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E9" w:rsidRPr="0075248E" w:rsidRDefault="00CD3BE9" w:rsidP="00380285">
      <w:pPr>
        <w:pStyle w:val="ConsPlusNormal"/>
        <w:ind w:firstLine="709"/>
        <w:jc w:val="center"/>
        <w:outlineLvl w:val="0"/>
        <w:rPr>
          <w:rFonts w:ascii="Times New Roman" w:hAnsi="Times New Roman" w:cs="Times New Roman"/>
          <w:b/>
          <w:sz w:val="26"/>
          <w:szCs w:val="26"/>
        </w:rPr>
      </w:pPr>
      <w:bookmarkStart w:id="0" w:name="Par113"/>
      <w:bookmarkStart w:id="1" w:name="Par160"/>
      <w:bookmarkStart w:id="2" w:name="_Toc68777287"/>
      <w:bookmarkEnd w:id="0"/>
      <w:bookmarkEnd w:id="1"/>
      <w:r w:rsidRPr="0075248E">
        <w:rPr>
          <w:rFonts w:ascii="Times New Roman" w:hAnsi="Times New Roman" w:cs="Times New Roman"/>
          <w:b/>
          <w:sz w:val="26"/>
          <w:szCs w:val="26"/>
          <w:lang w:val="en-US"/>
        </w:rPr>
        <w:t>I</w:t>
      </w:r>
      <w:r w:rsidRPr="0075248E">
        <w:rPr>
          <w:rFonts w:ascii="Times New Roman" w:hAnsi="Times New Roman" w:cs="Times New Roman"/>
          <w:b/>
          <w:sz w:val="26"/>
          <w:szCs w:val="26"/>
        </w:rPr>
        <w:t>.</w:t>
      </w:r>
      <w:r w:rsidRPr="0075248E">
        <w:rPr>
          <w:rFonts w:ascii="Times New Roman" w:hAnsi="Times New Roman" w:cs="Times New Roman"/>
          <w:b/>
          <w:sz w:val="26"/>
          <w:szCs w:val="26"/>
          <w:lang w:val="en-US"/>
        </w:rPr>
        <w:t> </w:t>
      </w:r>
      <w:r w:rsidRPr="0075248E">
        <w:rPr>
          <w:rFonts w:ascii="Times New Roman" w:hAnsi="Times New Roman" w:cs="Times New Roman"/>
          <w:b/>
          <w:sz w:val="26"/>
          <w:szCs w:val="26"/>
        </w:rPr>
        <w:t>Основная часть</w:t>
      </w:r>
      <w:bookmarkEnd w:id="2"/>
    </w:p>
    <w:p w:rsidR="002E4C1A" w:rsidRPr="0075248E" w:rsidRDefault="00E60FEC" w:rsidP="00E60FEC">
      <w:pPr>
        <w:pStyle w:val="ConsPlusNormal"/>
        <w:ind w:firstLine="709"/>
        <w:jc w:val="center"/>
        <w:outlineLvl w:val="1"/>
        <w:rPr>
          <w:rFonts w:ascii="Times New Roman" w:hAnsi="Times New Roman" w:cs="Times New Roman"/>
          <w:b/>
          <w:bCs/>
          <w:sz w:val="26"/>
          <w:szCs w:val="26"/>
        </w:rPr>
      </w:pPr>
      <w:bookmarkStart w:id="3" w:name="Par162"/>
      <w:bookmarkStart w:id="4" w:name="Par241"/>
      <w:bookmarkStart w:id="5" w:name="_Toc68777288"/>
      <w:bookmarkEnd w:id="3"/>
      <w:bookmarkEnd w:id="4"/>
      <w:r w:rsidRPr="0075248E">
        <w:rPr>
          <w:rFonts w:ascii="Times New Roman" w:hAnsi="Times New Roman" w:cs="Times New Roman"/>
          <w:b/>
          <w:bCs/>
          <w:sz w:val="26"/>
          <w:szCs w:val="26"/>
        </w:rPr>
        <w:t>1</w:t>
      </w:r>
      <w:r w:rsidR="002E4C1A" w:rsidRPr="0075248E">
        <w:rPr>
          <w:rFonts w:ascii="Times New Roman" w:hAnsi="Times New Roman" w:cs="Times New Roman"/>
          <w:b/>
          <w:bCs/>
          <w:sz w:val="26"/>
          <w:szCs w:val="26"/>
        </w:rPr>
        <w:t>. Общие положения</w:t>
      </w:r>
      <w:bookmarkEnd w:id="5"/>
    </w:p>
    <w:p w:rsidR="002E4C1A" w:rsidRPr="0075248E" w:rsidRDefault="002E4C1A" w:rsidP="002E4C1A">
      <w:pPr>
        <w:pStyle w:val="ConsPlusNormal"/>
        <w:ind w:firstLine="709"/>
        <w:jc w:val="both"/>
        <w:rPr>
          <w:rFonts w:ascii="Times New Roman" w:eastAsia="Calibri" w:hAnsi="Times New Roman" w:cs="Times New Roman"/>
          <w:sz w:val="26"/>
          <w:szCs w:val="26"/>
        </w:rPr>
      </w:pPr>
      <w:r w:rsidRPr="0075248E">
        <w:rPr>
          <w:rFonts w:ascii="Times New Roman" w:hAnsi="Times New Roman" w:cs="Times New Roman"/>
          <w:sz w:val="26"/>
          <w:szCs w:val="26"/>
        </w:rPr>
        <w:t xml:space="preserve">1. Местные нормативы градостроительного проектирования </w:t>
      </w:r>
      <w:r w:rsidRPr="0075248E">
        <w:rPr>
          <w:rFonts w:ascii="Times New Roman" w:hAnsi="Times New Roman" w:cs="Times New Roman"/>
          <w:bCs/>
          <w:sz w:val="26"/>
          <w:szCs w:val="26"/>
        </w:rPr>
        <w:t>Шебекинского</w:t>
      </w:r>
      <w:r w:rsidRPr="0075248E">
        <w:rPr>
          <w:rFonts w:ascii="Times New Roman" w:hAnsi="Times New Roman" w:cs="Times New Roman"/>
          <w:sz w:val="26"/>
          <w:szCs w:val="26"/>
        </w:rPr>
        <w:t xml:space="preserve"> г</w:t>
      </w:r>
      <w:r w:rsidRPr="0075248E">
        <w:rPr>
          <w:rFonts w:ascii="Times New Roman" w:hAnsi="Times New Roman" w:cs="Times New Roman"/>
          <w:sz w:val="26"/>
          <w:szCs w:val="26"/>
        </w:rPr>
        <w:t>о</w:t>
      </w:r>
      <w:r w:rsidRPr="0075248E">
        <w:rPr>
          <w:rFonts w:ascii="Times New Roman" w:hAnsi="Times New Roman" w:cs="Times New Roman"/>
          <w:sz w:val="26"/>
          <w:szCs w:val="26"/>
        </w:rPr>
        <w:t xml:space="preserve">родского округа Белгородской области </w:t>
      </w:r>
      <w:r w:rsidR="00AD53D5" w:rsidRPr="0075248E">
        <w:rPr>
          <w:rFonts w:ascii="Times New Roman" w:hAnsi="Times New Roman" w:cs="Times New Roman"/>
          <w:sz w:val="26"/>
          <w:szCs w:val="26"/>
        </w:rPr>
        <w:t>(далее - Нормативы)</w:t>
      </w:r>
      <w:r w:rsidRPr="0075248E">
        <w:rPr>
          <w:rFonts w:ascii="Times New Roman" w:hAnsi="Times New Roman" w:cs="Times New Roman"/>
          <w:sz w:val="26"/>
          <w:szCs w:val="26"/>
        </w:rPr>
        <w:t xml:space="preserve"> разработаны в соответствии с законодательством Российской Федерации и Белгородской области, нормативными правовыми актами </w:t>
      </w:r>
      <w:r w:rsidRPr="0075248E">
        <w:rPr>
          <w:rFonts w:ascii="Times New Roman" w:hAnsi="Times New Roman" w:cs="Times New Roman"/>
          <w:bCs/>
          <w:sz w:val="26"/>
          <w:szCs w:val="26"/>
        </w:rPr>
        <w:t>Шебекинского</w:t>
      </w:r>
      <w:r w:rsidRPr="0075248E">
        <w:rPr>
          <w:rFonts w:ascii="Times New Roman" w:hAnsi="Times New Roman" w:cs="Times New Roman"/>
          <w:sz w:val="26"/>
          <w:szCs w:val="26"/>
        </w:rPr>
        <w:t xml:space="preserve"> городского округа, содержат совокупность расчетных показателей минимально допустимого уровня обеспеченности объектами местного зн</w:t>
      </w:r>
      <w:r w:rsidRPr="0075248E">
        <w:rPr>
          <w:rFonts w:ascii="Times New Roman" w:hAnsi="Times New Roman" w:cs="Times New Roman"/>
          <w:sz w:val="26"/>
          <w:szCs w:val="26"/>
        </w:rPr>
        <w:t>а</w:t>
      </w:r>
      <w:r w:rsidRPr="0075248E">
        <w:rPr>
          <w:rFonts w:ascii="Times New Roman" w:hAnsi="Times New Roman" w:cs="Times New Roman"/>
          <w:sz w:val="26"/>
          <w:szCs w:val="26"/>
        </w:rPr>
        <w:t xml:space="preserve">чения, относящимися к областям, указанным в </w:t>
      </w:r>
      <w:hyperlink r:id="rId9" w:history="1">
        <w:r w:rsidRPr="0075248E">
          <w:rPr>
            <w:rFonts w:ascii="Times New Roman" w:eastAsia="Calibri" w:hAnsi="Times New Roman" w:cs="Times New Roman"/>
            <w:sz w:val="26"/>
            <w:szCs w:val="26"/>
          </w:rPr>
          <w:t>п</w:t>
        </w:r>
        <w:r w:rsidR="00A15DA3" w:rsidRPr="0075248E">
          <w:rPr>
            <w:rFonts w:ascii="Times New Roman" w:eastAsia="Calibri" w:hAnsi="Times New Roman" w:cs="Times New Roman"/>
            <w:sz w:val="26"/>
            <w:szCs w:val="26"/>
          </w:rPr>
          <w:t xml:space="preserve">ункте </w:t>
        </w:r>
        <w:r w:rsidRPr="0075248E">
          <w:rPr>
            <w:rFonts w:ascii="Times New Roman" w:eastAsia="Calibri" w:hAnsi="Times New Roman" w:cs="Times New Roman"/>
            <w:sz w:val="26"/>
            <w:szCs w:val="26"/>
          </w:rPr>
          <w:t>1 ч</w:t>
        </w:r>
        <w:r w:rsidR="00A15DA3" w:rsidRPr="0075248E">
          <w:rPr>
            <w:rFonts w:ascii="Times New Roman" w:eastAsia="Calibri" w:hAnsi="Times New Roman" w:cs="Times New Roman"/>
            <w:sz w:val="26"/>
            <w:szCs w:val="26"/>
          </w:rPr>
          <w:t>асти</w:t>
        </w:r>
        <w:r w:rsidRPr="0075248E">
          <w:rPr>
            <w:rFonts w:ascii="Times New Roman" w:eastAsia="Calibri" w:hAnsi="Times New Roman" w:cs="Times New Roman"/>
            <w:sz w:val="26"/>
            <w:szCs w:val="26"/>
          </w:rPr>
          <w:t xml:space="preserve"> 5 ст</w:t>
        </w:r>
        <w:r w:rsidR="00A15DA3" w:rsidRPr="0075248E">
          <w:rPr>
            <w:rFonts w:ascii="Times New Roman" w:eastAsia="Calibri" w:hAnsi="Times New Roman" w:cs="Times New Roman"/>
            <w:sz w:val="26"/>
            <w:szCs w:val="26"/>
          </w:rPr>
          <w:t>атьи</w:t>
        </w:r>
        <w:r w:rsidRPr="0075248E">
          <w:rPr>
            <w:rFonts w:ascii="Times New Roman" w:eastAsia="Calibri" w:hAnsi="Times New Roman" w:cs="Times New Roman"/>
            <w:sz w:val="26"/>
            <w:szCs w:val="26"/>
          </w:rPr>
          <w:t xml:space="preserve"> 23</w:t>
        </w:r>
      </w:hyperlink>
      <w:r w:rsidRPr="0075248E">
        <w:rPr>
          <w:rFonts w:ascii="Times New Roman" w:eastAsia="Calibri" w:hAnsi="Times New Roman" w:cs="Times New Roman"/>
          <w:sz w:val="26"/>
          <w:szCs w:val="26"/>
        </w:rPr>
        <w:t xml:space="preserve"> </w:t>
      </w:r>
      <w:r w:rsidRPr="0075248E">
        <w:rPr>
          <w:rFonts w:ascii="Times New Roman" w:hAnsi="Times New Roman" w:cs="Times New Roman"/>
          <w:sz w:val="26"/>
          <w:szCs w:val="26"/>
        </w:rPr>
        <w:t>Градостро</w:t>
      </w:r>
      <w:r w:rsidRPr="0075248E">
        <w:rPr>
          <w:rFonts w:ascii="Times New Roman" w:hAnsi="Times New Roman" w:cs="Times New Roman"/>
          <w:sz w:val="26"/>
          <w:szCs w:val="26"/>
        </w:rPr>
        <w:t>и</w:t>
      </w:r>
      <w:r w:rsidRPr="0075248E">
        <w:rPr>
          <w:rFonts w:ascii="Times New Roman" w:hAnsi="Times New Roman" w:cs="Times New Roman"/>
          <w:sz w:val="26"/>
          <w:szCs w:val="26"/>
        </w:rPr>
        <w:t>тельного кодекса Российской Федерации, объектами благоустройства территории, ин</w:t>
      </w:r>
      <w:r w:rsidRPr="0075248E">
        <w:rPr>
          <w:rFonts w:ascii="Times New Roman" w:hAnsi="Times New Roman" w:cs="Times New Roman"/>
          <w:sz w:val="26"/>
          <w:szCs w:val="26"/>
        </w:rPr>
        <w:t>ы</w:t>
      </w:r>
      <w:r w:rsidRPr="0075248E">
        <w:rPr>
          <w:rFonts w:ascii="Times New Roman" w:hAnsi="Times New Roman" w:cs="Times New Roman"/>
          <w:sz w:val="26"/>
          <w:szCs w:val="26"/>
        </w:rPr>
        <w:t>ми объектами местного значения городского округа,</w:t>
      </w:r>
      <w:r w:rsidRPr="0075248E">
        <w:rPr>
          <w:rFonts w:ascii="Times New Roman" w:hAnsi="Times New Roman" w:cs="Times New Roman"/>
          <w:i/>
          <w:sz w:val="26"/>
          <w:szCs w:val="26"/>
        </w:rPr>
        <w:t xml:space="preserve"> </w:t>
      </w:r>
      <w:r w:rsidRPr="0075248E">
        <w:rPr>
          <w:rFonts w:ascii="Times New Roman" w:hAnsi="Times New Roman" w:cs="Times New Roman"/>
          <w:sz w:val="26"/>
          <w:szCs w:val="26"/>
        </w:rPr>
        <w:t>и расчетных показателей макс</w:t>
      </w:r>
      <w:r w:rsidRPr="0075248E">
        <w:rPr>
          <w:rFonts w:ascii="Times New Roman" w:hAnsi="Times New Roman" w:cs="Times New Roman"/>
          <w:sz w:val="26"/>
          <w:szCs w:val="26"/>
        </w:rPr>
        <w:t>и</w:t>
      </w:r>
      <w:r w:rsidRPr="0075248E">
        <w:rPr>
          <w:rFonts w:ascii="Times New Roman" w:hAnsi="Times New Roman" w:cs="Times New Roman"/>
          <w:sz w:val="26"/>
          <w:szCs w:val="26"/>
        </w:rPr>
        <w:t>мально допустимого уровня территориальной доступности таких объектов для насел</w:t>
      </w:r>
      <w:r w:rsidRPr="0075248E">
        <w:rPr>
          <w:rFonts w:ascii="Times New Roman" w:hAnsi="Times New Roman" w:cs="Times New Roman"/>
          <w:sz w:val="26"/>
          <w:szCs w:val="26"/>
        </w:rPr>
        <w:t>е</w:t>
      </w:r>
      <w:r w:rsidRPr="0075248E">
        <w:rPr>
          <w:rFonts w:ascii="Times New Roman" w:hAnsi="Times New Roman" w:cs="Times New Roman"/>
          <w:sz w:val="26"/>
          <w:szCs w:val="26"/>
        </w:rPr>
        <w:t>ния городского округа.</w:t>
      </w:r>
    </w:p>
    <w:p w:rsidR="002E4C1A" w:rsidRPr="0075248E" w:rsidRDefault="002E4C1A" w:rsidP="002E4C1A">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2. </w:t>
      </w:r>
      <w:r w:rsidR="00AD53D5" w:rsidRPr="0075248E">
        <w:rPr>
          <w:rFonts w:ascii="Times New Roman" w:hAnsi="Times New Roman" w:cs="Times New Roman"/>
          <w:sz w:val="26"/>
          <w:szCs w:val="26"/>
        </w:rPr>
        <w:t>Нормативы</w:t>
      </w:r>
      <w:r w:rsidR="00682D0E" w:rsidRPr="0075248E">
        <w:rPr>
          <w:rFonts w:ascii="Times New Roman" w:hAnsi="Times New Roman" w:cs="Times New Roman"/>
          <w:sz w:val="26"/>
          <w:szCs w:val="26"/>
        </w:rPr>
        <w:t xml:space="preserve"> </w:t>
      </w:r>
      <w:r w:rsidRPr="0075248E">
        <w:rPr>
          <w:rFonts w:ascii="Times New Roman" w:hAnsi="Times New Roman" w:cs="Times New Roman"/>
          <w:sz w:val="26"/>
          <w:szCs w:val="26"/>
        </w:rPr>
        <w:t>установлены в целях обеспечения</w:t>
      </w:r>
      <w:r w:rsidRPr="0075248E">
        <w:rPr>
          <w:sz w:val="26"/>
          <w:szCs w:val="26"/>
        </w:rPr>
        <w:t xml:space="preserve"> </w:t>
      </w:r>
      <w:r w:rsidRPr="0075248E">
        <w:rPr>
          <w:rFonts w:ascii="Times New Roman" w:hAnsi="Times New Roman" w:cs="Times New Roman"/>
          <w:sz w:val="26"/>
          <w:szCs w:val="26"/>
        </w:rPr>
        <w:t>благоприятных условий жизн</w:t>
      </w:r>
      <w:r w:rsidRPr="0075248E">
        <w:rPr>
          <w:rFonts w:ascii="Times New Roman" w:hAnsi="Times New Roman" w:cs="Times New Roman"/>
          <w:sz w:val="26"/>
          <w:szCs w:val="26"/>
        </w:rPr>
        <w:t>е</w:t>
      </w:r>
      <w:r w:rsidRPr="0075248E">
        <w:rPr>
          <w:rFonts w:ascii="Times New Roman" w:hAnsi="Times New Roman" w:cs="Times New Roman"/>
          <w:sz w:val="26"/>
          <w:szCs w:val="26"/>
        </w:rPr>
        <w:t>деятельности человека.</w:t>
      </w:r>
    </w:p>
    <w:p w:rsidR="002E4C1A" w:rsidRPr="0075248E" w:rsidRDefault="00D04CF4" w:rsidP="002E4C1A">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3</w:t>
      </w:r>
      <w:r w:rsidR="002E4C1A" w:rsidRPr="0075248E">
        <w:rPr>
          <w:rFonts w:ascii="Times New Roman" w:hAnsi="Times New Roman" w:cs="Times New Roman"/>
          <w:sz w:val="26"/>
          <w:szCs w:val="26"/>
        </w:rPr>
        <w:t>. </w:t>
      </w:r>
      <w:r w:rsidR="00AD53D5" w:rsidRPr="0075248E">
        <w:rPr>
          <w:rFonts w:ascii="Times New Roman" w:hAnsi="Times New Roman" w:cs="Times New Roman"/>
          <w:sz w:val="26"/>
          <w:szCs w:val="26"/>
        </w:rPr>
        <w:t xml:space="preserve">Нормативы </w:t>
      </w:r>
      <w:r w:rsidR="002E4C1A" w:rsidRPr="0075248E">
        <w:rPr>
          <w:rFonts w:ascii="Times New Roman" w:hAnsi="Times New Roman" w:cs="Times New Roman"/>
          <w:sz w:val="26"/>
          <w:szCs w:val="26"/>
        </w:rPr>
        <w:t>включают в себя:</w:t>
      </w:r>
    </w:p>
    <w:p w:rsidR="002E4C1A" w:rsidRPr="0075248E" w:rsidRDefault="00682D0E" w:rsidP="002E4C1A">
      <w:pPr>
        <w:ind w:firstLine="540"/>
        <w:rPr>
          <w:sz w:val="26"/>
          <w:szCs w:val="26"/>
        </w:rPr>
      </w:pPr>
      <w:r w:rsidRPr="0075248E">
        <w:rPr>
          <w:sz w:val="26"/>
          <w:szCs w:val="26"/>
        </w:rPr>
        <w:t xml:space="preserve">- </w:t>
      </w:r>
      <w:r w:rsidR="002E4C1A" w:rsidRPr="0075248E">
        <w:rPr>
          <w:sz w:val="26"/>
          <w:szCs w:val="26"/>
        </w:rPr>
        <w:t>основную часть, устанавливающую</w:t>
      </w:r>
      <w:r w:rsidRPr="0075248E">
        <w:rPr>
          <w:sz w:val="26"/>
          <w:szCs w:val="26"/>
        </w:rPr>
        <w:t xml:space="preserve"> расчетные показатели</w:t>
      </w:r>
      <w:r w:rsidR="002E4C1A" w:rsidRPr="0075248E">
        <w:rPr>
          <w:rFonts w:eastAsia="Times New Roman"/>
          <w:sz w:val="26"/>
          <w:szCs w:val="26"/>
        </w:rPr>
        <w:t>, предусмотренные ч</w:t>
      </w:r>
      <w:r w:rsidR="00A15DA3" w:rsidRPr="0075248E">
        <w:rPr>
          <w:rFonts w:eastAsia="Times New Roman"/>
          <w:sz w:val="26"/>
          <w:szCs w:val="26"/>
        </w:rPr>
        <w:t>а</w:t>
      </w:r>
      <w:r w:rsidR="00A15DA3" w:rsidRPr="0075248E">
        <w:rPr>
          <w:rFonts w:eastAsia="Times New Roman"/>
          <w:sz w:val="26"/>
          <w:szCs w:val="26"/>
        </w:rPr>
        <w:t>стями</w:t>
      </w:r>
      <w:r w:rsidR="00425169" w:rsidRPr="0075248E">
        <w:rPr>
          <w:rFonts w:eastAsia="Times New Roman"/>
          <w:sz w:val="26"/>
          <w:szCs w:val="26"/>
        </w:rPr>
        <w:t xml:space="preserve"> </w:t>
      </w:r>
      <w:r w:rsidR="002E4C1A" w:rsidRPr="0075248E">
        <w:rPr>
          <w:rFonts w:eastAsia="Times New Roman"/>
          <w:sz w:val="26"/>
          <w:szCs w:val="26"/>
        </w:rPr>
        <w:t>1, 3 - 4.1 ст</w:t>
      </w:r>
      <w:r w:rsidR="00A15DA3" w:rsidRPr="0075248E">
        <w:rPr>
          <w:rFonts w:eastAsia="Times New Roman"/>
          <w:sz w:val="26"/>
          <w:szCs w:val="26"/>
        </w:rPr>
        <w:t>атьи</w:t>
      </w:r>
      <w:r w:rsidR="002E4C1A" w:rsidRPr="0075248E">
        <w:rPr>
          <w:rFonts w:eastAsia="Times New Roman"/>
          <w:sz w:val="26"/>
          <w:szCs w:val="26"/>
        </w:rPr>
        <w:t xml:space="preserve"> 29.2 </w:t>
      </w:r>
      <w:r w:rsidR="002E4C1A" w:rsidRPr="0075248E">
        <w:rPr>
          <w:sz w:val="26"/>
          <w:szCs w:val="26"/>
        </w:rPr>
        <w:t>Градостроительного кодекса Российской Федерации;</w:t>
      </w:r>
    </w:p>
    <w:p w:rsidR="002E4C1A" w:rsidRPr="0075248E" w:rsidRDefault="00682D0E" w:rsidP="002E4C1A">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 xml:space="preserve">- </w:t>
      </w:r>
      <w:r w:rsidR="002E4C1A" w:rsidRPr="0075248E">
        <w:rPr>
          <w:rFonts w:ascii="Times New Roman" w:hAnsi="Times New Roman" w:cs="Times New Roman"/>
          <w:sz w:val="26"/>
          <w:szCs w:val="26"/>
        </w:rPr>
        <w:t>материалы по обоснованию расчетных показателей, содержащихся в основной части нормативов;</w:t>
      </w:r>
    </w:p>
    <w:p w:rsidR="002E4C1A" w:rsidRPr="0075248E" w:rsidRDefault="00682D0E" w:rsidP="002E4C1A">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 xml:space="preserve">- </w:t>
      </w:r>
      <w:r w:rsidR="002E4C1A" w:rsidRPr="0075248E">
        <w:rPr>
          <w:rFonts w:ascii="Times New Roman" w:hAnsi="Times New Roman" w:cs="Times New Roman"/>
          <w:sz w:val="26"/>
          <w:szCs w:val="26"/>
        </w:rPr>
        <w:t>правила и область применения расчетных показателей, содержащихся в основной части нормативов.</w:t>
      </w:r>
    </w:p>
    <w:p w:rsidR="002E4C1A" w:rsidRPr="0075248E" w:rsidRDefault="002E4C1A" w:rsidP="00CA6725">
      <w:pPr>
        <w:pStyle w:val="3"/>
        <w:rPr>
          <w:rFonts w:ascii="Times New Roman" w:hAnsi="Times New Roman" w:cs="Times New Roman"/>
          <w:sz w:val="26"/>
          <w:szCs w:val="26"/>
        </w:rPr>
      </w:pPr>
      <w:bookmarkStart w:id="6" w:name="Par42"/>
      <w:bookmarkStart w:id="7" w:name="_Toc68777289"/>
      <w:bookmarkEnd w:id="6"/>
      <w:r w:rsidRPr="0075248E">
        <w:rPr>
          <w:rFonts w:ascii="Times New Roman" w:hAnsi="Times New Roman" w:cs="Times New Roman"/>
          <w:sz w:val="26"/>
          <w:szCs w:val="26"/>
        </w:rPr>
        <w:t>Перечень используемых сокращений</w:t>
      </w:r>
      <w:bookmarkEnd w:id="7"/>
    </w:p>
    <w:p w:rsidR="002E4C1A" w:rsidRPr="0075248E" w:rsidRDefault="002E4C1A" w:rsidP="002E4C1A">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В настоящих </w:t>
      </w:r>
      <w:r w:rsidR="00633C6F" w:rsidRPr="0075248E">
        <w:rPr>
          <w:rFonts w:eastAsia="Times New Roman"/>
          <w:sz w:val="26"/>
          <w:szCs w:val="26"/>
        </w:rPr>
        <w:t>н</w:t>
      </w:r>
      <w:r w:rsidRPr="0075248E">
        <w:rPr>
          <w:rFonts w:eastAsia="Times New Roman"/>
          <w:sz w:val="26"/>
          <w:szCs w:val="26"/>
        </w:rPr>
        <w:t>ормативах</w:t>
      </w:r>
      <w:r w:rsidR="00633C6F" w:rsidRPr="0075248E">
        <w:rPr>
          <w:rFonts w:eastAsia="Times New Roman"/>
          <w:sz w:val="26"/>
          <w:szCs w:val="26"/>
        </w:rPr>
        <w:t xml:space="preserve"> </w:t>
      </w:r>
      <w:r w:rsidRPr="0075248E">
        <w:rPr>
          <w:rFonts w:eastAsia="Times New Roman"/>
          <w:sz w:val="26"/>
          <w:szCs w:val="26"/>
        </w:rPr>
        <w:t>применяются следующие сокращения:</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1"/>
        <w:gridCol w:w="7001"/>
      </w:tblGrid>
      <w:tr w:rsidR="0075248E" w:rsidRPr="0075248E" w:rsidTr="002E4C1A">
        <w:tc>
          <w:tcPr>
            <w:tcW w:w="5000" w:type="pct"/>
            <w:gridSpan w:val="2"/>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bookmarkStart w:id="8" w:name="Par46"/>
            <w:bookmarkEnd w:id="8"/>
            <w:r w:rsidRPr="0075248E">
              <w:rPr>
                <w:rFonts w:eastAsia="Times New Roman"/>
                <w:sz w:val="24"/>
                <w:szCs w:val="24"/>
              </w:rPr>
              <w:t>Сокращения слов и словосочетаний</w:t>
            </w:r>
          </w:p>
        </w:tc>
      </w:tr>
      <w:tr w:rsidR="0075248E" w:rsidRPr="0075248E" w:rsidTr="002E4C1A">
        <w:tc>
          <w:tcPr>
            <w:tcW w:w="1472" w:type="pct"/>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r w:rsidRPr="0075248E">
              <w:rPr>
                <w:rFonts w:eastAsia="Times New Roman"/>
                <w:sz w:val="24"/>
                <w:szCs w:val="24"/>
              </w:rPr>
              <w:t>Сокращение</w:t>
            </w:r>
          </w:p>
        </w:tc>
        <w:tc>
          <w:tcPr>
            <w:tcW w:w="3528" w:type="pct"/>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r w:rsidRPr="0075248E">
              <w:rPr>
                <w:rFonts w:eastAsia="Times New Roman"/>
                <w:sz w:val="24"/>
                <w:szCs w:val="24"/>
              </w:rPr>
              <w:t>Слово/словосочетание</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гг.</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годы</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ГП</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Генеральный план</w:t>
            </w:r>
          </w:p>
        </w:tc>
      </w:tr>
      <w:tr w:rsidR="0075248E" w:rsidRPr="0075248E" w:rsidTr="002E4C1A">
        <w:trPr>
          <w:trHeight w:val="323"/>
        </w:trPr>
        <w:tc>
          <w:tcPr>
            <w:tcW w:w="1472" w:type="pct"/>
            <w:shd w:val="clear" w:color="auto" w:fill="auto"/>
          </w:tcPr>
          <w:p w:rsidR="002E4C1A" w:rsidRPr="0075248E" w:rsidRDefault="00952C31" w:rsidP="002E4C1A">
            <w:pPr>
              <w:widowControl w:val="0"/>
              <w:autoSpaceDE w:val="0"/>
              <w:autoSpaceDN w:val="0"/>
              <w:adjustRightInd w:val="0"/>
              <w:ind w:firstLine="0"/>
              <w:jc w:val="left"/>
              <w:rPr>
                <w:rFonts w:eastAsia="Times New Roman"/>
                <w:sz w:val="24"/>
                <w:szCs w:val="24"/>
              </w:rPr>
            </w:pPr>
            <w:hyperlink r:id="rId10" w:tooltip="&quot;Градостроительный кодекс Российской Федерации&quot; от 29.12.2004 N 190-ФЗ (ред. от 31.12.2014) (с изм. и доп., вступ. в силу с 22.01.2015){КонсультантПлюс}" w:history="1">
              <w:r w:rsidR="002E4C1A" w:rsidRPr="0075248E">
                <w:rPr>
                  <w:rFonts w:eastAsia="Times New Roman"/>
                  <w:sz w:val="24"/>
                  <w:szCs w:val="24"/>
                </w:rPr>
                <w:t>ГрК</w:t>
              </w:r>
            </w:hyperlink>
            <w:r w:rsidR="002E4C1A" w:rsidRPr="0075248E">
              <w:rPr>
                <w:rFonts w:eastAsia="Times New Roman"/>
                <w:sz w:val="24"/>
                <w:szCs w:val="24"/>
              </w:rPr>
              <w:t xml:space="preserve"> РФ</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 xml:space="preserve">Градостроительный </w:t>
            </w:r>
            <w:hyperlink r:id="rId11" w:tooltip="&quot;Градостроительный кодекс Российской Федерации&quot; от 29.12.2004 N 190-ФЗ (ред. от 31.12.2014) (с изм. и доп., вступ. в силу с 22.01.2015){КонсультантПлюс}" w:history="1">
              <w:r w:rsidRPr="0075248E">
                <w:rPr>
                  <w:rFonts w:eastAsia="Times New Roman"/>
                  <w:sz w:val="24"/>
                  <w:szCs w:val="24"/>
                </w:rPr>
                <w:t>кодекс</w:t>
              </w:r>
            </w:hyperlink>
            <w:r w:rsidRPr="0075248E">
              <w:rPr>
                <w:rFonts w:eastAsia="Times New Roman"/>
                <w:sz w:val="24"/>
                <w:szCs w:val="24"/>
              </w:rPr>
              <w:t xml:space="preserve"> Российской Федерации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др.</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другие</w:t>
            </w:r>
          </w:p>
        </w:tc>
      </w:tr>
      <w:tr w:rsidR="0075248E" w:rsidRPr="0075248E" w:rsidTr="002E4C1A">
        <w:trPr>
          <w:trHeight w:val="323"/>
        </w:trPr>
        <w:tc>
          <w:tcPr>
            <w:tcW w:w="1472" w:type="pct"/>
            <w:shd w:val="clear" w:color="auto" w:fill="auto"/>
          </w:tcPr>
          <w:p w:rsidR="002E4C1A" w:rsidRPr="0075248E" w:rsidRDefault="00952C31" w:rsidP="002E4C1A">
            <w:pPr>
              <w:widowControl w:val="0"/>
              <w:autoSpaceDE w:val="0"/>
              <w:autoSpaceDN w:val="0"/>
              <w:adjustRightInd w:val="0"/>
              <w:ind w:firstLine="0"/>
              <w:jc w:val="left"/>
              <w:rPr>
                <w:rFonts w:eastAsia="Times New Roman"/>
                <w:sz w:val="24"/>
                <w:szCs w:val="24"/>
              </w:rPr>
            </w:pPr>
            <w:hyperlink r:id="rId12" w:tooltip="&quot;Земельный кодекс Российской Федерации&quot; от 25.10.2001 N 136-ФЗ (ред. от 29.12.2014) (с изм. и доп., вступ. в силу с 22.01.2015){КонсультантПлюс}" w:history="1">
              <w:r w:rsidR="002E4C1A" w:rsidRPr="0075248E">
                <w:rPr>
                  <w:rFonts w:eastAsia="Times New Roman"/>
                  <w:sz w:val="24"/>
                  <w:szCs w:val="24"/>
                </w:rPr>
                <w:t>ЗК</w:t>
              </w:r>
            </w:hyperlink>
            <w:r w:rsidR="002E4C1A" w:rsidRPr="0075248E">
              <w:rPr>
                <w:rFonts w:eastAsia="Times New Roman"/>
                <w:sz w:val="24"/>
                <w:szCs w:val="24"/>
              </w:rPr>
              <w:t xml:space="preserve"> РФ</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 xml:space="preserve">Земельный </w:t>
            </w:r>
            <w:hyperlink r:id="rId13" w:tooltip="&quot;Земельный кодекс Российской Федерации&quot; от 25.10.2001 N 136-ФЗ (ред. от 29.12.2014) (с изм. и доп., вступ. в силу с 22.01.2015){КонсультантПлюс}" w:history="1">
              <w:r w:rsidRPr="0075248E">
                <w:rPr>
                  <w:rFonts w:eastAsia="Times New Roman"/>
                  <w:sz w:val="24"/>
                  <w:szCs w:val="24"/>
                </w:rPr>
                <w:t>кодекс</w:t>
              </w:r>
            </w:hyperlink>
            <w:r w:rsidRPr="0075248E">
              <w:rPr>
                <w:rFonts w:eastAsia="Times New Roman"/>
                <w:sz w:val="24"/>
                <w:szCs w:val="24"/>
              </w:rPr>
              <w:t xml:space="preserve"> Российской Федерации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п.</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пункт</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ПЗЗ</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Правила землепользования и застройки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пп.</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подпункт</w:t>
            </w:r>
          </w:p>
        </w:tc>
      </w:tr>
      <w:tr w:rsidR="0075248E" w:rsidRPr="0075248E" w:rsidTr="002E4C1A">
        <w:trPr>
          <w:trHeight w:val="323"/>
        </w:trPr>
        <w:tc>
          <w:tcPr>
            <w:tcW w:w="1472" w:type="pct"/>
            <w:shd w:val="clear" w:color="auto" w:fill="auto"/>
          </w:tcPr>
          <w:p w:rsidR="002E4C1A" w:rsidRPr="0075248E" w:rsidRDefault="002E4C1A" w:rsidP="00633C6F">
            <w:pPr>
              <w:widowControl w:val="0"/>
              <w:autoSpaceDE w:val="0"/>
              <w:autoSpaceDN w:val="0"/>
              <w:adjustRightInd w:val="0"/>
              <w:ind w:firstLine="0"/>
              <w:jc w:val="left"/>
              <w:rPr>
                <w:rFonts w:eastAsia="Times New Roman"/>
                <w:sz w:val="24"/>
                <w:szCs w:val="24"/>
              </w:rPr>
            </w:pPr>
            <w:r w:rsidRPr="0075248E">
              <w:rPr>
                <w:rFonts w:eastAsia="Times New Roman"/>
                <w:sz w:val="24"/>
                <w:szCs w:val="24"/>
              </w:rPr>
              <w:t xml:space="preserve">РНГП </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Региональные нормативы градостроительного проектирования Белгородской области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ст.</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статья</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ст.ст.</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статьи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ч.</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часть</w:t>
            </w:r>
          </w:p>
        </w:tc>
      </w:tr>
      <w:tr w:rsidR="0075248E" w:rsidRPr="0075248E" w:rsidTr="002E4C1A">
        <w:trPr>
          <w:trHeight w:val="322"/>
        </w:trPr>
        <w:tc>
          <w:tcPr>
            <w:tcW w:w="5000" w:type="pct"/>
            <w:gridSpan w:val="2"/>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r w:rsidRPr="0075248E">
              <w:rPr>
                <w:rFonts w:eastAsia="Times New Roman"/>
                <w:sz w:val="24"/>
                <w:szCs w:val="24"/>
              </w:rPr>
              <w:t>Сокращения единиц измерений</w:t>
            </w:r>
          </w:p>
        </w:tc>
      </w:tr>
      <w:tr w:rsidR="0075248E" w:rsidRPr="0075248E" w:rsidTr="002E4C1A">
        <w:trPr>
          <w:trHeight w:val="322"/>
        </w:trPr>
        <w:tc>
          <w:tcPr>
            <w:tcW w:w="1472" w:type="pct"/>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r w:rsidRPr="0075248E">
              <w:rPr>
                <w:rFonts w:eastAsia="Times New Roman"/>
                <w:sz w:val="24"/>
                <w:szCs w:val="24"/>
              </w:rPr>
              <w:t>Обозначение</w:t>
            </w:r>
          </w:p>
        </w:tc>
        <w:tc>
          <w:tcPr>
            <w:tcW w:w="3528" w:type="pct"/>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r w:rsidRPr="0075248E">
              <w:rPr>
                <w:rFonts w:eastAsia="Times New Roman"/>
                <w:sz w:val="24"/>
                <w:szCs w:val="24"/>
              </w:rPr>
              <w:t>Наименование единицы измерения</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га</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гектар</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кВ</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киловольт</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кв.м</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квадратный метр</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кв.м/тыс. человек</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квадратных метров на тысячу человек</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lastRenderedPageBreak/>
              <w:t>км</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километр</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км/час</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километр в час</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куб. м</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кубический метр</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м</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метр</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мин.</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минуты</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 кв.м</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тысяча квадратных метров</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 куб. м/сут.</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тысяча кубических метров в сутки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 т/год</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тысяча тонн в год</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 человек</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тысяча человек</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чел.</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человек</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чел./га</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человек на гектар</w:t>
            </w:r>
          </w:p>
        </w:tc>
      </w:tr>
    </w:tbl>
    <w:p w:rsidR="00CD3BE9" w:rsidRPr="0075248E" w:rsidRDefault="00CD3BE9" w:rsidP="00CA6725">
      <w:pPr>
        <w:pStyle w:val="3"/>
        <w:rPr>
          <w:rFonts w:ascii="Times New Roman" w:hAnsi="Times New Roman" w:cs="Times New Roman"/>
          <w:b w:val="0"/>
          <w:sz w:val="26"/>
          <w:szCs w:val="26"/>
        </w:rPr>
      </w:pPr>
      <w:bookmarkStart w:id="9" w:name="_Toc68777290"/>
      <w:r w:rsidRPr="0075248E">
        <w:rPr>
          <w:rFonts w:ascii="Times New Roman" w:hAnsi="Times New Roman" w:cs="Times New Roman"/>
          <w:sz w:val="26"/>
          <w:szCs w:val="26"/>
        </w:rPr>
        <w:t>Термины и определения</w:t>
      </w:r>
      <w:bookmarkEnd w:id="9"/>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В </w:t>
      </w:r>
      <w:r w:rsidR="00963FEE" w:rsidRPr="0075248E">
        <w:rPr>
          <w:rFonts w:eastAsia="Times New Roman"/>
          <w:sz w:val="26"/>
          <w:szCs w:val="26"/>
        </w:rPr>
        <w:t>настоящих</w:t>
      </w:r>
      <w:r w:rsidRPr="0075248E">
        <w:rPr>
          <w:rFonts w:eastAsia="Times New Roman"/>
          <w:sz w:val="26"/>
          <w:szCs w:val="26"/>
        </w:rPr>
        <w:t xml:space="preserve"> </w:t>
      </w:r>
      <w:r w:rsidR="00AD53D5" w:rsidRPr="0075248E">
        <w:rPr>
          <w:rFonts w:eastAsia="Times New Roman"/>
          <w:sz w:val="26"/>
          <w:szCs w:val="26"/>
        </w:rPr>
        <w:t>н</w:t>
      </w:r>
      <w:r w:rsidRPr="0075248E">
        <w:rPr>
          <w:rFonts w:eastAsia="Times New Roman"/>
          <w:sz w:val="26"/>
          <w:szCs w:val="26"/>
        </w:rPr>
        <w:t>ормативах приведенные понятия применяются в следующем знач</w:t>
      </w:r>
      <w:r w:rsidRPr="0075248E">
        <w:rPr>
          <w:rFonts w:eastAsia="Times New Roman"/>
          <w:sz w:val="26"/>
          <w:szCs w:val="26"/>
        </w:rPr>
        <w:t>е</w:t>
      </w:r>
      <w:r w:rsidRPr="0075248E">
        <w:rPr>
          <w:rFonts w:eastAsia="Times New Roman"/>
          <w:sz w:val="26"/>
          <w:szCs w:val="26"/>
        </w:rPr>
        <w:t>нии:</w:t>
      </w:r>
    </w:p>
    <w:p w:rsidR="00CD3BE9" w:rsidRPr="00A24611" w:rsidRDefault="008A2035" w:rsidP="00A24611">
      <w:pPr>
        <w:widowControl w:val="0"/>
        <w:autoSpaceDE w:val="0"/>
        <w:autoSpaceDN w:val="0"/>
        <w:adjustRightInd w:val="0"/>
        <w:ind w:firstLine="709"/>
        <w:rPr>
          <w:rFonts w:eastAsia="Times New Roman"/>
          <w:sz w:val="26"/>
          <w:szCs w:val="26"/>
        </w:rPr>
      </w:pPr>
      <w:r w:rsidRPr="00A24611">
        <w:rPr>
          <w:rFonts w:eastAsia="Times New Roman"/>
          <w:sz w:val="26"/>
          <w:szCs w:val="26"/>
        </w:rPr>
        <w:t xml:space="preserve">дом блокированной застройки </w:t>
      </w:r>
      <w:r w:rsidR="00A24611" w:rsidRPr="00A24611">
        <w:rPr>
          <w:rFonts w:eastAsia="Times New Roman"/>
          <w:sz w:val="26"/>
          <w:szCs w:val="26"/>
        </w:rPr>
        <w:t>-</w:t>
      </w:r>
      <w:r w:rsidRPr="00A24611">
        <w:rPr>
          <w:rFonts w:eastAsia="Times New Roman"/>
          <w:sz w:val="26"/>
          <w:szCs w:val="26"/>
        </w:rPr>
        <w:t xml:space="preserve"> жилой дом, блокированный с другим жилым д</w:t>
      </w:r>
      <w:r w:rsidRPr="00A24611">
        <w:rPr>
          <w:rFonts w:eastAsia="Times New Roman"/>
          <w:sz w:val="26"/>
          <w:szCs w:val="26"/>
        </w:rPr>
        <w:t>о</w:t>
      </w:r>
      <w:r w:rsidRPr="00A24611">
        <w:rPr>
          <w:rFonts w:eastAsia="Times New Roman"/>
          <w:sz w:val="26"/>
          <w:szCs w:val="26"/>
        </w:rPr>
        <w:t>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водопроводные очистные сооружения – комплекс зданий, сооружений и устройств для очистки воды (термин вводится для целей местных нормативов град</w:t>
      </w:r>
      <w:r w:rsidRPr="0075248E">
        <w:rPr>
          <w:rFonts w:eastAsia="Times New Roman"/>
          <w:sz w:val="26"/>
          <w:szCs w:val="26"/>
        </w:rPr>
        <w:t>о</w:t>
      </w:r>
      <w:r w:rsidRPr="0075248E">
        <w:rPr>
          <w:rFonts w:eastAsia="Times New Roman"/>
          <w:sz w:val="26"/>
          <w:szCs w:val="26"/>
        </w:rPr>
        <w:t>строительного проектирования);</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вокзал – здание (или группа зданий), предназначенное для обслуживания пасс</w:t>
      </w:r>
      <w:r w:rsidRPr="0075248E">
        <w:rPr>
          <w:rFonts w:eastAsia="Times New Roman"/>
          <w:sz w:val="26"/>
          <w:szCs w:val="26"/>
        </w:rPr>
        <w:t>а</w:t>
      </w:r>
      <w:r w:rsidRPr="0075248E">
        <w:rPr>
          <w:rFonts w:eastAsia="Times New Roman"/>
          <w:sz w:val="26"/>
          <w:szCs w:val="26"/>
        </w:rPr>
        <w:t>жиров железнодорожного, речного, автомобильного и воздушного транспорта. Вокзал</w:t>
      </w:r>
      <w:r w:rsidRPr="0075248E">
        <w:rPr>
          <w:rFonts w:eastAsia="Times New Roman"/>
          <w:sz w:val="26"/>
          <w:szCs w:val="26"/>
        </w:rPr>
        <w:t>ь</w:t>
      </w:r>
      <w:r w:rsidRPr="0075248E">
        <w:rPr>
          <w:rFonts w:eastAsia="Times New Roman"/>
          <w:sz w:val="26"/>
          <w:szCs w:val="26"/>
        </w:rPr>
        <w:t>ный комплекс включает кроме вокзала сооружения и устройства, связанные с обслуж</w:t>
      </w:r>
      <w:r w:rsidRPr="0075248E">
        <w:rPr>
          <w:rFonts w:eastAsia="Times New Roman"/>
          <w:sz w:val="26"/>
          <w:szCs w:val="26"/>
        </w:rPr>
        <w:t>и</w:t>
      </w:r>
      <w:r w:rsidRPr="0075248E">
        <w:rPr>
          <w:rFonts w:eastAsia="Times New Roman"/>
          <w:sz w:val="26"/>
          <w:szCs w:val="26"/>
        </w:rPr>
        <w:t>ванием пассажиров на привокзальной площади и перроне;</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sz w:val="26"/>
          <w:szCs w:val="26"/>
        </w:rPr>
        <w:t xml:space="preserve">высококомфортное жилье – тип жилого помещения, отвечающий </w:t>
      </w:r>
      <w:r w:rsidRPr="0075248E">
        <w:rPr>
          <w:bCs/>
          <w:sz w:val="26"/>
          <w:szCs w:val="26"/>
        </w:rPr>
        <w:t>комплексу с</w:t>
      </w:r>
      <w:r w:rsidRPr="0075248E">
        <w:rPr>
          <w:bCs/>
          <w:sz w:val="26"/>
          <w:szCs w:val="26"/>
        </w:rPr>
        <w:t>а</w:t>
      </w:r>
      <w:r w:rsidRPr="0075248E">
        <w:rPr>
          <w:bCs/>
          <w:sz w:val="26"/>
          <w:szCs w:val="26"/>
        </w:rPr>
        <w:t xml:space="preserve">нитарно-гигиенических, эргономических и экологических требований, а так же </w:t>
      </w:r>
      <w:r w:rsidRPr="0075248E">
        <w:rPr>
          <w:sz w:val="26"/>
          <w:szCs w:val="26"/>
        </w:rPr>
        <w:t xml:space="preserve">уровню требований к габаритам и площади помещений не менее 40 кв.м на одного человека </w:t>
      </w:r>
      <w:r w:rsidRPr="0075248E">
        <w:rPr>
          <w:rFonts w:eastAsia="Times New Roman"/>
          <w:sz w:val="26"/>
          <w:szCs w:val="26"/>
        </w:rPr>
        <w:t xml:space="preserve">(термин вводится для целей </w:t>
      </w:r>
      <w:r w:rsidR="00AD53D5" w:rsidRPr="0075248E">
        <w:rPr>
          <w:rFonts w:eastAsia="Times New Roman"/>
          <w:sz w:val="26"/>
          <w:szCs w:val="26"/>
        </w:rPr>
        <w:t>н</w:t>
      </w:r>
      <w:r w:rsidRPr="0075248E">
        <w:rPr>
          <w:rFonts w:eastAsia="Times New Roman"/>
          <w:sz w:val="26"/>
          <w:szCs w:val="26"/>
        </w:rPr>
        <w:t>ормативов)</w:t>
      </w:r>
      <w:r w:rsidRPr="0075248E">
        <w:rPr>
          <w:sz w:val="26"/>
          <w:szCs w:val="26"/>
        </w:rPr>
        <w:t>;</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w:t>
      </w:r>
      <w:r w:rsidR="00DE204C" w:rsidRPr="0075248E">
        <w:rPr>
          <w:rFonts w:eastAsia="Times New Roman"/>
          <w:sz w:val="26"/>
          <w:szCs w:val="26"/>
        </w:rPr>
        <w:br/>
      </w:r>
      <w:r w:rsidRPr="0075248E">
        <w:rPr>
          <w:rFonts w:eastAsia="Times New Roman"/>
          <w:sz w:val="26"/>
          <w:szCs w:val="26"/>
        </w:rPr>
        <w:t>и бытовых баллонах, ремонта и переосвидетельствования газовых баллонов;</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газораспределительная станция – комплекс сооружений газопровода, предназн</w:t>
      </w:r>
      <w:r w:rsidRPr="0075248E">
        <w:rPr>
          <w:rFonts w:eastAsia="Times New Roman"/>
          <w:sz w:val="26"/>
          <w:szCs w:val="26"/>
        </w:rPr>
        <w:t>а</w:t>
      </w:r>
      <w:r w:rsidRPr="0075248E">
        <w:rPr>
          <w:rFonts w:eastAsia="Times New Roman"/>
          <w:sz w:val="26"/>
          <w:szCs w:val="26"/>
        </w:rPr>
        <w:t>ченный для снижения давления, очистки, одоризации и учета расхода газа перед под</w:t>
      </w:r>
      <w:r w:rsidRPr="0075248E">
        <w:rPr>
          <w:rFonts w:eastAsia="Times New Roman"/>
          <w:sz w:val="26"/>
          <w:szCs w:val="26"/>
        </w:rPr>
        <w:t>а</w:t>
      </w:r>
      <w:r w:rsidRPr="0075248E">
        <w:rPr>
          <w:rFonts w:eastAsia="Times New Roman"/>
          <w:sz w:val="26"/>
          <w:szCs w:val="26"/>
        </w:rPr>
        <w:t xml:space="preserve">чей его потребителю </w:t>
      </w:r>
      <w:r w:rsidR="00633C6F" w:rsidRPr="0075248E">
        <w:rPr>
          <w:rFonts w:eastAsia="Times New Roman"/>
          <w:sz w:val="26"/>
          <w:szCs w:val="26"/>
        </w:rPr>
        <w:t>(термин вводится для целей нормативов)</w:t>
      </w:r>
      <w:r w:rsidR="00633C6F" w:rsidRPr="0075248E">
        <w:rPr>
          <w:sz w:val="26"/>
          <w:szCs w:val="26"/>
        </w:rPr>
        <w:t>;</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гараж – здание или сооружение, предназначенное для постоянного или временн</w:t>
      </w:r>
      <w:r w:rsidRPr="0075248E">
        <w:rPr>
          <w:rFonts w:eastAsia="Times New Roman"/>
          <w:sz w:val="26"/>
          <w:szCs w:val="26"/>
        </w:rPr>
        <w:t>о</w:t>
      </w:r>
      <w:r w:rsidRPr="0075248E">
        <w:rPr>
          <w:rFonts w:eastAsia="Times New Roman"/>
          <w:sz w:val="26"/>
          <w:szCs w:val="26"/>
        </w:rPr>
        <w:t>го хранения, а также технического обслуживания автомобилей</w:t>
      </w:r>
      <w:r w:rsidRPr="0075248E">
        <w:rPr>
          <w:sz w:val="26"/>
          <w:szCs w:val="26"/>
        </w:rPr>
        <w:t xml:space="preserve"> </w:t>
      </w:r>
      <w:r w:rsidR="00633C6F" w:rsidRPr="0075248E">
        <w:rPr>
          <w:rFonts w:eastAsia="Times New Roman"/>
          <w:sz w:val="26"/>
          <w:szCs w:val="26"/>
        </w:rPr>
        <w:t>(термин вводится для ц</w:t>
      </w:r>
      <w:r w:rsidR="00633C6F" w:rsidRPr="0075248E">
        <w:rPr>
          <w:rFonts w:eastAsia="Times New Roman"/>
          <w:sz w:val="26"/>
          <w:szCs w:val="26"/>
        </w:rPr>
        <w:t>е</w:t>
      </w:r>
      <w:r w:rsidR="00633C6F" w:rsidRPr="0075248E">
        <w:rPr>
          <w:rFonts w:eastAsia="Times New Roman"/>
          <w:sz w:val="26"/>
          <w:szCs w:val="26"/>
        </w:rPr>
        <w:t>лей нормативов)</w:t>
      </w:r>
      <w:r w:rsidR="00633C6F" w:rsidRPr="0075248E">
        <w:rPr>
          <w:sz w:val="26"/>
          <w:szCs w:val="26"/>
        </w:rPr>
        <w:t>;</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w:t>
      </w:r>
      <w:r w:rsidR="00633C6F" w:rsidRPr="0075248E">
        <w:rPr>
          <w:rFonts w:eastAsia="Times New Roman"/>
          <w:sz w:val="26"/>
          <w:szCs w:val="26"/>
        </w:rPr>
        <w:t>(термин вводится для целей нормативов)</w:t>
      </w:r>
      <w:r w:rsidR="00633C6F" w:rsidRPr="0075248E">
        <w:rPr>
          <w:sz w:val="26"/>
          <w:szCs w:val="26"/>
        </w:rPr>
        <w:t>;</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w:t>
      </w:r>
      <w:r w:rsidRPr="0075248E">
        <w:rPr>
          <w:rFonts w:eastAsia="Times New Roman"/>
          <w:sz w:val="26"/>
          <w:szCs w:val="26"/>
        </w:rPr>
        <w:t>е</w:t>
      </w:r>
      <w:r w:rsidRPr="0075248E">
        <w:rPr>
          <w:rFonts w:eastAsia="Times New Roman"/>
          <w:sz w:val="26"/>
          <w:szCs w:val="26"/>
        </w:rPr>
        <w:t xml:space="preserve">ского пользования </w:t>
      </w:r>
      <w:r w:rsidR="00633C6F" w:rsidRPr="0075248E">
        <w:rPr>
          <w:rFonts w:eastAsia="Times New Roman"/>
          <w:sz w:val="26"/>
          <w:szCs w:val="26"/>
        </w:rPr>
        <w:t>(термин вводится для целей нормативов)</w:t>
      </w:r>
      <w:r w:rsidR="00633C6F" w:rsidRPr="0075248E">
        <w:rPr>
          <w:sz w:val="26"/>
          <w:szCs w:val="26"/>
        </w:rPr>
        <w:t>;</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канализационные очистные сооружения – комплекс зданий, сооружений и устройств для очистки сточных вод и обработки осадка </w:t>
      </w:r>
      <w:r w:rsidR="00633C6F" w:rsidRPr="0075248E">
        <w:rPr>
          <w:rFonts w:eastAsia="Times New Roman"/>
          <w:sz w:val="26"/>
          <w:szCs w:val="26"/>
        </w:rPr>
        <w:t xml:space="preserve">(термин вводится для целей </w:t>
      </w:r>
      <w:r w:rsidR="00633C6F" w:rsidRPr="0075248E">
        <w:rPr>
          <w:rFonts w:eastAsia="Times New Roman"/>
          <w:sz w:val="26"/>
          <w:szCs w:val="26"/>
        </w:rPr>
        <w:lastRenderedPageBreak/>
        <w:t>нормативов)</w:t>
      </w:r>
      <w:r w:rsidR="00633C6F" w:rsidRPr="0075248E">
        <w:rPr>
          <w:sz w:val="26"/>
          <w:szCs w:val="26"/>
        </w:rPr>
        <w:t>;</w:t>
      </w:r>
    </w:p>
    <w:p w:rsidR="00CD3BE9" w:rsidRPr="0075248E" w:rsidRDefault="00CD3BE9" w:rsidP="00AD53D5">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квартал (микрорайон) – элемент планировочной структуры </w:t>
      </w:r>
      <w:r w:rsidRPr="0075248E">
        <w:rPr>
          <w:sz w:val="26"/>
          <w:szCs w:val="26"/>
        </w:rPr>
        <w:t>в границах красных линий</w:t>
      </w:r>
      <w:r w:rsidRPr="0075248E">
        <w:rPr>
          <w:rFonts w:eastAsia="Times New Roman"/>
          <w:sz w:val="26"/>
          <w:szCs w:val="26"/>
        </w:rPr>
        <w:t>.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w:t>
      </w:r>
      <w:r w:rsidRPr="0075248E">
        <w:rPr>
          <w:rFonts w:eastAsia="Times New Roman"/>
          <w:sz w:val="26"/>
          <w:szCs w:val="26"/>
        </w:rPr>
        <w:t>и</w:t>
      </w:r>
      <w:r w:rsidRPr="0075248E">
        <w:rPr>
          <w:rFonts w:eastAsia="Times New Roman"/>
          <w:sz w:val="26"/>
          <w:szCs w:val="26"/>
        </w:rPr>
        <w:t xml:space="preserve">одического пользования. Размер территории квартала (микрорайона) определяется </w:t>
      </w:r>
      <w:r w:rsidR="00025F91" w:rsidRPr="0075248E">
        <w:rPr>
          <w:rFonts w:eastAsia="Times New Roman"/>
          <w:sz w:val="26"/>
          <w:szCs w:val="26"/>
        </w:rPr>
        <w:br/>
      </w:r>
      <w:r w:rsidRPr="0075248E">
        <w:rPr>
          <w:rFonts w:eastAsia="Times New Roman"/>
          <w:sz w:val="26"/>
          <w:szCs w:val="26"/>
        </w:rPr>
        <w:t>с учетом: климатических условий, радиусов доступности объектов повседневного пол</w:t>
      </w:r>
      <w:r w:rsidRPr="0075248E">
        <w:rPr>
          <w:rFonts w:eastAsia="Times New Roman"/>
          <w:sz w:val="26"/>
          <w:szCs w:val="26"/>
        </w:rPr>
        <w:t>ь</w:t>
      </w:r>
      <w:r w:rsidRPr="0075248E">
        <w:rPr>
          <w:rFonts w:eastAsia="Times New Roman"/>
          <w:sz w:val="26"/>
          <w:szCs w:val="26"/>
        </w:rPr>
        <w:t>зования, требований к проектированию улично-дорожной сети, типам застройки;</w:t>
      </w:r>
    </w:p>
    <w:p w:rsidR="00633C6F" w:rsidRPr="0075248E" w:rsidRDefault="00D200FD" w:rsidP="00633C6F">
      <w:pPr>
        <w:widowControl w:val="0"/>
        <w:autoSpaceDE w:val="0"/>
        <w:autoSpaceDN w:val="0"/>
        <w:adjustRightInd w:val="0"/>
        <w:ind w:firstLine="709"/>
        <w:rPr>
          <w:rFonts w:eastAsia="Times New Roman"/>
          <w:sz w:val="26"/>
          <w:szCs w:val="26"/>
        </w:rPr>
      </w:pPr>
      <w:r w:rsidRPr="0075248E">
        <w:rPr>
          <w:bCs/>
          <w:sz w:val="26"/>
          <w:szCs w:val="26"/>
        </w:rPr>
        <w:t xml:space="preserve">комфортное жилье – </w:t>
      </w:r>
      <w:r w:rsidRPr="0075248E">
        <w:rPr>
          <w:sz w:val="26"/>
          <w:szCs w:val="26"/>
        </w:rPr>
        <w:t xml:space="preserve">тип жилого помещения, отвечающий </w:t>
      </w:r>
      <w:r w:rsidRPr="0075248E">
        <w:rPr>
          <w:bCs/>
          <w:sz w:val="26"/>
          <w:szCs w:val="26"/>
        </w:rPr>
        <w:t xml:space="preserve">комплексу санитарно-гигиенических, эргономических и экологических требований, а так же </w:t>
      </w:r>
      <w:r w:rsidRPr="0075248E">
        <w:rPr>
          <w:sz w:val="26"/>
          <w:szCs w:val="26"/>
        </w:rPr>
        <w:t>уровню требов</w:t>
      </w:r>
      <w:r w:rsidRPr="0075248E">
        <w:rPr>
          <w:sz w:val="26"/>
          <w:szCs w:val="26"/>
        </w:rPr>
        <w:t>а</w:t>
      </w:r>
      <w:r w:rsidRPr="0075248E">
        <w:rPr>
          <w:sz w:val="26"/>
          <w:szCs w:val="26"/>
        </w:rPr>
        <w:t>ний к габаритам и площади помещений не менее 30, но не более 40 кв. м на одного ч</w:t>
      </w:r>
      <w:r w:rsidRPr="0075248E">
        <w:rPr>
          <w:sz w:val="26"/>
          <w:szCs w:val="26"/>
        </w:rPr>
        <w:t>е</w:t>
      </w:r>
      <w:r w:rsidRPr="0075248E">
        <w:rPr>
          <w:sz w:val="26"/>
          <w:szCs w:val="26"/>
        </w:rPr>
        <w:t xml:space="preserve">ловека </w:t>
      </w:r>
      <w:r w:rsidR="00633C6F" w:rsidRPr="0075248E">
        <w:rPr>
          <w:rFonts w:eastAsia="Times New Roman"/>
          <w:sz w:val="26"/>
          <w:szCs w:val="26"/>
        </w:rPr>
        <w:t>(термин вводится для целей нормативов)</w:t>
      </w:r>
      <w:r w:rsidR="00633C6F" w:rsidRPr="0075248E">
        <w:rPr>
          <w:sz w:val="26"/>
          <w:szCs w:val="26"/>
        </w:rPr>
        <w:t>;</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коэффициент застройки – отношение площади, занятой под зданиями и сооружениями, к площади участка;</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коэффициент плотности застройки – отношение площади всех этажей зданий </w:t>
      </w:r>
      <w:r w:rsidR="00025F91" w:rsidRPr="0075248E">
        <w:rPr>
          <w:rFonts w:eastAsia="Times New Roman"/>
          <w:sz w:val="26"/>
          <w:szCs w:val="26"/>
        </w:rPr>
        <w:br/>
      </w:r>
      <w:r w:rsidRPr="0075248E">
        <w:rPr>
          <w:rFonts w:eastAsia="Times New Roman"/>
          <w:sz w:val="26"/>
          <w:szCs w:val="26"/>
        </w:rPr>
        <w:t>и сооружений к площади участка;</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линия электропередач – электрическая линия, выходящая за пределы электр</w:t>
      </w:r>
      <w:r w:rsidRPr="0075248E">
        <w:rPr>
          <w:rFonts w:eastAsia="Times New Roman"/>
          <w:sz w:val="26"/>
          <w:szCs w:val="26"/>
        </w:rPr>
        <w:t>о</w:t>
      </w:r>
      <w:r w:rsidRPr="0075248E">
        <w:rPr>
          <w:rFonts w:eastAsia="Times New Roman"/>
          <w:sz w:val="26"/>
          <w:szCs w:val="26"/>
        </w:rPr>
        <w:t>станции или подстанции и предназначенная для передачи электрической энергии;</w:t>
      </w:r>
    </w:p>
    <w:p w:rsidR="00633C6F" w:rsidRPr="0075248E" w:rsidRDefault="00D200FD" w:rsidP="00633C6F">
      <w:pPr>
        <w:widowControl w:val="0"/>
        <w:autoSpaceDE w:val="0"/>
        <w:autoSpaceDN w:val="0"/>
        <w:adjustRightInd w:val="0"/>
        <w:ind w:firstLine="709"/>
        <w:rPr>
          <w:rFonts w:eastAsia="Times New Roman"/>
          <w:sz w:val="26"/>
          <w:szCs w:val="26"/>
        </w:rPr>
      </w:pPr>
      <w:r w:rsidRPr="0075248E">
        <w:rPr>
          <w:bCs/>
          <w:sz w:val="26"/>
          <w:szCs w:val="26"/>
        </w:rPr>
        <w:t xml:space="preserve">массовое жилье – </w:t>
      </w:r>
      <w:r w:rsidRPr="0075248E">
        <w:rPr>
          <w:sz w:val="26"/>
          <w:szCs w:val="26"/>
        </w:rPr>
        <w:t xml:space="preserve">тип жилого помещения, отвечающий </w:t>
      </w:r>
      <w:r w:rsidRPr="0075248E">
        <w:rPr>
          <w:bCs/>
          <w:sz w:val="26"/>
          <w:szCs w:val="26"/>
        </w:rPr>
        <w:t xml:space="preserve">комплексу санитарно-гигиенических, эргономических и экологических требований, а так же </w:t>
      </w:r>
      <w:r w:rsidRPr="0075248E">
        <w:rPr>
          <w:sz w:val="26"/>
          <w:szCs w:val="26"/>
        </w:rPr>
        <w:t>уровню требов</w:t>
      </w:r>
      <w:r w:rsidRPr="0075248E">
        <w:rPr>
          <w:sz w:val="26"/>
          <w:szCs w:val="26"/>
        </w:rPr>
        <w:t>а</w:t>
      </w:r>
      <w:r w:rsidRPr="0075248E">
        <w:rPr>
          <w:sz w:val="26"/>
          <w:szCs w:val="26"/>
        </w:rPr>
        <w:t>ний к габаритам и площади помещений не менее 24, но не более 30 кв. м на одного ч</w:t>
      </w:r>
      <w:r w:rsidRPr="0075248E">
        <w:rPr>
          <w:sz w:val="26"/>
          <w:szCs w:val="26"/>
        </w:rPr>
        <w:t>е</w:t>
      </w:r>
      <w:r w:rsidRPr="0075248E">
        <w:rPr>
          <w:sz w:val="26"/>
          <w:szCs w:val="26"/>
        </w:rPr>
        <w:t xml:space="preserve">ловека </w:t>
      </w:r>
      <w:r w:rsidR="00633C6F" w:rsidRPr="0075248E">
        <w:rPr>
          <w:rFonts w:eastAsia="Times New Roman"/>
          <w:sz w:val="26"/>
          <w:szCs w:val="26"/>
        </w:rPr>
        <w:t>(термин вводится для целей нормативов)</w:t>
      </w:r>
      <w:r w:rsidR="00633C6F" w:rsidRPr="0075248E">
        <w:rPr>
          <w:sz w:val="26"/>
          <w:szCs w:val="26"/>
        </w:rPr>
        <w:t>;</w:t>
      </w:r>
    </w:p>
    <w:p w:rsidR="00E107BE" w:rsidRPr="0075248E" w:rsidRDefault="00E107BE"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w:t>
      </w:r>
      <w:r w:rsidRPr="0075248E">
        <w:rPr>
          <w:rFonts w:eastAsia="Times New Roman"/>
          <w:sz w:val="26"/>
          <w:szCs w:val="26"/>
        </w:rPr>
        <w:t>а</w:t>
      </w:r>
      <w:r w:rsidRPr="0075248E">
        <w:rPr>
          <w:rFonts w:eastAsia="Times New Roman"/>
          <w:sz w:val="26"/>
          <w:szCs w:val="26"/>
        </w:rPr>
        <w:t xml:space="preserve">ничена либо частично ограничена строительной или иной ограждающей конструкцией </w:t>
      </w:r>
      <w:r w:rsidR="00025F91" w:rsidRPr="0075248E">
        <w:rPr>
          <w:rFonts w:eastAsia="Times New Roman"/>
          <w:sz w:val="26"/>
          <w:szCs w:val="26"/>
        </w:rPr>
        <w:br/>
      </w:r>
      <w:r w:rsidRPr="0075248E">
        <w:rPr>
          <w:rFonts w:eastAsia="Times New Roman"/>
          <w:sz w:val="26"/>
          <w:szCs w:val="26"/>
        </w:rPr>
        <w:t>и границы которой описаны в установленном законодательством о государственном к</w:t>
      </w:r>
      <w:r w:rsidRPr="0075248E">
        <w:rPr>
          <w:rFonts w:eastAsia="Times New Roman"/>
          <w:sz w:val="26"/>
          <w:szCs w:val="26"/>
        </w:rPr>
        <w:t>а</w:t>
      </w:r>
      <w:r w:rsidRPr="0075248E">
        <w:rPr>
          <w:rFonts w:eastAsia="Times New Roman"/>
          <w:sz w:val="26"/>
          <w:szCs w:val="26"/>
        </w:rPr>
        <w:t>дастровом учете порядке;</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место погребения – часть пространства объекта похоронного назначения, предн</w:t>
      </w:r>
      <w:r w:rsidRPr="0075248E">
        <w:rPr>
          <w:rFonts w:eastAsia="Times New Roman"/>
          <w:sz w:val="26"/>
          <w:szCs w:val="26"/>
        </w:rPr>
        <w:t>а</w:t>
      </w:r>
      <w:r w:rsidRPr="0075248E">
        <w:rPr>
          <w:rFonts w:eastAsia="Times New Roman"/>
          <w:sz w:val="26"/>
          <w:szCs w:val="26"/>
        </w:rPr>
        <w:t>значенная для захоронения останков или праха умерших или погибших;</w:t>
      </w:r>
    </w:p>
    <w:p w:rsidR="00F1451F"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нормативы</w:t>
      </w:r>
      <w:r w:rsidR="00633C6F" w:rsidRPr="0075248E">
        <w:rPr>
          <w:rFonts w:eastAsia="Times New Roman"/>
          <w:sz w:val="26"/>
          <w:szCs w:val="26"/>
        </w:rPr>
        <w:t xml:space="preserve"> </w:t>
      </w:r>
      <w:r w:rsidR="00AD53D5" w:rsidRPr="0075248E">
        <w:rPr>
          <w:rFonts w:eastAsia="Times New Roman"/>
          <w:sz w:val="26"/>
          <w:szCs w:val="26"/>
        </w:rPr>
        <w:t xml:space="preserve">- </w:t>
      </w:r>
      <w:r w:rsidR="00F1451F" w:rsidRPr="0075248E">
        <w:rPr>
          <w:rFonts w:eastAsia="Times New Roman"/>
          <w:sz w:val="26"/>
          <w:szCs w:val="26"/>
        </w:rPr>
        <w:t xml:space="preserve">совокупность расчетных показателей, установленных в соответствии с </w:t>
      </w:r>
      <w:r w:rsidR="00F128B5" w:rsidRPr="0075248E">
        <w:rPr>
          <w:rFonts w:eastAsia="Times New Roman"/>
          <w:sz w:val="26"/>
          <w:szCs w:val="26"/>
        </w:rPr>
        <w:t>ГрК РФ</w:t>
      </w:r>
      <w:r w:rsidR="00F1451F" w:rsidRPr="0075248E">
        <w:rPr>
          <w:rFonts w:eastAsia="Times New Roman"/>
          <w:sz w:val="26"/>
          <w:szCs w:val="26"/>
        </w:rPr>
        <w:t xml:space="preserve"> в целях обеспечения благоприятных условий жизнедеятельности человека </w:t>
      </w:r>
      <w:r w:rsidR="00025F91" w:rsidRPr="0075248E">
        <w:rPr>
          <w:rFonts w:eastAsia="Times New Roman"/>
          <w:sz w:val="26"/>
          <w:szCs w:val="26"/>
        </w:rPr>
        <w:br/>
      </w:r>
      <w:r w:rsidR="00F1451F" w:rsidRPr="0075248E">
        <w:rPr>
          <w:rFonts w:eastAsia="Times New Roman"/>
          <w:sz w:val="26"/>
          <w:szCs w:val="26"/>
        </w:rPr>
        <w:t>и подлежащих применению при подготовке документов территориального планиров</w:t>
      </w:r>
      <w:r w:rsidR="00F1451F" w:rsidRPr="0075248E">
        <w:rPr>
          <w:rFonts w:eastAsia="Times New Roman"/>
          <w:sz w:val="26"/>
          <w:szCs w:val="26"/>
        </w:rPr>
        <w:t>а</w:t>
      </w:r>
      <w:r w:rsidR="00F1451F" w:rsidRPr="0075248E">
        <w:rPr>
          <w:rFonts w:eastAsia="Times New Roman"/>
          <w:sz w:val="26"/>
          <w:szCs w:val="26"/>
        </w:rPr>
        <w:t>ния, градостроительного зонирования, документации по планировке территории;</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объекты местного значения – объекты капитального строительства, иные объе</w:t>
      </w:r>
      <w:r w:rsidRPr="0075248E">
        <w:rPr>
          <w:rFonts w:eastAsia="Times New Roman"/>
          <w:sz w:val="26"/>
          <w:szCs w:val="26"/>
        </w:rPr>
        <w:t>к</w:t>
      </w:r>
      <w:r w:rsidRPr="0075248E">
        <w:rPr>
          <w:rFonts w:eastAsia="Times New Roman"/>
          <w:sz w:val="26"/>
          <w:szCs w:val="26"/>
        </w:rPr>
        <w:t>ты, территории, которые необходимы для осуществления органами местного сам</w:t>
      </w:r>
      <w:r w:rsidRPr="0075248E">
        <w:rPr>
          <w:rFonts w:eastAsia="Times New Roman"/>
          <w:sz w:val="26"/>
          <w:szCs w:val="26"/>
        </w:rPr>
        <w:t>о</w:t>
      </w:r>
      <w:r w:rsidRPr="0075248E">
        <w:rPr>
          <w:rFonts w:eastAsia="Times New Roman"/>
          <w:sz w:val="26"/>
          <w:szCs w:val="26"/>
        </w:rPr>
        <w:t>управления полномочий по вопросам местного значения и в пределах переданных гос</w:t>
      </w:r>
      <w:r w:rsidRPr="0075248E">
        <w:rPr>
          <w:rFonts w:eastAsia="Times New Roman"/>
          <w:sz w:val="26"/>
          <w:szCs w:val="26"/>
        </w:rPr>
        <w:t>у</w:t>
      </w:r>
      <w:r w:rsidRPr="0075248E">
        <w:rPr>
          <w:rFonts w:eastAsia="Times New Roman"/>
          <w:sz w:val="26"/>
          <w:szCs w:val="26"/>
        </w:rPr>
        <w:t xml:space="preserve">дарственных полномочий в соответствии с федеральными законами, законом </w:t>
      </w:r>
      <w:r w:rsidR="00D8469E" w:rsidRPr="0075248E">
        <w:rPr>
          <w:rFonts w:eastAsia="Times New Roman"/>
          <w:sz w:val="26"/>
          <w:szCs w:val="26"/>
        </w:rPr>
        <w:t>Белгоро</w:t>
      </w:r>
      <w:r w:rsidR="00D8469E" w:rsidRPr="0075248E">
        <w:rPr>
          <w:rFonts w:eastAsia="Times New Roman"/>
          <w:sz w:val="26"/>
          <w:szCs w:val="26"/>
        </w:rPr>
        <w:t>д</w:t>
      </w:r>
      <w:r w:rsidR="00D8469E" w:rsidRPr="0075248E">
        <w:rPr>
          <w:rFonts w:eastAsia="Times New Roman"/>
          <w:sz w:val="26"/>
          <w:szCs w:val="26"/>
        </w:rPr>
        <w:t>ской области</w:t>
      </w:r>
      <w:r w:rsidRPr="0075248E">
        <w:rPr>
          <w:rFonts w:eastAsia="Times New Roman"/>
          <w:sz w:val="26"/>
          <w:szCs w:val="26"/>
        </w:rPr>
        <w:t xml:space="preserve">, уставами муниципальных образований </w:t>
      </w:r>
      <w:r w:rsidR="00D8469E" w:rsidRPr="0075248E">
        <w:rPr>
          <w:rFonts w:eastAsia="Times New Roman"/>
          <w:sz w:val="26"/>
          <w:szCs w:val="26"/>
        </w:rPr>
        <w:t>Белгородской области</w:t>
      </w:r>
      <w:r w:rsidRPr="0075248E">
        <w:rPr>
          <w:rFonts w:eastAsia="Times New Roman"/>
          <w:sz w:val="26"/>
          <w:szCs w:val="26"/>
        </w:rPr>
        <w:t xml:space="preserve"> и оказыв</w:t>
      </w:r>
      <w:r w:rsidRPr="0075248E">
        <w:rPr>
          <w:rFonts w:eastAsia="Times New Roman"/>
          <w:sz w:val="26"/>
          <w:szCs w:val="26"/>
        </w:rPr>
        <w:t>а</w:t>
      </w:r>
      <w:r w:rsidRPr="0075248E">
        <w:rPr>
          <w:rFonts w:eastAsia="Times New Roman"/>
          <w:sz w:val="26"/>
          <w:szCs w:val="26"/>
        </w:rPr>
        <w:t>ют существенное влияние на социально-экономическое развитие муниципальных рай</w:t>
      </w:r>
      <w:r w:rsidRPr="0075248E">
        <w:rPr>
          <w:rFonts w:eastAsia="Times New Roman"/>
          <w:sz w:val="26"/>
          <w:szCs w:val="26"/>
        </w:rPr>
        <w:t>о</w:t>
      </w:r>
      <w:r w:rsidRPr="0075248E">
        <w:rPr>
          <w:rFonts w:eastAsia="Times New Roman"/>
          <w:sz w:val="26"/>
          <w:szCs w:val="26"/>
        </w:rPr>
        <w:t>нов, поселений, городских округов. Виды объектов местного значения городского окр</w:t>
      </w:r>
      <w:r w:rsidRPr="0075248E">
        <w:rPr>
          <w:rFonts w:eastAsia="Times New Roman"/>
          <w:sz w:val="26"/>
          <w:szCs w:val="26"/>
        </w:rPr>
        <w:t>у</w:t>
      </w:r>
      <w:r w:rsidRPr="0075248E">
        <w:rPr>
          <w:rFonts w:eastAsia="Times New Roman"/>
          <w:sz w:val="26"/>
          <w:szCs w:val="26"/>
        </w:rPr>
        <w:t xml:space="preserve">га в указанных в </w:t>
      </w:r>
      <w:hyperlink r:id="rId14" w:tooltip="&quot;Градостроительный кодекс Российской Федерации&quot; от 29.12.2004 N 190-ФЗ (ред. от 31.12.2014) (с изм. и доп., вступ. в силу с 22.01.2015){КонсультантПлюс}" w:history="1">
        <w:r w:rsidRPr="0075248E">
          <w:rPr>
            <w:rFonts w:eastAsia="Times New Roman"/>
            <w:sz w:val="26"/>
            <w:szCs w:val="26"/>
          </w:rPr>
          <w:t>п</w:t>
        </w:r>
        <w:r w:rsidR="00425169" w:rsidRPr="0075248E">
          <w:rPr>
            <w:rFonts w:eastAsia="Times New Roman"/>
            <w:sz w:val="26"/>
            <w:szCs w:val="26"/>
          </w:rPr>
          <w:t>.</w:t>
        </w:r>
        <w:r w:rsidRPr="0075248E">
          <w:rPr>
            <w:rFonts w:eastAsia="Times New Roman"/>
            <w:sz w:val="26"/>
            <w:szCs w:val="26"/>
          </w:rPr>
          <w:t xml:space="preserve"> 1 ч</w:t>
        </w:r>
        <w:r w:rsidR="00425169" w:rsidRPr="0075248E">
          <w:rPr>
            <w:rFonts w:eastAsia="Times New Roman"/>
            <w:sz w:val="26"/>
            <w:szCs w:val="26"/>
          </w:rPr>
          <w:t>.</w:t>
        </w:r>
        <w:r w:rsidRPr="0075248E">
          <w:rPr>
            <w:rFonts w:eastAsia="Times New Roman"/>
            <w:sz w:val="26"/>
            <w:szCs w:val="26"/>
          </w:rPr>
          <w:t xml:space="preserve"> </w:t>
        </w:r>
        <w:r w:rsidR="006B5A4C" w:rsidRPr="0075248E">
          <w:rPr>
            <w:rFonts w:eastAsia="Times New Roman"/>
            <w:sz w:val="26"/>
            <w:szCs w:val="26"/>
          </w:rPr>
          <w:t>5</w:t>
        </w:r>
        <w:r w:rsidRPr="0075248E">
          <w:rPr>
            <w:rFonts w:eastAsia="Times New Roman"/>
            <w:sz w:val="26"/>
            <w:szCs w:val="26"/>
          </w:rPr>
          <w:t xml:space="preserve"> ст</w:t>
        </w:r>
        <w:r w:rsidR="00425169" w:rsidRPr="0075248E">
          <w:rPr>
            <w:rFonts w:eastAsia="Times New Roman"/>
            <w:sz w:val="26"/>
            <w:szCs w:val="26"/>
          </w:rPr>
          <w:t xml:space="preserve">. </w:t>
        </w:r>
        <w:r w:rsidR="006B5A4C" w:rsidRPr="0075248E">
          <w:rPr>
            <w:rFonts w:eastAsia="Times New Roman"/>
            <w:sz w:val="26"/>
            <w:szCs w:val="26"/>
          </w:rPr>
          <w:t>23</w:t>
        </w:r>
      </w:hyperlink>
      <w:r w:rsidRPr="0075248E">
        <w:rPr>
          <w:rFonts w:eastAsia="Times New Roman"/>
          <w:sz w:val="26"/>
          <w:szCs w:val="26"/>
        </w:rPr>
        <w:t xml:space="preserve"> </w:t>
      </w:r>
      <w:r w:rsidR="00F128B5" w:rsidRPr="0075248E">
        <w:rPr>
          <w:rFonts w:eastAsia="Times New Roman"/>
          <w:sz w:val="26"/>
          <w:szCs w:val="26"/>
        </w:rPr>
        <w:t xml:space="preserve">ГрК РФ </w:t>
      </w:r>
      <w:r w:rsidRPr="0075248E">
        <w:rPr>
          <w:rFonts w:eastAsia="Times New Roman"/>
          <w:sz w:val="26"/>
          <w:szCs w:val="26"/>
        </w:rPr>
        <w:t xml:space="preserve">областях, подлежащих отображению </w:t>
      </w:r>
      <w:r w:rsidR="006B5A4C" w:rsidRPr="0075248E">
        <w:rPr>
          <w:rFonts w:eastAsia="Times New Roman"/>
          <w:sz w:val="26"/>
          <w:szCs w:val="26"/>
        </w:rPr>
        <w:t xml:space="preserve">в </w:t>
      </w:r>
      <w:r w:rsidRPr="0075248E">
        <w:rPr>
          <w:rFonts w:eastAsia="Times New Roman"/>
          <w:sz w:val="26"/>
          <w:szCs w:val="26"/>
        </w:rPr>
        <w:t>генерал</w:t>
      </w:r>
      <w:r w:rsidRPr="0075248E">
        <w:rPr>
          <w:rFonts w:eastAsia="Times New Roman"/>
          <w:sz w:val="26"/>
          <w:szCs w:val="26"/>
        </w:rPr>
        <w:t>ь</w:t>
      </w:r>
      <w:r w:rsidRPr="0075248E">
        <w:rPr>
          <w:rFonts w:eastAsia="Times New Roman"/>
          <w:sz w:val="26"/>
          <w:szCs w:val="26"/>
        </w:rPr>
        <w:t xml:space="preserve">ном плане городского округа, определяются законом </w:t>
      </w:r>
      <w:r w:rsidR="00D8469E" w:rsidRPr="0075248E">
        <w:rPr>
          <w:rFonts w:eastAsia="Times New Roman"/>
          <w:sz w:val="26"/>
          <w:szCs w:val="26"/>
        </w:rPr>
        <w:t>Белгородской области</w:t>
      </w:r>
      <w:r w:rsidRPr="0075248E">
        <w:rPr>
          <w:rFonts w:eastAsia="Times New Roman"/>
          <w:sz w:val="26"/>
          <w:szCs w:val="26"/>
        </w:rPr>
        <w:t>;</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объекты озеленения общего пользования – парки культуры и отдыха, детские, спортивные парки (стадионы), парки тихого отдыха и прогулок, сады жилых районов </w:t>
      </w:r>
      <w:r w:rsidR="00025F91" w:rsidRPr="0075248E">
        <w:rPr>
          <w:rFonts w:eastAsia="Times New Roman"/>
          <w:sz w:val="26"/>
          <w:szCs w:val="26"/>
        </w:rPr>
        <w:br/>
      </w:r>
      <w:r w:rsidRPr="0075248E">
        <w:rPr>
          <w:rFonts w:eastAsia="Times New Roman"/>
          <w:sz w:val="26"/>
          <w:szCs w:val="26"/>
        </w:rPr>
        <w:t>и микрорайонов, скверы, бульвары, озелененные полосы вдоль улиц и набережных, оз</w:t>
      </w:r>
      <w:r w:rsidRPr="0075248E">
        <w:rPr>
          <w:rFonts w:eastAsia="Times New Roman"/>
          <w:sz w:val="26"/>
          <w:szCs w:val="26"/>
        </w:rPr>
        <w:t>е</w:t>
      </w:r>
      <w:r w:rsidRPr="0075248E">
        <w:rPr>
          <w:rFonts w:eastAsia="Times New Roman"/>
          <w:sz w:val="26"/>
          <w:szCs w:val="26"/>
        </w:rPr>
        <w:t>лененные участки при общегородских торговых и административных центрах, лесопа</w:t>
      </w:r>
      <w:r w:rsidRPr="0075248E">
        <w:rPr>
          <w:rFonts w:eastAsia="Times New Roman"/>
          <w:sz w:val="26"/>
          <w:szCs w:val="26"/>
        </w:rPr>
        <w:t>р</w:t>
      </w:r>
      <w:r w:rsidRPr="0075248E">
        <w:rPr>
          <w:rFonts w:eastAsia="Times New Roman"/>
          <w:sz w:val="26"/>
          <w:szCs w:val="26"/>
        </w:rPr>
        <w:t xml:space="preserve">ки </w:t>
      </w:r>
      <w:r w:rsidR="00633C6F" w:rsidRPr="0075248E">
        <w:rPr>
          <w:rFonts w:eastAsia="Times New Roman"/>
          <w:sz w:val="26"/>
          <w:szCs w:val="26"/>
        </w:rPr>
        <w:t>(термин вводится для целей нормативов)</w:t>
      </w:r>
      <w:r w:rsidR="00633C6F" w:rsidRPr="0075248E">
        <w:rPr>
          <w:sz w:val="26"/>
          <w:szCs w:val="26"/>
        </w:rPr>
        <w:t>;</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lastRenderedPageBreak/>
        <w:t>парк – озелененная территория общего пользования, представляющая собой сам</w:t>
      </w:r>
      <w:r w:rsidRPr="0075248E">
        <w:rPr>
          <w:rFonts w:eastAsia="Times New Roman"/>
          <w:sz w:val="26"/>
          <w:szCs w:val="26"/>
        </w:rPr>
        <w:t>о</w:t>
      </w:r>
      <w:r w:rsidRPr="0075248E">
        <w:rPr>
          <w:rFonts w:eastAsia="Times New Roman"/>
          <w:sz w:val="26"/>
          <w:szCs w:val="26"/>
        </w:rPr>
        <w:t>стоятельный архитектурно-ландшафтный объект;</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w:t>
      </w:r>
      <w:r w:rsidRPr="0075248E">
        <w:rPr>
          <w:rFonts w:eastAsia="Times New Roman"/>
          <w:sz w:val="26"/>
          <w:szCs w:val="26"/>
        </w:rPr>
        <w:t>а</w:t>
      </w:r>
      <w:r w:rsidRPr="0075248E">
        <w:rPr>
          <w:rFonts w:eastAsia="Times New Roman"/>
          <w:sz w:val="26"/>
          <w:szCs w:val="26"/>
        </w:rPr>
        <w:t>дей и иных объектов улично-дорожной сети, зданий, строений или сооружений и пре</w:t>
      </w:r>
      <w:r w:rsidRPr="0075248E">
        <w:rPr>
          <w:rFonts w:eastAsia="Times New Roman"/>
          <w:sz w:val="26"/>
          <w:szCs w:val="26"/>
        </w:rPr>
        <w:t>д</w:t>
      </w:r>
      <w:r w:rsidRPr="0075248E">
        <w:rPr>
          <w:rFonts w:eastAsia="Times New Roman"/>
          <w:sz w:val="26"/>
          <w:szCs w:val="26"/>
        </w:rPr>
        <w:t xml:space="preserve">назначенное для организованной стоянки транспортных средств на платной основе </w:t>
      </w:r>
      <w:r w:rsidR="00025F91" w:rsidRPr="0075248E">
        <w:rPr>
          <w:rFonts w:eastAsia="Times New Roman"/>
          <w:sz w:val="26"/>
          <w:szCs w:val="26"/>
        </w:rPr>
        <w:br/>
      </w:r>
      <w:r w:rsidRPr="0075248E">
        <w:rPr>
          <w:rFonts w:eastAsia="Times New Roman"/>
          <w:sz w:val="26"/>
          <w:szCs w:val="26"/>
        </w:rPr>
        <w:t>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w:t>
      </w:r>
      <w:r w:rsidR="00025F91" w:rsidRPr="0075248E">
        <w:rPr>
          <w:rFonts w:eastAsia="Times New Roman"/>
          <w:sz w:val="26"/>
          <w:szCs w:val="26"/>
        </w:rPr>
        <w:br/>
      </w:r>
      <w:r w:rsidRPr="0075248E">
        <w:rPr>
          <w:rFonts w:eastAsia="Times New Roman"/>
          <w:sz w:val="26"/>
          <w:szCs w:val="26"/>
        </w:rPr>
        <w:t>в народном хозяйстве полученных сырья, энергии, изделий и материалов;</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w:t>
      </w:r>
      <w:r w:rsidR="00025F91" w:rsidRPr="0075248E">
        <w:rPr>
          <w:rFonts w:eastAsia="Times New Roman"/>
          <w:sz w:val="26"/>
          <w:szCs w:val="26"/>
        </w:rPr>
        <w:br/>
      </w:r>
      <w:r w:rsidRPr="0075248E">
        <w:rPr>
          <w:rFonts w:eastAsia="Times New Roman"/>
          <w:sz w:val="26"/>
          <w:szCs w:val="26"/>
        </w:rPr>
        <w:t>его в заданных пределах независимо от расхода газа;</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распределительный пункт – распределительное устройство, предназначенное </w:t>
      </w:r>
      <w:r w:rsidR="00025F91" w:rsidRPr="0075248E">
        <w:rPr>
          <w:rFonts w:eastAsia="Times New Roman"/>
          <w:sz w:val="26"/>
          <w:szCs w:val="26"/>
        </w:rPr>
        <w:br/>
      </w:r>
      <w:r w:rsidRPr="0075248E">
        <w:rPr>
          <w:rFonts w:eastAsia="Times New Roman"/>
          <w:sz w:val="26"/>
          <w:szCs w:val="26"/>
        </w:rPr>
        <w:t xml:space="preserve">для приема и распределения электроэнергии на одном напряжении без преобразования </w:t>
      </w:r>
      <w:r w:rsidR="00025F91" w:rsidRPr="0075248E">
        <w:rPr>
          <w:rFonts w:eastAsia="Times New Roman"/>
          <w:sz w:val="26"/>
          <w:szCs w:val="26"/>
        </w:rPr>
        <w:br/>
      </w:r>
      <w:r w:rsidRPr="0075248E">
        <w:rPr>
          <w:rFonts w:eastAsia="Times New Roman"/>
          <w:sz w:val="26"/>
          <w:szCs w:val="26"/>
        </w:rPr>
        <w:t>и трансформации, не входящее в состав подстанции;</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расчетные показатели </w:t>
      </w:r>
      <w:r w:rsidR="00025459" w:rsidRPr="0075248E">
        <w:rPr>
          <w:rFonts w:eastAsia="Times New Roman"/>
          <w:sz w:val="26"/>
          <w:szCs w:val="26"/>
        </w:rPr>
        <w:t xml:space="preserve">объектов местного значения </w:t>
      </w:r>
      <w:r w:rsidRPr="0075248E">
        <w:rPr>
          <w:rFonts w:eastAsia="Times New Roman"/>
          <w:sz w:val="26"/>
          <w:szCs w:val="26"/>
        </w:rPr>
        <w:t>– расчетные показатели мин</w:t>
      </w:r>
      <w:r w:rsidRPr="0075248E">
        <w:rPr>
          <w:rFonts w:eastAsia="Times New Roman"/>
          <w:sz w:val="26"/>
          <w:szCs w:val="26"/>
        </w:rPr>
        <w:t>и</w:t>
      </w:r>
      <w:r w:rsidRPr="0075248E">
        <w:rPr>
          <w:rFonts w:eastAsia="Times New Roman"/>
          <w:sz w:val="26"/>
          <w:szCs w:val="26"/>
        </w:rPr>
        <w:t>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E107BE" w:rsidRPr="0075248E" w:rsidRDefault="00E107BE"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сад - посаженные человеком на ограниченной территории плодовые или декор</w:t>
      </w:r>
      <w:r w:rsidRPr="0075248E">
        <w:rPr>
          <w:rFonts w:eastAsia="Times New Roman"/>
          <w:sz w:val="26"/>
          <w:szCs w:val="26"/>
        </w:rPr>
        <w:t>а</w:t>
      </w:r>
      <w:r w:rsidRPr="0075248E">
        <w:rPr>
          <w:rFonts w:eastAsia="Times New Roman"/>
          <w:sz w:val="26"/>
          <w:szCs w:val="26"/>
        </w:rPr>
        <w:t xml:space="preserve">тивные деревья и кустарники; </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сельский населенный пункт – населенный пункт, население которого преимущ</w:t>
      </w:r>
      <w:r w:rsidRPr="0075248E">
        <w:rPr>
          <w:rFonts w:eastAsia="Times New Roman"/>
          <w:sz w:val="26"/>
          <w:szCs w:val="26"/>
        </w:rPr>
        <w:t>е</w:t>
      </w:r>
      <w:r w:rsidRPr="0075248E">
        <w:rPr>
          <w:rFonts w:eastAsia="Times New Roman"/>
          <w:sz w:val="26"/>
          <w:szCs w:val="26"/>
        </w:rPr>
        <w:t xml:space="preserve">ственно занято в сельском хозяйстве, в сфере аграрно-промышленного комплекса, </w:t>
      </w:r>
      <w:r w:rsidR="00025F91" w:rsidRPr="0075248E">
        <w:rPr>
          <w:rFonts w:eastAsia="Times New Roman"/>
          <w:sz w:val="26"/>
          <w:szCs w:val="26"/>
        </w:rPr>
        <w:br/>
      </w:r>
      <w:r w:rsidRPr="0075248E">
        <w:rPr>
          <w:rFonts w:eastAsia="Times New Roman"/>
          <w:sz w:val="26"/>
          <w:szCs w:val="26"/>
        </w:rPr>
        <w:t xml:space="preserve">а также в традиционной хозяйственной деятельности </w:t>
      </w:r>
      <w:r w:rsidR="00633C6F" w:rsidRPr="0075248E">
        <w:rPr>
          <w:rFonts w:eastAsia="Times New Roman"/>
          <w:sz w:val="26"/>
          <w:szCs w:val="26"/>
        </w:rPr>
        <w:t>(термин вводится для целей но</w:t>
      </w:r>
      <w:r w:rsidR="00633C6F" w:rsidRPr="0075248E">
        <w:rPr>
          <w:rFonts w:eastAsia="Times New Roman"/>
          <w:sz w:val="26"/>
          <w:szCs w:val="26"/>
        </w:rPr>
        <w:t>р</w:t>
      </w:r>
      <w:r w:rsidR="00633C6F" w:rsidRPr="0075248E">
        <w:rPr>
          <w:rFonts w:eastAsia="Times New Roman"/>
          <w:sz w:val="26"/>
          <w:szCs w:val="26"/>
        </w:rPr>
        <w:t>мативов)</w:t>
      </w:r>
      <w:r w:rsidR="00633C6F" w:rsidRPr="0075248E">
        <w:rPr>
          <w:sz w:val="26"/>
          <w:szCs w:val="26"/>
        </w:rPr>
        <w:t>;</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w:t>
      </w:r>
      <w:r w:rsidRPr="0075248E">
        <w:rPr>
          <w:rFonts w:eastAsia="Times New Roman"/>
          <w:sz w:val="26"/>
          <w:szCs w:val="26"/>
        </w:rPr>
        <w:t>е</w:t>
      </w:r>
      <w:r w:rsidRPr="0075248E">
        <w:rPr>
          <w:rFonts w:eastAsia="Times New Roman"/>
          <w:sz w:val="26"/>
          <w:szCs w:val="26"/>
        </w:rPr>
        <w:t>менного отдыха и пешеходного транзитного движения;</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трансформаторная подстанция – электрическая подстанция, предназначенная </w:t>
      </w:r>
      <w:r w:rsidR="00025F91" w:rsidRPr="0075248E">
        <w:rPr>
          <w:rFonts w:eastAsia="Times New Roman"/>
          <w:sz w:val="26"/>
          <w:szCs w:val="26"/>
        </w:rPr>
        <w:br/>
      </w:r>
      <w:r w:rsidRPr="0075248E">
        <w:rPr>
          <w:rFonts w:eastAsia="Times New Roman"/>
          <w:sz w:val="26"/>
          <w:szCs w:val="26"/>
        </w:rPr>
        <w:t>для преобразования электрической энергии одного напряжения в электрическую эне</w:t>
      </w:r>
      <w:r w:rsidRPr="0075248E">
        <w:rPr>
          <w:rFonts w:eastAsia="Times New Roman"/>
          <w:sz w:val="26"/>
          <w:szCs w:val="26"/>
        </w:rPr>
        <w:t>р</w:t>
      </w:r>
      <w:r w:rsidRPr="0075248E">
        <w:rPr>
          <w:rFonts w:eastAsia="Times New Roman"/>
          <w:sz w:val="26"/>
          <w:szCs w:val="26"/>
        </w:rPr>
        <w:t>гию другого напряжения с помощью трансформаторов;</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улица, площадь – территории общего пользования, ограниченные красными л</w:t>
      </w:r>
      <w:r w:rsidRPr="0075248E">
        <w:rPr>
          <w:rFonts w:eastAsia="Times New Roman"/>
          <w:sz w:val="26"/>
          <w:szCs w:val="26"/>
        </w:rPr>
        <w:t>и</w:t>
      </w:r>
      <w:r w:rsidRPr="0075248E">
        <w:rPr>
          <w:rFonts w:eastAsia="Times New Roman"/>
          <w:sz w:val="26"/>
          <w:szCs w:val="26"/>
        </w:rPr>
        <w:t>ниями улично-дорожной сети населенного пункта;</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централизованная система водоотведения (канализации) – комплекс технологич</w:t>
      </w:r>
      <w:r w:rsidRPr="0075248E">
        <w:rPr>
          <w:rFonts w:eastAsia="Times New Roman"/>
          <w:sz w:val="26"/>
          <w:szCs w:val="26"/>
        </w:rPr>
        <w:t>е</w:t>
      </w:r>
      <w:r w:rsidRPr="0075248E">
        <w:rPr>
          <w:rFonts w:eastAsia="Times New Roman"/>
          <w:sz w:val="26"/>
          <w:szCs w:val="26"/>
        </w:rPr>
        <w:t>ски связанных между собой инженерных сооружений, предназначенных для водоотв</w:t>
      </w:r>
      <w:r w:rsidRPr="0075248E">
        <w:rPr>
          <w:rFonts w:eastAsia="Times New Roman"/>
          <w:sz w:val="26"/>
          <w:szCs w:val="26"/>
        </w:rPr>
        <w:t>е</w:t>
      </w:r>
      <w:r w:rsidRPr="0075248E">
        <w:rPr>
          <w:rFonts w:eastAsia="Times New Roman"/>
          <w:sz w:val="26"/>
          <w:szCs w:val="26"/>
        </w:rPr>
        <w:lastRenderedPageBreak/>
        <w:t xml:space="preserve">дения </w:t>
      </w:r>
      <w:r w:rsidR="00633C6F" w:rsidRPr="0075248E">
        <w:rPr>
          <w:rFonts w:eastAsia="Times New Roman"/>
          <w:sz w:val="26"/>
          <w:szCs w:val="26"/>
        </w:rPr>
        <w:t>(термин вводится для целей нормативов)</w:t>
      </w:r>
      <w:r w:rsidR="00633C6F" w:rsidRPr="0075248E">
        <w:rPr>
          <w:sz w:val="26"/>
          <w:szCs w:val="26"/>
        </w:rPr>
        <w:t>;</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иные понятия, используемые в </w:t>
      </w:r>
      <w:r w:rsidR="00963FEE" w:rsidRPr="0075248E">
        <w:rPr>
          <w:rFonts w:eastAsia="Times New Roman"/>
          <w:sz w:val="26"/>
          <w:szCs w:val="26"/>
        </w:rPr>
        <w:t xml:space="preserve">настоящих </w:t>
      </w:r>
      <w:r w:rsidR="00A00685" w:rsidRPr="0075248E">
        <w:rPr>
          <w:sz w:val="26"/>
          <w:szCs w:val="26"/>
        </w:rPr>
        <w:t>нормативах</w:t>
      </w:r>
      <w:r w:rsidRPr="0075248E">
        <w:rPr>
          <w:rFonts w:eastAsia="Times New Roman"/>
          <w:sz w:val="26"/>
          <w:szCs w:val="26"/>
        </w:rPr>
        <w:t>, употребляются в значен</w:t>
      </w:r>
      <w:r w:rsidRPr="0075248E">
        <w:rPr>
          <w:rFonts w:eastAsia="Times New Roman"/>
          <w:sz w:val="26"/>
          <w:szCs w:val="26"/>
        </w:rPr>
        <w:t>и</w:t>
      </w:r>
      <w:r w:rsidRPr="0075248E">
        <w:rPr>
          <w:rFonts w:eastAsia="Times New Roman"/>
          <w:sz w:val="26"/>
          <w:szCs w:val="26"/>
        </w:rPr>
        <w:t xml:space="preserve">ях в соответствии с федеральным законодательством и законодательством </w:t>
      </w:r>
      <w:r w:rsidR="00D8469E" w:rsidRPr="0075248E">
        <w:rPr>
          <w:rFonts w:eastAsia="Times New Roman"/>
          <w:sz w:val="26"/>
          <w:szCs w:val="26"/>
        </w:rPr>
        <w:t>Белгородской области</w:t>
      </w:r>
      <w:r w:rsidRPr="0075248E">
        <w:rPr>
          <w:rFonts w:eastAsia="Times New Roman"/>
          <w:sz w:val="26"/>
          <w:szCs w:val="26"/>
        </w:rPr>
        <w:t>.</w:t>
      </w:r>
    </w:p>
    <w:p w:rsidR="002E4C1A" w:rsidRPr="0075248E" w:rsidRDefault="002E4C1A" w:rsidP="009A15BA">
      <w:pPr>
        <w:pStyle w:val="ConsPlusNormal"/>
        <w:rPr>
          <w:rFonts w:ascii="Times New Roman" w:hAnsi="Times New Roman" w:cs="Times New Roman"/>
          <w:b/>
          <w:sz w:val="28"/>
          <w:szCs w:val="28"/>
        </w:rPr>
        <w:sectPr w:rsidR="002E4C1A" w:rsidRPr="0075248E" w:rsidSect="00DE204C">
          <w:headerReference w:type="default" r:id="rId15"/>
          <w:pgSz w:w="11906" w:h="16838"/>
          <w:pgMar w:top="1701" w:right="851" w:bottom="1134" w:left="1134" w:header="709" w:footer="709" w:gutter="0"/>
          <w:cols w:space="708"/>
          <w:titlePg/>
          <w:docGrid w:linePitch="360"/>
        </w:sectPr>
      </w:pPr>
    </w:p>
    <w:p w:rsidR="00D06F80" w:rsidRPr="0075248E" w:rsidRDefault="00380285" w:rsidP="00380285">
      <w:pPr>
        <w:pStyle w:val="ConsPlusNormal"/>
        <w:ind w:firstLine="709"/>
        <w:jc w:val="center"/>
        <w:outlineLvl w:val="1"/>
        <w:rPr>
          <w:rFonts w:ascii="Times New Roman" w:hAnsi="Times New Roman" w:cs="Times New Roman"/>
          <w:b/>
          <w:sz w:val="28"/>
          <w:szCs w:val="28"/>
        </w:rPr>
      </w:pPr>
      <w:bookmarkStart w:id="10" w:name="_Toc68777291"/>
      <w:r w:rsidRPr="0075248E">
        <w:rPr>
          <w:b/>
          <w:bCs/>
          <w:sz w:val="24"/>
          <w:szCs w:val="24"/>
        </w:rPr>
        <w:lastRenderedPageBreak/>
        <w:t>2. Расчетные</w:t>
      </w:r>
      <w:bookmarkStart w:id="11" w:name="_GoBack"/>
      <w:bookmarkEnd w:id="11"/>
      <w:r w:rsidRPr="0075248E">
        <w:rPr>
          <w:b/>
          <w:bCs/>
          <w:sz w:val="24"/>
          <w:szCs w:val="24"/>
        </w:rPr>
        <w:t xml:space="preserve"> показатели минимально допустимого уровня обеспеченности объектами местного значения горо</w:t>
      </w:r>
      <w:r w:rsidRPr="0075248E">
        <w:rPr>
          <w:b/>
          <w:bCs/>
          <w:sz w:val="24"/>
          <w:szCs w:val="24"/>
        </w:rPr>
        <w:t>д</w:t>
      </w:r>
      <w:r w:rsidRPr="0075248E">
        <w:rPr>
          <w:b/>
          <w:bCs/>
          <w:sz w:val="24"/>
          <w:szCs w:val="24"/>
        </w:rPr>
        <w:t>ского округа и расчетные показатели максимально допустимого уровня территориальной доступности таких объе</w:t>
      </w:r>
      <w:r w:rsidRPr="0075248E">
        <w:rPr>
          <w:b/>
          <w:bCs/>
          <w:sz w:val="24"/>
          <w:szCs w:val="24"/>
        </w:rPr>
        <w:t>к</w:t>
      </w:r>
      <w:r w:rsidRPr="0075248E">
        <w:rPr>
          <w:b/>
          <w:bCs/>
          <w:sz w:val="24"/>
          <w:szCs w:val="24"/>
        </w:rPr>
        <w:t>тов для населения</w:t>
      </w:r>
      <w:bookmarkEnd w:id="10"/>
    </w:p>
    <w:tbl>
      <w:tblPr>
        <w:tblW w:w="15025" w:type="dxa"/>
        <w:tblInd w:w="534" w:type="dxa"/>
        <w:tblLayout w:type="fixed"/>
        <w:tblLook w:val="04A0" w:firstRow="1" w:lastRow="0" w:firstColumn="1" w:lastColumn="0" w:noHBand="0" w:noVBand="1"/>
      </w:tblPr>
      <w:tblGrid>
        <w:gridCol w:w="1214"/>
        <w:gridCol w:w="2933"/>
        <w:gridCol w:w="2271"/>
        <w:gridCol w:w="2272"/>
        <w:gridCol w:w="2791"/>
        <w:gridCol w:w="1701"/>
        <w:gridCol w:w="1843"/>
      </w:tblGrid>
      <w:tr w:rsidR="0075248E" w:rsidRPr="0075248E" w:rsidTr="00E07B32">
        <w:trPr>
          <w:trHeight w:val="280"/>
          <w:tblHeader/>
        </w:trPr>
        <w:tc>
          <w:tcPr>
            <w:tcW w:w="4147"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434D27" w:rsidRPr="0075248E" w:rsidRDefault="00434D27" w:rsidP="00633C6F">
            <w:pPr>
              <w:ind w:firstLine="0"/>
              <w:jc w:val="center"/>
              <w:rPr>
                <w:rFonts w:eastAsia="Times New Roman"/>
                <w:b/>
                <w:bCs/>
                <w:sz w:val="20"/>
                <w:szCs w:val="18"/>
              </w:rPr>
            </w:pPr>
            <w:r w:rsidRPr="0075248E">
              <w:rPr>
                <w:rFonts w:eastAsia="Times New Roman"/>
                <w:b/>
                <w:bCs/>
                <w:sz w:val="20"/>
                <w:szCs w:val="18"/>
              </w:rPr>
              <w:t xml:space="preserve">Виды объектов местного значения </w:t>
            </w:r>
          </w:p>
        </w:tc>
        <w:tc>
          <w:tcPr>
            <w:tcW w:w="7334" w:type="dxa"/>
            <w:gridSpan w:val="3"/>
            <w:vMerge w:val="restart"/>
            <w:tcBorders>
              <w:top w:val="single" w:sz="8" w:space="0" w:color="auto"/>
              <w:left w:val="single" w:sz="8" w:space="0" w:color="auto"/>
              <w:bottom w:val="single" w:sz="8" w:space="0" w:color="000000"/>
              <w:right w:val="single" w:sz="8" w:space="0" w:color="000000"/>
            </w:tcBorders>
            <w:shd w:val="clear" w:color="auto" w:fill="auto"/>
            <w:hideMark/>
          </w:tcPr>
          <w:p w:rsidR="00434D27" w:rsidRPr="0075248E" w:rsidRDefault="00434D27" w:rsidP="00633C6F">
            <w:pPr>
              <w:ind w:firstLine="0"/>
              <w:jc w:val="center"/>
              <w:rPr>
                <w:rFonts w:eastAsia="Times New Roman"/>
                <w:b/>
                <w:bCs/>
                <w:sz w:val="20"/>
                <w:szCs w:val="18"/>
              </w:rPr>
            </w:pPr>
            <w:r w:rsidRPr="0075248E">
              <w:rPr>
                <w:rFonts w:eastAsia="Times New Roman"/>
                <w:b/>
                <w:bCs/>
                <w:sz w:val="20"/>
                <w:szCs w:val="18"/>
              </w:rPr>
              <w:t>Наименование расчетного показателя объектов местного значения,</w:t>
            </w:r>
            <w:r w:rsidRPr="0075248E">
              <w:rPr>
                <w:rFonts w:eastAsia="Times New Roman"/>
                <w:b/>
                <w:bCs/>
                <w:sz w:val="20"/>
                <w:szCs w:val="18"/>
              </w:rPr>
              <w:br/>
              <w:t>единица измерения</w:t>
            </w:r>
          </w:p>
        </w:tc>
        <w:tc>
          <w:tcPr>
            <w:tcW w:w="3544" w:type="dxa"/>
            <w:gridSpan w:val="2"/>
            <w:tcBorders>
              <w:top w:val="single" w:sz="8" w:space="0" w:color="auto"/>
              <w:left w:val="nil"/>
              <w:bottom w:val="single" w:sz="4" w:space="0" w:color="auto"/>
              <w:right w:val="single" w:sz="8" w:space="0" w:color="000000"/>
            </w:tcBorders>
            <w:shd w:val="clear" w:color="auto" w:fill="auto"/>
            <w:hideMark/>
          </w:tcPr>
          <w:p w:rsidR="00434D27" w:rsidRPr="0075248E" w:rsidRDefault="00434D27" w:rsidP="00633C6F">
            <w:pPr>
              <w:ind w:firstLine="0"/>
              <w:jc w:val="center"/>
              <w:rPr>
                <w:rFonts w:eastAsia="Times New Roman"/>
                <w:b/>
                <w:bCs/>
                <w:sz w:val="20"/>
                <w:szCs w:val="18"/>
              </w:rPr>
            </w:pPr>
            <w:r w:rsidRPr="0075248E">
              <w:rPr>
                <w:rFonts w:eastAsia="Times New Roman"/>
                <w:b/>
                <w:bCs/>
                <w:sz w:val="20"/>
                <w:szCs w:val="18"/>
              </w:rPr>
              <w:t>Расчётные показатели</w:t>
            </w:r>
          </w:p>
        </w:tc>
      </w:tr>
      <w:tr w:rsidR="0075248E" w:rsidRPr="0075248E" w:rsidTr="00E07B32">
        <w:trPr>
          <w:trHeight w:val="1222"/>
          <w:tblHeader/>
        </w:trPr>
        <w:tc>
          <w:tcPr>
            <w:tcW w:w="4147" w:type="dxa"/>
            <w:gridSpan w:val="2"/>
            <w:vMerge/>
            <w:tcBorders>
              <w:top w:val="single" w:sz="8" w:space="0" w:color="auto"/>
              <w:left w:val="single" w:sz="8" w:space="0" w:color="auto"/>
              <w:bottom w:val="single" w:sz="8" w:space="0" w:color="000000"/>
              <w:right w:val="single" w:sz="8" w:space="0" w:color="000000"/>
            </w:tcBorders>
            <w:shd w:val="clear" w:color="auto" w:fill="auto"/>
            <w:hideMark/>
          </w:tcPr>
          <w:p w:rsidR="00434D27" w:rsidRPr="0075248E" w:rsidRDefault="00434D27" w:rsidP="00633C6F">
            <w:pPr>
              <w:ind w:firstLine="0"/>
              <w:jc w:val="left"/>
              <w:rPr>
                <w:rFonts w:eastAsia="Times New Roman"/>
                <w:b/>
                <w:bCs/>
                <w:sz w:val="20"/>
                <w:szCs w:val="18"/>
              </w:rPr>
            </w:pPr>
          </w:p>
        </w:tc>
        <w:tc>
          <w:tcPr>
            <w:tcW w:w="7334" w:type="dxa"/>
            <w:gridSpan w:val="3"/>
            <w:vMerge/>
            <w:tcBorders>
              <w:top w:val="single" w:sz="8" w:space="0" w:color="auto"/>
              <w:left w:val="single" w:sz="8" w:space="0" w:color="auto"/>
              <w:bottom w:val="single" w:sz="8" w:space="0" w:color="000000"/>
              <w:right w:val="single" w:sz="8" w:space="0" w:color="000000"/>
            </w:tcBorders>
            <w:shd w:val="clear" w:color="auto" w:fill="auto"/>
            <w:hideMark/>
          </w:tcPr>
          <w:p w:rsidR="00434D27" w:rsidRPr="0075248E" w:rsidRDefault="00434D27" w:rsidP="00633C6F">
            <w:pPr>
              <w:ind w:firstLine="0"/>
              <w:jc w:val="left"/>
              <w:rPr>
                <w:rFonts w:eastAsia="Times New Roman"/>
                <w:b/>
                <w:bCs/>
                <w:sz w:val="20"/>
                <w:szCs w:val="18"/>
              </w:rPr>
            </w:pPr>
          </w:p>
        </w:tc>
        <w:tc>
          <w:tcPr>
            <w:tcW w:w="1701" w:type="dxa"/>
            <w:tcBorders>
              <w:top w:val="nil"/>
              <w:left w:val="nil"/>
              <w:bottom w:val="single" w:sz="8" w:space="0" w:color="auto"/>
              <w:right w:val="single" w:sz="4" w:space="0" w:color="auto"/>
            </w:tcBorders>
            <w:shd w:val="clear" w:color="auto" w:fill="auto"/>
            <w:hideMark/>
          </w:tcPr>
          <w:p w:rsidR="00434D27" w:rsidRPr="0075248E" w:rsidRDefault="00434D27" w:rsidP="00633C6F">
            <w:pPr>
              <w:ind w:firstLine="0"/>
              <w:jc w:val="center"/>
              <w:rPr>
                <w:rFonts w:eastAsia="Times New Roman"/>
                <w:b/>
                <w:bCs/>
                <w:sz w:val="20"/>
                <w:szCs w:val="18"/>
              </w:rPr>
            </w:pPr>
            <w:r w:rsidRPr="0075248E">
              <w:rPr>
                <w:rFonts w:eastAsia="Times New Roman"/>
                <w:b/>
                <w:bCs/>
                <w:sz w:val="20"/>
                <w:szCs w:val="18"/>
              </w:rPr>
              <w:t>минимально допустимый уровень обесп</w:t>
            </w:r>
            <w:r w:rsidRPr="0075248E">
              <w:rPr>
                <w:rFonts w:eastAsia="Times New Roman"/>
                <w:b/>
                <w:bCs/>
                <w:sz w:val="20"/>
                <w:szCs w:val="18"/>
              </w:rPr>
              <w:t>е</w:t>
            </w:r>
            <w:r w:rsidRPr="0075248E">
              <w:rPr>
                <w:rFonts w:eastAsia="Times New Roman"/>
                <w:b/>
                <w:bCs/>
                <w:sz w:val="20"/>
                <w:szCs w:val="18"/>
              </w:rPr>
              <w:t>ченности об</w:t>
            </w:r>
            <w:r w:rsidRPr="0075248E">
              <w:rPr>
                <w:rFonts w:eastAsia="Times New Roman"/>
                <w:b/>
                <w:bCs/>
                <w:sz w:val="20"/>
                <w:szCs w:val="18"/>
              </w:rPr>
              <w:t>ъ</w:t>
            </w:r>
            <w:r w:rsidRPr="0075248E">
              <w:rPr>
                <w:rFonts w:eastAsia="Times New Roman"/>
                <w:b/>
                <w:bCs/>
                <w:sz w:val="20"/>
                <w:szCs w:val="18"/>
              </w:rPr>
              <w:t>ектами</w:t>
            </w:r>
          </w:p>
        </w:tc>
        <w:tc>
          <w:tcPr>
            <w:tcW w:w="1843" w:type="dxa"/>
            <w:tcBorders>
              <w:top w:val="nil"/>
              <w:left w:val="nil"/>
              <w:bottom w:val="single" w:sz="8" w:space="0" w:color="auto"/>
              <w:right w:val="single" w:sz="8" w:space="0" w:color="auto"/>
            </w:tcBorders>
            <w:shd w:val="clear" w:color="auto" w:fill="auto"/>
            <w:hideMark/>
          </w:tcPr>
          <w:p w:rsidR="00434D27" w:rsidRPr="0075248E" w:rsidRDefault="00434D27" w:rsidP="00633C6F">
            <w:pPr>
              <w:ind w:firstLine="0"/>
              <w:jc w:val="center"/>
              <w:rPr>
                <w:rFonts w:eastAsia="Times New Roman"/>
                <w:b/>
                <w:bCs/>
                <w:sz w:val="20"/>
                <w:szCs w:val="18"/>
              </w:rPr>
            </w:pPr>
            <w:r w:rsidRPr="0075248E">
              <w:rPr>
                <w:rFonts w:eastAsia="Times New Roman"/>
                <w:b/>
                <w:bCs/>
                <w:sz w:val="20"/>
                <w:szCs w:val="18"/>
              </w:rPr>
              <w:t>максимально допустимый ур</w:t>
            </w:r>
            <w:r w:rsidRPr="0075248E">
              <w:rPr>
                <w:rFonts w:eastAsia="Times New Roman"/>
                <w:b/>
                <w:bCs/>
                <w:sz w:val="20"/>
                <w:szCs w:val="18"/>
              </w:rPr>
              <w:t>о</w:t>
            </w:r>
            <w:r w:rsidRPr="0075248E">
              <w:rPr>
                <w:rFonts w:eastAsia="Times New Roman"/>
                <w:b/>
                <w:bCs/>
                <w:sz w:val="20"/>
                <w:szCs w:val="18"/>
              </w:rPr>
              <w:t>вень территор</w:t>
            </w:r>
            <w:r w:rsidRPr="0075248E">
              <w:rPr>
                <w:rFonts w:eastAsia="Times New Roman"/>
                <w:b/>
                <w:bCs/>
                <w:sz w:val="20"/>
                <w:szCs w:val="18"/>
              </w:rPr>
              <w:t>и</w:t>
            </w:r>
            <w:r w:rsidRPr="0075248E">
              <w:rPr>
                <w:rFonts w:eastAsia="Times New Roman"/>
                <w:b/>
                <w:bCs/>
                <w:sz w:val="20"/>
                <w:szCs w:val="18"/>
              </w:rPr>
              <w:t>альной доступн</w:t>
            </w:r>
            <w:r w:rsidRPr="0075248E">
              <w:rPr>
                <w:rFonts w:eastAsia="Times New Roman"/>
                <w:b/>
                <w:bCs/>
                <w:sz w:val="20"/>
                <w:szCs w:val="18"/>
              </w:rPr>
              <w:t>о</w:t>
            </w:r>
            <w:r w:rsidRPr="0075248E">
              <w:rPr>
                <w:rFonts w:eastAsia="Times New Roman"/>
                <w:b/>
                <w:bCs/>
                <w:sz w:val="20"/>
                <w:szCs w:val="18"/>
              </w:rPr>
              <w:t>сти</w:t>
            </w:r>
          </w:p>
        </w:tc>
      </w:tr>
      <w:tr w:rsidR="00E07B32" w:rsidRPr="00E07B32" w:rsidTr="00E07B32">
        <w:trPr>
          <w:trHeight w:val="301"/>
          <w:tblHeader/>
        </w:trPr>
        <w:tc>
          <w:tcPr>
            <w:tcW w:w="4147" w:type="dxa"/>
            <w:gridSpan w:val="2"/>
            <w:tcBorders>
              <w:top w:val="single" w:sz="8" w:space="0" w:color="auto"/>
              <w:left w:val="single" w:sz="8" w:space="0" w:color="auto"/>
              <w:bottom w:val="single" w:sz="8" w:space="0" w:color="000000"/>
              <w:right w:val="single" w:sz="8" w:space="0" w:color="000000"/>
            </w:tcBorders>
            <w:shd w:val="clear" w:color="auto" w:fill="auto"/>
          </w:tcPr>
          <w:p w:rsidR="00E07B32" w:rsidRPr="00E07B32" w:rsidRDefault="00E07B32" w:rsidP="00E07B32">
            <w:pPr>
              <w:ind w:firstLine="0"/>
              <w:jc w:val="center"/>
              <w:rPr>
                <w:rFonts w:eastAsia="Times New Roman"/>
                <w:b/>
                <w:bCs/>
                <w:color w:val="FF0000"/>
                <w:sz w:val="20"/>
                <w:szCs w:val="18"/>
              </w:rPr>
            </w:pPr>
            <w:r w:rsidRPr="00E07B32">
              <w:rPr>
                <w:rFonts w:eastAsia="Times New Roman"/>
                <w:b/>
                <w:bCs/>
                <w:color w:val="FF0000"/>
                <w:sz w:val="20"/>
                <w:szCs w:val="18"/>
              </w:rPr>
              <w:t>1</w:t>
            </w:r>
          </w:p>
        </w:tc>
        <w:tc>
          <w:tcPr>
            <w:tcW w:w="7334" w:type="dxa"/>
            <w:gridSpan w:val="3"/>
            <w:tcBorders>
              <w:top w:val="single" w:sz="8" w:space="0" w:color="auto"/>
              <w:left w:val="single" w:sz="8" w:space="0" w:color="auto"/>
              <w:bottom w:val="single" w:sz="8" w:space="0" w:color="000000"/>
              <w:right w:val="single" w:sz="8" w:space="0" w:color="000000"/>
            </w:tcBorders>
            <w:shd w:val="clear" w:color="auto" w:fill="auto"/>
          </w:tcPr>
          <w:p w:rsidR="00E07B32" w:rsidRPr="00E07B32" w:rsidRDefault="00E07B32" w:rsidP="00E07B32">
            <w:pPr>
              <w:ind w:firstLine="0"/>
              <w:jc w:val="center"/>
              <w:rPr>
                <w:rFonts w:eastAsia="Times New Roman"/>
                <w:b/>
                <w:bCs/>
                <w:color w:val="FF0000"/>
                <w:sz w:val="20"/>
                <w:szCs w:val="18"/>
              </w:rPr>
            </w:pPr>
            <w:r w:rsidRPr="00E07B32">
              <w:rPr>
                <w:rFonts w:eastAsia="Times New Roman"/>
                <w:b/>
                <w:bCs/>
                <w:color w:val="FF0000"/>
                <w:sz w:val="20"/>
                <w:szCs w:val="18"/>
              </w:rPr>
              <w:t>2</w:t>
            </w:r>
          </w:p>
        </w:tc>
        <w:tc>
          <w:tcPr>
            <w:tcW w:w="1701" w:type="dxa"/>
            <w:tcBorders>
              <w:top w:val="nil"/>
              <w:left w:val="nil"/>
              <w:bottom w:val="single" w:sz="8" w:space="0" w:color="auto"/>
              <w:right w:val="single" w:sz="4" w:space="0" w:color="auto"/>
            </w:tcBorders>
            <w:shd w:val="clear" w:color="auto" w:fill="auto"/>
          </w:tcPr>
          <w:p w:rsidR="00E07B32" w:rsidRPr="00E07B32" w:rsidRDefault="00E07B32" w:rsidP="00E07B32">
            <w:pPr>
              <w:ind w:firstLine="0"/>
              <w:jc w:val="center"/>
              <w:rPr>
                <w:rFonts w:eastAsia="Times New Roman"/>
                <w:b/>
                <w:bCs/>
                <w:color w:val="FF0000"/>
                <w:sz w:val="20"/>
                <w:szCs w:val="18"/>
              </w:rPr>
            </w:pPr>
            <w:r w:rsidRPr="00E07B32">
              <w:rPr>
                <w:rFonts w:eastAsia="Times New Roman"/>
                <w:b/>
                <w:bCs/>
                <w:color w:val="FF0000"/>
                <w:sz w:val="20"/>
                <w:szCs w:val="18"/>
              </w:rPr>
              <w:t>3</w:t>
            </w:r>
          </w:p>
        </w:tc>
        <w:tc>
          <w:tcPr>
            <w:tcW w:w="1843" w:type="dxa"/>
            <w:tcBorders>
              <w:top w:val="nil"/>
              <w:left w:val="nil"/>
              <w:bottom w:val="single" w:sz="8" w:space="0" w:color="auto"/>
              <w:right w:val="single" w:sz="8" w:space="0" w:color="auto"/>
            </w:tcBorders>
            <w:shd w:val="clear" w:color="auto" w:fill="auto"/>
          </w:tcPr>
          <w:p w:rsidR="00E07B32" w:rsidRPr="00E07B32" w:rsidRDefault="00E07B32" w:rsidP="00E07B32">
            <w:pPr>
              <w:ind w:firstLine="0"/>
              <w:jc w:val="center"/>
              <w:rPr>
                <w:rFonts w:eastAsia="Times New Roman"/>
                <w:b/>
                <w:bCs/>
                <w:color w:val="FF0000"/>
                <w:sz w:val="20"/>
                <w:szCs w:val="18"/>
              </w:rPr>
            </w:pPr>
            <w:r w:rsidRPr="00E07B32">
              <w:rPr>
                <w:rFonts w:eastAsia="Times New Roman"/>
                <w:b/>
                <w:bCs/>
                <w:color w:val="FF0000"/>
                <w:sz w:val="20"/>
                <w:szCs w:val="18"/>
              </w:rPr>
              <w:t>4</w:t>
            </w:r>
          </w:p>
        </w:tc>
      </w:tr>
      <w:tr w:rsidR="0075248E" w:rsidRPr="0075248E" w:rsidTr="00E07B32">
        <w:trPr>
          <w:trHeight w:val="443"/>
          <w:tblHeader/>
        </w:trPr>
        <w:tc>
          <w:tcPr>
            <w:tcW w:w="15025" w:type="dxa"/>
            <w:gridSpan w:val="7"/>
            <w:tcBorders>
              <w:top w:val="single" w:sz="8" w:space="0" w:color="auto"/>
              <w:left w:val="single" w:sz="8" w:space="0" w:color="auto"/>
              <w:bottom w:val="single" w:sz="8" w:space="0" w:color="auto"/>
              <w:right w:val="single" w:sz="8" w:space="0" w:color="000000"/>
            </w:tcBorders>
            <w:shd w:val="clear" w:color="auto" w:fill="auto"/>
            <w:hideMark/>
          </w:tcPr>
          <w:p w:rsidR="00434D27" w:rsidRPr="0075248E" w:rsidRDefault="00434D27" w:rsidP="00633C6F">
            <w:pPr>
              <w:pStyle w:val="3"/>
              <w:rPr>
                <w:b w:val="0"/>
                <w:bCs w:val="0"/>
                <w:sz w:val="18"/>
                <w:szCs w:val="18"/>
              </w:rPr>
            </w:pPr>
            <w:bookmarkStart w:id="12" w:name="_Toc68777292"/>
            <w:r w:rsidRPr="0075248E">
              <w:rPr>
                <w:szCs w:val="18"/>
              </w:rPr>
              <w:t>2.1 Расчетные показатели минимально допустимого уровня обеспеченности и расчетные показатели максимально допустимого уровня террит</w:t>
            </w:r>
            <w:r w:rsidRPr="0075248E">
              <w:rPr>
                <w:szCs w:val="18"/>
              </w:rPr>
              <w:t>о</w:t>
            </w:r>
            <w:r w:rsidRPr="0075248E">
              <w:rPr>
                <w:szCs w:val="18"/>
              </w:rPr>
              <w:t>риальной доступности объектов местного значения в области инженерных коммуникаций</w:t>
            </w:r>
            <w:bookmarkEnd w:id="12"/>
            <w:r w:rsidRPr="0075248E">
              <w:rPr>
                <w:szCs w:val="18"/>
              </w:rPr>
              <w:t xml:space="preserve"> </w:t>
            </w:r>
          </w:p>
        </w:tc>
      </w:tr>
      <w:tr w:rsidR="0075248E" w:rsidRPr="0075248E" w:rsidTr="00E07B32">
        <w:trPr>
          <w:trHeight w:val="520"/>
          <w:tblHeader/>
        </w:trPr>
        <w:tc>
          <w:tcPr>
            <w:tcW w:w="1214" w:type="dxa"/>
            <w:vMerge w:val="restart"/>
            <w:tcBorders>
              <w:top w:val="nil"/>
              <w:left w:val="single" w:sz="8" w:space="0" w:color="auto"/>
              <w:bottom w:val="single" w:sz="4" w:space="0" w:color="auto"/>
              <w:right w:val="single" w:sz="4" w:space="0" w:color="auto"/>
            </w:tcBorders>
            <w:shd w:val="clear" w:color="auto" w:fill="auto"/>
            <w:textDirection w:val="btLr"/>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 xml:space="preserve">Электроснабжение </w:t>
            </w:r>
          </w:p>
        </w:tc>
        <w:tc>
          <w:tcPr>
            <w:tcW w:w="2933"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r w:rsidRPr="0075248E">
              <w:rPr>
                <w:rFonts w:eastAsia="Times New Roman"/>
                <w:sz w:val="18"/>
                <w:szCs w:val="18"/>
              </w:rPr>
              <w:t>Подстанции электрические ном</w:t>
            </w:r>
            <w:r w:rsidRPr="0075248E">
              <w:rPr>
                <w:rFonts w:eastAsia="Times New Roman"/>
                <w:sz w:val="18"/>
                <w:szCs w:val="18"/>
              </w:rPr>
              <w:t>и</w:t>
            </w:r>
            <w:r w:rsidRPr="0075248E">
              <w:rPr>
                <w:rFonts w:eastAsia="Times New Roman"/>
                <w:sz w:val="18"/>
                <w:szCs w:val="18"/>
              </w:rPr>
              <w:t>нальным напряжением 35 кВ и 110 кВ.</w:t>
            </w:r>
            <w:r w:rsidRPr="0075248E">
              <w:rPr>
                <w:rFonts w:eastAsia="Times New Roman"/>
                <w:sz w:val="18"/>
                <w:szCs w:val="18"/>
              </w:rPr>
              <w:br/>
              <w:t>Линии электропередачи напряж</w:t>
            </w:r>
            <w:r w:rsidRPr="0075248E">
              <w:rPr>
                <w:rFonts w:eastAsia="Times New Roman"/>
                <w:sz w:val="18"/>
                <w:szCs w:val="18"/>
              </w:rPr>
              <w:t>е</w:t>
            </w:r>
            <w:r w:rsidRPr="0075248E">
              <w:rPr>
                <w:rFonts w:eastAsia="Times New Roman"/>
                <w:sz w:val="18"/>
                <w:szCs w:val="18"/>
              </w:rPr>
              <w:t>нием от 35 до 110 кВ включител</w:t>
            </w:r>
            <w:r w:rsidRPr="0075248E">
              <w:rPr>
                <w:rFonts w:eastAsia="Times New Roman"/>
                <w:sz w:val="18"/>
                <w:szCs w:val="18"/>
              </w:rPr>
              <w:t>ь</w:t>
            </w:r>
            <w:r w:rsidRPr="0075248E">
              <w:rPr>
                <w:rFonts w:eastAsia="Times New Roman"/>
                <w:sz w:val="18"/>
                <w:szCs w:val="18"/>
              </w:rPr>
              <w:t>но.</w:t>
            </w:r>
          </w:p>
          <w:p w:rsidR="001B0769" w:rsidRPr="0075248E" w:rsidRDefault="001B0769" w:rsidP="00633C6F">
            <w:pPr>
              <w:ind w:firstLine="0"/>
              <w:jc w:val="left"/>
              <w:rPr>
                <w:rFonts w:eastAsia="Times New Roman"/>
                <w:sz w:val="18"/>
                <w:szCs w:val="18"/>
              </w:rPr>
            </w:pPr>
          </w:p>
        </w:tc>
        <w:tc>
          <w:tcPr>
            <w:tcW w:w="7334" w:type="dxa"/>
            <w:gridSpan w:val="3"/>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Размер земельного участка, отводимого для понизительных подстанций и переключател</w:t>
            </w:r>
            <w:r w:rsidRPr="0075248E">
              <w:rPr>
                <w:rFonts w:eastAsia="Times New Roman"/>
                <w:sz w:val="18"/>
                <w:szCs w:val="18"/>
              </w:rPr>
              <w:t>ь</w:t>
            </w:r>
            <w:r w:rsidRPr="0075248E">
              <w:rPr>
                <w:rFonts w:eastAsia="Times New Roman"/>
                <w:sz w:val="18"/>
                <w:szCs w:val="18"/>
              </w:rPr>
              <w:t>ных пунктов напряжением до 35 кВ включительно, [1] кв.м</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5000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11"/>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отводимого для тран</w:t>
            </w:r>
            <w:r w:rsidRPr="0075248E">
              <w:rPr>
                <w:rFonts w:eastAsia="Times New Roman"/>
                <w:sz w:val="18"/>
                <w:szCs w:val="18"/>
              </w:rPr>
              <w:t>с</w:t>
            </w:r>
            <w:r w:rsidRPr="0075248E">
              <w:rPr>
                <w:rFonts w:eastAsia="Times New Roman"/>
                <w:sz w:val="18"/>
                <w:szCs w:val="18"/>
              </w:rPr>
              <w:t xml:space="preserve">форматорных подстанций и распределительных пунктов напряжением 10 кВ, [1] кв.м:                                                                                                                    </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Мачтовые подстанции мощностью от 25 до 250 кВА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1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Комплектные подстанции с одним трансформатором мощн</w:t>
            </w:r>
            <w:r w:rsidRPr="0075248E">
              <w:rPr>
                <w:rFonts w:eastAsia="Times New Roman"/>
                <w:sz w:val="18"/>
                <w:szCs w:val="18"/>
              </w:rPr>
              <w:t>о</w:t>
            </w:r>
            <w:r w:rsidRPr="0075248E">
              <w:rPr>
                <w:rFonts w:eastAsia="Times New Roman"/>
                <w:sz w:val="18"/>
                <w:szCs w:val="18"/>
              </w:rPr>
              <w:t>стью от 25 до 630 кВА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0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Комплектные подстанции с двумя трансформаторами мощн</w:t>
            </w:r>
            <w:r w:rsidRPr="0075248E">
              <w:rPr>
                <w:rFonts w:eastAsia="Times New Roman"/>
                <w:sz w:val="18"/>
                <w:szCs w:val="18"/>
              </w:rPr>
              <w:t>о</w:t>
            </w:r>
            <w:r w:rsidRPr="0075248E">
              <w:rPr>
                <w:rFonts w:eastAsia="Times New Roman"/>
                <w:sz w:val="18"/>
                <w:szCs w:val="18"/>
              </w:rPr>
              <w:t>стью от 160 до 630 кВА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15"/>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Подстанции с двумя трансформаторами закрытого типа мо</w:t>
            </w:r>
            <w:r w:rsidRPr="0075248E">
              <w:rPr>
                <w:rFonts w:eastAsia="Times New Roman"/>
                <w:sz w:val="18"/>
                <w:szCs w:val="18"/>
              </w:rPr>
              <w:t>щ</w:t>
            </w:r>
            <w:r w:rsidRPr="0075248E">
              <w:rPr>
                <w:rFonts w:eastAsia="Times New Roman"/>
                <w:sz w:val="18"/>
                <w:szCs w:val="18"/>
              </w:rPr>
              <w:t>ностью от 160 до 630 кВА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284"/>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Распределительные пункты наружной установки</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284"/>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Распределительные пункты закрытого типа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8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 xml:space="preserve">Укрупненные показатели расхода электроэнергии, [2] кВт*ч/ чел. в год: </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Без стационарных электроплит и кондиционеров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1700/950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92"/>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Без стационарных электроплит с кондиционерами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noWrap/>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2000/-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Со стационарными электроплитами и без кондиционеров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2100/1350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91"/>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Со стационарными электроплитами и кондиционерами (100% охвата) (город/сельская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2400/-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9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Годовое число часов и</w:t>
            </w:r>
            <w:r w:rsidRPr="0075248E">
              <w:rPr>
                <w:rFonts w:eastAsia="Times New Roman"/>
                <w:sz w:val="18"/>
                <w:szCs w:val="18"/>
              </w:rPr>
              <w:t>с</w:t>
            </w:r>
            <w:r w:rsidRPr="0075248E">
              <w:rPr>
                <w:rFonts w:eastAsia="Times New Roman"/>
                <w:sz w:val="18"/>
                <w:szCs w:val="18"/>
              </w:rPr>
              <w:t>пользования максимума электрической нагрузки, [2] ч:</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Без стационарных электроплит и кондиционеров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5200/4100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02"/>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Без стационарных электроплит с кондиционерами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5700/-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0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Со стационарными электроплитами и без кондиционеров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5300/4400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56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Со стационарными электроплитами и кондиционерами (100% охвата) (город/сельская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5800/-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val="restart"/>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Норматив потребления коммунальных услуг по электроснабжению  для квартир (жилых домов),</w:t>
            </w:r>
            <w:r w:rsidR="00E07B32">
              <w:rPr>
                <w:rFonts w:eastAsia="Times New Roman"/>
                <w:sz w:val="18"/>
                <w:szCs w:val="18"/>
              </w:rPr>
              <w:t xml:space="preserve"> </w:t>
            </w:r>
            <w:r w:rsidRPr="0075248E">
              <w:rPr>
                <w:rFonts w:eastAsia="Times New Roman"/>
                <w:sz w:val="18"/>
                <w:szCs w:val="18"/>
              </w:rPr>
              <w:t xml:space="preserve">оборудованных газовыми плитами, кВт*ч/чел в мес:         </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комната</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90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43</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31</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комнаты</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116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72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39</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комнаты</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131</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81</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63</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51</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комнаты и более</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142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88</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68</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48</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Норматив потребления коммунальных услуг по электроснабжению  для квартир (жилых д</w:t>
            </w:r>
            <w:r w:rsidRPr="0075248E">
              <w:rPr>
                <w:rFonts w:eastAsia="Times New Roman"/>
                <w:sz w:val="18"/>
                <w:szCs w:val="18"/>
              </w:rPr>
              <w:t>о</w:t>
            </w:r>
            <w:r w:rsidRPr="0075248E">
              <w:rPr>
                <w:rFonts w:eastAsia="Times New Roman"/>
                <w:sz w:val="18"/>
                <w:szCs w:val="18"/>
              </w:rPr>
              <w:t>мов),оборудованных эле</w:t>
            </w:r>
            <w:r w:rsidRPr="0075248E">
              <w:rPr>
                <w:rFonts w:eastAsia="Times New Roman"/>
                <w:sz w:val="18"/>
                <w:szCs w:val="18"/>
              </w:rPr>
              <w:t>к</w:t>
            </w:r>
            <w:r w:rsidRPr="0075248E">
              <w:rPr>
                <w:rFonts w:eastAsia="Times New Roman"/>
                <w:sz w:val="18"/>
                <w:szCs w:val="18"/>
              </w:rPr>
              <w:t xml:space="preserve">трическими плитами, кВт*ч/чел в мес:         </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комната</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140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87</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67</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48</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комнаты</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165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102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79</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64</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комнаты</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180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112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87</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70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61</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комнаты и более</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192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119</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92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75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15"/>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1275"/>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Примечания</w:t>
            </w:r>
          </w:p>
        </w:tc>
        <w:tc>
          <w:tcPr>
            <w:tcW w:w="10878" w:type="dxa"/>
            <w:gridSpan w:val="5"/>
            <w:tcBorders>
              <w:top w:val="single" w:sz="4" w:space="0" w:color="auto"/>
              <w:left w:val="nil"/>
              <w:bottom w:val="single" w:sz="4" w:space="0" w:color="auto"/>
              <w:right w:val="single" w:sz="8" w:space="0" w:color="000000"/>
            </w:tcBorders>
            <w:shd w:val="clear" w:color="auto" w:fill="auto"/>
            <w:hideMark/>
          </w:tcPr>
          <w:p w:rsidR="001E10F4" w:rsidRPr="0075248E" w:rsidRDefault="00A16A5C" w:rsidP="001E10F4">
            <w:pPr>
              <w:ind w:firstLine="0"/>
              <w:rPr>
                <w:rFonts w:eastAsia="Times New Roman"/>
                <w:sz w:val="18"/>
                <w:szCs w:val="18"/>
              </w:rPr>
            </w:pPr>
            <w:r w:rsidRPr="0075248E">
              <w:rPr>
                <w:rFonts w:eastAsia="Times New Roman"/>
                <w:sz w:val="18"/>
                <w:szCs w:val="18"/>
              </w:rPr>
              <w:t>1.</w:t>
            </w:r>
            <w:r w:rsidR="00434D27" w:rsidRPr="0075248E">
              <w:rPr>
                <w:rFonts w:eastAsia="Times New Roman"/>
                <w:sz w:val="18"/>
                <w:szCs w:val="18"/>
              </w:rPr>
              <w:t>Согласно ВСН 14278 тм-т1 указанные размеры земельных участков для понизительных подстанций, переключательных пунктов, ра</w:t>
            </w:r>
            <w:r w:rsidR="00434D27" w:rsidRPr="0075248E">
              <w:rPr>
                <w:rFonts w:eastAsia="Times New Roman"/>
                <w:sz w:val="18"/>
                <w:szCs w:val="18"/>
              </w:rPr>
              <w:t>с</w:t>
            </w:r>
            <w:r w:rsidR="00434D27" w:rsidRPr="0075248E">
              <w:rPr>
                <w:rFonts w:eastAsia="Times New Roman"/>
                <w:sz w:val="18"/>
                <w:szCs w:val="18"/>
              </w:rPr>
              <w:t>пределительных пунктов и трансформаторных подстанций являются максимальными для соответствующих объектов типовых констру</w:t>
            </w:r>
            <w:r w:rsidR="00434D27" w:rsidRPr="0075248E">
              <w:rPr>
                <w:rFonts w:eastAsia="Times New Roman"/>
                <w:sz w:val="18"/>
                <w:szCs w:val="18"/>
              </w:rPr>
              <w:t>к</w:t>
            </w:r>
            <w:r w:rsidR="00434D27" w:rsidRPr="0075248E">
              <w:rPr>
                <w:rFonts w:eastAsia="Times New Roman"/>
                <w:sz w:val="18"/>
                <w:szCs w:val="18"/>
              </w:rPr>
              <w:t>ций.</w:t>
            </w:r>
          </w:p>
          <w:p w:rsidR="00434D27" w:rsidRPr="0075248E" w:rsidRDefault="00434D27" w:rsidP="001E10F4">
            <w:pPr>
              <w:ind w:firstLine="0"/>
              <w:rPr>
                <w:rFonts w:eastAsia="Times New Roman"/>
                <w:sz w:val="18"/>
                <w:szCs w:val="18"/>
              </w:rPr>
            </w:pPr>
            <w:r w:rsidRPr="0075248E">
              <w:rPr>
                <w:rFonts w:eastAsia="Times New Roman"/>
                <w:sz w:val="18"/>
                <w:szCs w:val="18"/>
              </w:rPr>
              <w:t>2. Укрупненные показатели расхода электроэнергии и годовое число часов использования максимума электрической нагрузки устано</w:t>
            </w:r>
            <w:r w:rsidRPr="0075248E">
              <w:rPr>
                <w:rFonts w:eastAsia="Times New Roman"/>
                <w:sz w:val="18"/>
                <w:szCs w:val="18"/>
              </w:rPr>
              <w:t>в</w:t>
            </w:r>
            <w:r w:rsidRPr="0075248E">
              <w:rPr>
                <w:rFonts w:eastAsia="Times New Roman"/>
                <w:sz w:val="18"/>
                <w:szCs w:val="18"/>
              </w:rPr>
              <w:t xml:space="preserve">лены согласно РД 34.20.185-94 и </w:t>
            </w:r>
            <w:r w:rsidR="00C949F3" w:rsidRPr="0075248E">
              <w:rPr>
                <w:rFonts w:eastAsia="Times New Roman"/>
                <w:sz w:val="18"/>
                <w:szCs w:val="18"/>
              </w:rPr>
              <w:t>СП 42.13330.2016</w:t>
            </w:r>
            <w:r w:rsidRPr="0075248E">
              <w:rPr>
                <w:rFonts w:eastAsia="Times New Roman"/>
                <w:sz w:val="18"/>
                <w:szCs w:val="18"/>
              </w:rPr>
              <w:t xml:space="preserve">. </w:t>
            </w:r>
            <w:r w:rsidR="00425169" w:rsidRPr="0075248E">
              <w:rPr>
                <w:rFonts w:eastAsia="Times New Roman"/>
                <w:sz w:val="18"/>
                <w:szCs w:val="18"/>
              </w:rPr>
              <w:t xml:space="preserve"> </w:t>
            </w:r>
            <w:r w:rsidR="00A16A5C" w:rsidRPr="0075248E">
              <w:rPr>
                <w:sz w:val="18"/>
                <w:szCs w:val="18"/>
              </w:rPr>
              <w:t xml:space="preserve">Трассировка сетей выполняется согласно п.12.35 и п.12.36 </w:t>
            </w:r>
            <w:r w:rsidR="00C949F3" w:rsidRPr="0075248E">
              <w:rPr>
                <w:rFonts w:eastAsia="Times New Roman"/>
                <w:sz w:val="18"/>
                <w:szCs w:val="18"/>
              </w:rPr>
              <w:t>СП 42.13330.2016</w:t>
            </w:r>
            <w:r w:rsidR="00A16A5C" w:rsidRPr="0075248E">
              <w:rPr>
                <w:rFonts w:eastAsia="Times New Roman"/>
                <w:sz w:val="18"/>
                <w:szCs w:val="18"/>
              </w:rPr>
              <w:t>.</w:t>
            </w:r>
            <w:r w:rsidR="00425169" w:rsidRPr="0075248E">
              <w:rPr>
                <w:sz w:val="18"/>
                <w:szCs w:val="18"/>
              </w:rPr>
              <w:t xml:space="preserve"> </w:t>
            </w:r>
            <w:r w:rsidR="00A16A5C" w:rsidRPr="0075248E">
              <w:rPr>
                <w:sz w:val="18"/>
                <w:szCs w:val="18"/>
              </w:rPr>
              <w:t>Удельные расчетные нагрузки рекомендуется принимать согласно таблиц 2.1.1, 2.1.1</w:t>
            </w:r>
            <w:r w:rsidR="00A16A5C" w:rsidRPr="0075248E">
              <w:rPr>
                <w:sz w:val="18"/>
                <w:szCs w:val="18"/>
                <w:vertAlign w:val="superscript"/>
              </w:rPr>
              <w:t>1</w:t>
            </w:r>
            <w:r w:rsidR="00A16A5C" w:rsidRPr="0075248E">
              <w:rPr>
                <w:sz w:val="18"/>
                <w:szCs w:val="18"/>
              </w:rPr>
              <w:t xml:space="preserve">, 2.1.5 и 2.2.1 РД 34.20.185-94.   </w:t>
            </w:r>
          </w:p>
        </w:tc>
      </w:tr>
      <w:tr w:rsidR="0075248E" w:rsidRPr="0075248E" w:rsidTr="00E07B32">
        <w:trPr>
          <w:trHeight w:val="499"/>
          <w:tblHeader/>
        </w:trPr>
        <w:tc>
          <w:tcPr>
            <w:tcW w:w="1214" w:type="dxa"/>
            <w:vMerge w:val="restart"/>
            <w:tcBorders>
              <w:top w:val="single" w:sz="4" w:space="0" w:color="auto"/>
              <w:left w:val="single" w:sz="8" w:space="0" w:color="auto"/>
              <w:bottom w:val="single" w:sz="4" w:space="0" w:color="auto"/>
              <w:right w:val="single" w:sz="4" w:space="0" w:color="auto"/>
            </w:tcBorders>
            <w:shd w:val="clear" w:color="auto" w:fill="auto"/>
            <w:textDirection w:val="btLr"/>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 xml:space="preserve">Газоснабжение </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r w:rsidRPr="0075248E">
              <w:rPr>
                <w:rFonts w:eastAsia="Times New Roman"/>
                <w:sz w:val="18"/>
                <w:szCs w:val="18"/>
              </w:rPr>
              <w:t>Пункты редуцирования газа. Газ</w:t>
            </w:r>
            <w:r w:rsidRPr="0075248E">
              <w:rPr>
                <w:rFonts w:eastAsia="Times New Roman"/>
                <w:sz w:val="18"/>
                <w:szCs w:val="18"/>
              </w:rPr>
              <w:t>о</w:t>
            </w:r>
            <w:r w:rsidRPr="0075248E">
              <w:rPr>
                <w:rFonts w:eastAsia="Times New Roman"/>
                <w:sz w:val="18"/>
                <w:szCs w:val="18"/>
              </w:rPr>
              <w:t>наполнительные станции. Резерв</w:t>
            </w:r>
            <w:r w:rsidRPr="0075248E">
              <w:rPr>
                <w:rFonts w:eastAsia="Times New Roman"/>
                <w:sz w:val="18"/>
                <w:szCs w:val="18"/>
              </w:rPr>
              <w:t>у</w:t>
            </w:r>
            <w:r w:rsidRPr="0075248E">
              <w:rPr>
                <w:rFonts w:eastAsia="Times New Roman"/>
                <w:sz w:val="18"/>
                <w:szCs w:val="18"/>
              </w:rPr>
              <w:t>арные установки сжиженных угл</w:t>
            </w:r>
            <w:r w:rsidRPr="0075248E">
              <w:rPr>
                <w:rFonts w:eastAsia="Times New Roman"/>
                <w:sz w:val="18"/>
                <w:szCs w:val="18"/>
              </w:rPr>
              <w:t>е</w:t>
            </w:r>
            <w:r w:rsidRPr="0075248E">
              <w:rPr>
                <w:rFonts w:eastAsia="Times New Roman"/>
                <w:sz w:val="18"/>
                <w:szCs w:val="18"/>
              </w:rPr>
              <w:t>водородных газов. Магистральные газораспределительные сети в границах муниципального образ</w:t>
            </w:r>
            <w:r w:rsidRPr="0075248E">
              <w:rPr>
                <w:rFonts w:eastAsia="Times New Roman"/>
                <w:sz w:val="18"/>
                <w:szCs w:val="18"/>
              </w:rPr>
              <w:t>о</w:t>
            </w:r>
            <w:r w:rsidRPr="0075248E">
              <w:rPr>
                <w:rFonts w:eastAsia="Times New Roman"/>
                <w:sz w:val="18"/>
                <w:szCs w:val="18"/>
              </w:rPr>
              <w:t>вания.</w:t>
            </w:r>
          </w:p>
        </w:tc>
        <w:tc>
          <w:tcPr>
            <w:tcW w:w="22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Удельные расходы пр</w:t>
            </w:r>
            <w:r w:rsidRPr="0075248E">
              <w:rPr>
                <w:rFonts w:eastAsia="Times New Roman"/>
                <w:sz w:val="18"/>
                <w:szCs w:val="18"/>
              </w:rPr>
              <w:t>и</w:t>
            </w:r>
            <w:r w:rsidRPr="0075248E">
              <w:rPr>
                <w:rFonts w:eastAsia="Times New Roman"/>
                <w:sz w:val="18"/>
                <w:szCs w:val="18"/>
              </w:rPr>
              <w:t>родного газа для разли</w:t>
            </w:r>
            <w:r w:rsidRPr="0075248E">
              <w:rPr>
                <w:rFonts w:eastAsia="Times New Roman"/>
                <w:sz w:val="18"/>
                <w:szCs w:val="18"/>
              </w:rPr>
              <w:t>ч</w:t>
            </w:r>
            <w:r w:rsidRPr="0075248E">
              <w:rPr>
                <w:rFonts w:eastAsia="Times New Roman"/>
                <w:sz w:val="18"/>
                <w:szCs w:val="18"/>
              </w:rPr>
              <w:t>ных коммунальных нужд, [1] куб.м на человека в год:</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наличии централизованного горячего водоснабжения</w:t>
            </w:r>
          </w:p>
        </w:tc>
        <w:tc>
          <w:tcPr>
            <w:tcW w:w="1701" w:type="dxa"/>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120</w:t>
            </w:r>
          </w:p>
        </w:tc>
        <w:tc>
          <w:tcPr>
            <w:tcW w:w="1843" w:type="dxa"/>
            <w:tcBorders>
              <w:top w:val="single" w:sz="4" w:space="0" w:color="auto"/>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горячем водоснабжении от газовых водонагревателей</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отсутствии всяких видов горячего водоснабжения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180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7334" w:type="dxa"/>
            <w:gridSpan w:val="3"/>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Размер земельного участка для размещения пунктов редуцирования газа, кв. м</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28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для размещения газ</w:t>
            </w:r>
            <w:r w:rsidRPr="0075248E">
              <w:rPr>
                <w:rFonts w:eastAsia="Times New Roman"/>
                <w:sz w:val="18"/>
                <w:szCs w:val="18"/>
              </w:rPr>
              <w:t>о</w:t>
            </w:r>
            <w:r w:rsidRPr="0075248E">
              <w:rPr>
                <w:rFonts w:eastAsia="Times New Roman"/>
                <w:sz w:val="18"/>
                <w:szCs w:val="18"/>
              </w:rPr>
              <w:t>наполнительной станции, [2] га.:</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производительности ГНС 10 тыс. тонн/год</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278"/>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производительности ГНС 20 тыс. тонн/год</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7</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26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производительности ГНС 40 тыс. тонн/год</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9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7334" w:type="dxa"/>
            <w:gridSpan w:val="3"/>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Размер земельных участков газонаполнительных пунктов и промежуточных складов балл</w:t>
            </w:r>
            <w:r w:rsidRPr="0075248E">
              <w:rPr>
                <w:rFonts w:eastAsia="Times New Roman"/>
                <w:sz w:val="18"/>
                <w:szCs w:val="18"/>
              </w:rPr>
              <w:t>о</w:t>
            </w:r>
            <w:r w:rsidRPr="0075248E">
              <w:rPr>
                <w:rFonts w:eastAsia="Times New Roman"/>
                <w:sz w:val="18"/>
                <w:szCs w:val="18"/>
              </w:rPr>
              <w:t>нов не более, га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0,6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404"/>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r w:rsidRPr="0075248E">
              <w:rPr>
                <w:rFonts w:eastAsia="Times New Roman"/>
                <w:sz w:val="18"/>
                <w:szCs w:val="18"/>
              </w:rPr>
              <w:t>Примечания</w:t>
            </w:r>
          </w:p>
        </w:tc>
        <w:tc>
          <w:tcPr>
            <w:tcW w:w="10878" w:type="dxa"/>
            <w:gridSpan w:val="5"/>
            <w:tcBorders>
              <w:top w:val="single" w:sz="4" w:space="0" w:color="auto"/>
              <w:left w:val="nil"/>
              <w:bottom w:val="single" w:sz="4" w:space="0" w:color="auto"/>
              <w:right w:val="single" w:sz="8" w:space="0" w:color="000000"/>
            </w:tcBorders>
            <w:shd w:val="clear" w:color="auto" w:fill="auto"/>
            <w:hideMark/>
          </w:tcPr>
          <w:p w:rsidR="00434D27" w:rsidRPr="0075248E" w:rsidRDefault="00434D27" w:rsidP="00025F91">
            <w:pPr>
              <w:ind w:firstLine="0"/>
              <w:jc w:val="left"/>
              <w:rPr>
                <w:rFonts w:eastAsia="Times New Roman"/>
                <w:sz w:val="18"/>
                <w:szCs w:val="18"/>
              </w:rPr>
            </w:pPr>
            <w:r w:rsidRPr="0075248E">
              <w:rPr>
                <w:rFonts w:eastAsia="Times New Roman"/>
                <w:sz w:val="18"/>
                <w:szCs w:val="18"/>
              </w:rPr>
              <w:t>1. Значение расчетного показателя принято в соответствии с СП 42-101-2003</w:t>
            </w:r>
            <w:r w:rsidR="00025F91" w:rsidRPr="0075248E">
              <w:rPr>
                <w:rFonts w:eastAsia="Times New Roman"/>
                <w:sz w:val="18"/>
                <w:szCs w:val="18"/>
              </w:rPr>
              <w:t>.</w:t>
            </w:r>
            <w:r w:rsidRPr="0075248E">
              <w:rPr>
                <w:rFonts w:eastAsia="Times New Roman"/>
                <w:sz w:val="18"/>
                <w:szCs w:val="18"/>
              </w:rPr>
              <w:br/>
              <w:t xml:space="preserve">2. Согласно </w:t>
            </w:r>
            <w:r w:rsidR="00C949F3" w:rsidRPr="0075248E">
              <w:rPr>
                <w:rFonts w:eastAsia="Times New Roman"/>
                <w:sz w:val="18"/>
                <w:szCs w:val="18"/>
              </w:rPr>
              <w:t xml:space="preserve">СП 42.13330.2016 </w:t>
            </w:r>
            <w:r w:rsidRPr="0075248E">
              <w:rPr>
                <w:rFonts w:eastAsia="Times New Roman"/>
                <w:sz w:val="18"/>
                <w:szCs w:val="18"/>
              </w:rPr>
              <w:t>указанные размеры земельных участков для ГНС являются максимальными.</w:t>
            </w:r>
          </w:p>
        </w:tc>
      </w:tr>
    </w:tbl>
    <w:p w:rsidR="00025F91" w:rsidRPr="0075248E" w:rsidRDefault="00025F91">
      <w:r w:rsidRPr="0075248E">
        <w:br w:type="page"/>
      </w:r>
    </w:p>
    <w:tbl>
      <w:tblPr>
        <w:tblW w:w="15025" w:type="dxa"/>
        <w:tblInd w:w="534" w:type="dxa"/>
        <w:tblLook w:val="04A0" w:firstRow="1" w:lastRow="0" w:firstColumn="1" w:lastColumn="0" w:noHBand="0" w:noVBand="1"/>
      </w:tblPr>
      <w:tblGrid>
        <w:gridCol w:w="1200"/>
        <w:gridCol w:w="2916"/>
        <w:gridCol w:w="2270"/>
        <w:gridCol w:w="2263"/>
        <w:gridCol w:w="2078"/>
        <w:gridCol w:w="1907"/>
        <w:gridCol w:w="1257"/>
        <w:gridCol w:w="1134"/>
      </w:tblGrid>
      <w:tr w:rsidR="0075248E" w:rsidRPr="0075248E" w:rsidTr="00025F91">
        <w:trPr>
          <w:trHeight w:val="284"/>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lastRenderedPageBreak/>
              <w:t>Теплоснабжение</w:t>
            </w:r>
          </w:p>
        </w:tc>
        <w:tc>
          <w:tcPr>
            <w:tcW w:w="2916" w:type="dxa"/>
            <w:vMerge w:val="restart"/>
            <w:tcBorders>
              <w:top w:val="single" w:sz="4" w:space="0" w:color="auto"/>
              <w:left w:val="single" w:sz="4" w:space="0" w:color="auto"/>
              <w:right w:val="single" w:sz="4" w:space="0" w:color="auto"/>
            </w:tcBorders>
            <w:shd w:val="clear" w:color="auto" w:fill="auto"/>
            <w:hideMark/>
          </w:tcPr>
          <w:p w:rsidR="00A16A5C" w:rsidRPr="0075248E" w:rsidRDefault="00A16A5C" w:rsidP="00025F91">
            <w:pPr>
              <w:ind w:firstLine="0"/>
              <w:jc w:val="left"/>
              <w:rPr>
                <w:rFonts w:eastAsia="Times New Roman"/>
                <w:sz w:val="18"/>
                <w:szCs w:val="18"/>
              </w:rPr>
            </w:pPr>
            <w:r w:rsidRPr="0075248E">
              <w:rPr>
                <w:rFonts w:eastAsia="Times New Roman"/>
                <w:sz w:val="18"/>
                <w:szCs w:val="18"/>
              </w:rPr>
              <w:t>Котельные. Центральные тепл</w:t>
            </w:r>
            <w:r w:rsidRPr="0075248E">
              <w:rPr>
                <w:rFonts w:eastAsia="Times New Roman"/>
                <w:sz w:val="18"/>
                <w:szCs w:val="18"/>
              </w:rPr>
              <w:t>о</w:t>
            </w:r>
            <w:r w:rsidRPr="0075248E">
              <w:rPr>
                <w:rFonts w:eastAsia="Times New Roman"/>
                <w:sz w:val="18"/>
                <w:szCs w:val="18"/>
              </w:rPr>
              <w:t>вые пункты. Тепловые перекач</w:t>
            </w:r>
            <w:r w:rsidRPr="0075248E">
              <w:rPr>
                <w:rFonts w:eastAsia="Times New Roman"/>
                <w:sz w:val="18"/>
                <w:szCs w:val="18"/>
              </w:rPr>
              <w:t>и</w:t>
            </w:r>
            <w:r w:rsidRPr="0075248E">
              <w:rPr>
                <w:rFonts w:eastAsia="Times New Roman"/>
                <w:sz w:val="18"/>
                <w:szCs w:val="18"/>
              </w:rPr>
              <w:t>вающие насосные станции. Маг</w:t>
            </w:r>
            <w:r w:rsidRPr="0075248E">
              <w:rPr>
                <w:rFonts w:eastAsia="Times New Roman"/>
                <w:sz w:val="18"/>
                <w:szCs w:val="18"/>
              </w:rPr>
              <w:t>и</w:t>
            </w:r>
            <w:r w:rsidRPr="0075248E">
              <w:rPr>
                <w:rFonts w:eastAsia="Times New Roman"/>
                <w:sz w:val="18"/>
                <w:szCs w:val="18"/>
              </w:rPr>
              <w:t>стральные теплопроводы.</w:t>
            </w:r>
          </w:p>
        </w:tc>
        <w:tc>
          <w:tcPr>
            <w:tcW w:w="2270" w:type="dxa"/>
            <w:vMerge w:val="restart"/>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Размеры земельных участков для отдельно стоящих отопительных котельных [1], работа</w:t>
            </w:r>
            <w:r w:rsidRPr="0075248E">
              <w:rPr>
                <w:rFonts w:eastAsia="Times New Roman"/>
                <w:sz w:val="18"/>
                <w:szCs w:val="18"/>
              </w:rPr>
              <w:t>ю</w:t>
            </w:r>
            <w:r w:rsidRPr="0075248E">
              <w:rPr>
                <w:rFonts w:eastAsia="Times New Roman"/>
                <w:sz w:val="18"/>
                <w:szCs w:val="18"/>
              </w:rPr>
              <w:t>щих на твёрдом топливе, га при теплопроизвод</w:t>
            </w:r>
            <w:r w:rsidRPr="0075248E">
              <w:rPr>
                <w:rFonts w:eastAsia="Times New Roman"/>
                <w:sz w:val="18"/>
                <w:szCs w:val="18"/>
              </w:rPr>
              <w:t>и</w:t>
            </w:r>
            <w:r w:rsidRPr="0075248E">
              <w:rPr>
                <w:rFonts w:eastAsia="Times New Roman"/>
                <w:sz w:val="18"/>
                <w:szCs w:val="18"/>
              </w:rPr>
              <w:t>тельности объекта Гкал/ч (МВт):</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до 5</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0,7</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от 5 до 10 (от 6 до 12)</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1</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103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св. 10 до 50 (св. 12 до 58)</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2</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val="restart"/>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Размеры земельных участков для отдельно стоящих отопительных котельных [1], работа</w:t>
            </w:r>
            <w:r w:rsidRPr="0075248E">
              <w:rPr>
                <w:rFonts w:eastAsia="Times New Roman"/>
                <w:sz w:val="18"/>
                <w:szCs w:val="18"/>
              </w:rPr>
              <w:t>ю</w:t>
            </w:r>
            <w:r w:rsidRPr="0075248E">
              <w:rPr>
                <w:rFonts w:eastAsia="Times New Roman"/>
                <w:sz w:val="18"/>
                <w:szCs w:val="18"/>
              </w:rPr>
              <w:t>щих на газомазутном то</w:t>
            </w:r>
            <w:r w:rsidRPr="0075248E">
              <w:rPr>
                <w:rFonts w:eastAsia="Times New Roman"/>
                <w:sz w:val="18"/>
                <w:szCs w:val="18"/>
              </w:rPr>
              <w:t>п</w:t>
            </w:r>
            <w:r w:rsidRPr="0075248E">
              <w:rPr>
                <w:rFonts w:eastAsia="Times New Roman"/>
                <w:sz w:val="18"/>
                <w:szCs w:val="18"/>
              </w:rPr>
              <w:t>ливе, га при тепло-производительности об</w:t>
            </w:r>
            <w:r w:rsidRPr="0075248E">
              <w:rPr>
                <w:rFonts w:eastAsia="Times New Roman"/>
                <w:sz w:val="18"/>
                <w:szCs w:val="18"/>
              </w:rPr>
              <w:t>ъ</w:t>
            </w:r>
            <w:r w:rsidRPr="0075248E">
              <w:rPr>
                <w:rFonts w:eastAsia="Times New Roman"/>
                <w:sz w:val="18"/>
                <w:szCs w:val="18"/>
              </w:rPr>
              <w:t xml:space="preserve">екта Гкал/ч (МВт): </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до 5</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0,7</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от 5 до 10 (от 6 до 12)</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1</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10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св. 10 до 50 (св. 12 до 58)</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1,5</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val="restart"/>
            <w:tcBorders>
              <w:top w:val="nil"/>
              <w:left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Удельные расходы тепл</w:t>
            </w:r>
            <w:r w:rsidRPr="0075248E">
              <w:rPr>
                <w:rFonts w:eastAsia="Times New Roman"/>
                <w:sz w:val="18"/>
                <w:szCs w:val="18"/>
              </w:rPr>
              <w:t>о</w:t>
            </w:r>
            <w:r w:rsidRPr="0075248E">
              <w:rPr>
                <w:rFonts w:eastAsia="Times New Roman"/>
                <w:sz w:val="18"/>
                <w:szCs w:val="18"/>
              </w:rPr>
              <w:t xml:space="preserve">вой энергии на отопление жилых зданий [2], ккал/ч на 1 кв. м общей площади здания </w:t>
            </w:r>
          </w:p>
        </w:tc>
        <w:tc>
          <w:tcPr>
            <w:tcW w:w="2263" w:type="dxa"/>
            <w:vMerge w:val="restart"/>
            <w:tcBorders>
              <w:top w:val="nil"/>
              <w:left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этажность</w:t>
            </w: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1</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48,42</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2</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44,06</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3</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39,59</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4,5</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38,21</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6,7</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35,76</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F928C4" w:rsidRPr="0075248E" w:rsidRDefault="00F928C4" w:rsidP="00633C6F">
            <w:pPr>
              <w:ind w:firstLine="0"/>
              <w:jc w:val="center"/>
              <w:rPr>
                <w:rFonts w:eastAsia="Times New Roman"/>
                <w:sz w:val="18"/>
                <w:szCs w:val="18"/>
              </w:rPr>
            </w:pPr>
            <w:r w:rsidRPr="0075248E">
              <w:rPr>
                <w:rFonts w:eastAsia="Times New Roman"/>
                <w:sz w:val="18"/>
                <w:szCs w:val="18"/>
              </w:rPr>
              <w:t>8,9</w:t>
            </w:r>
          </w:p>
        </w:tc>
        <w:tc>
          <w:tcPr>
            <w:tcW w:w="1907" w:type="dxa"/>
            <w:tcBorders>
              <w:top w:val="nil"/>
              <w:left w:val="nil"/>
              <w:bottom w:val="single" w:sz="4" w:space="0" w:color="auto"/>
              <w:right w:val="single" w:sz="4" w:space="0" w:color="auto"/>
            </w:tcBorders>
            <w:shd w:val="clear" w:color="auto" w:fill="auto"/>
            <w:hideMark/>
          </w:tcPr>
          <w:p w:rsidR="00F928C4" w:rsidRPr="0075248E" w:rsidRDefault="00F928C4" w:rsidP="00633C6F">
            <w:pPr>
              <w:ind w:firstLine="0"/>
              <w:jc w:val="center"/>
              <w:rPr>
                <w:rFonts w:eastAsia="Times New Roman"/>
                <w:sz w:val="18"/>
                <w:szCs w:val="18"/>
              </w:rPr>
            </w:pPr>
            <w:r w:rsidRPr="0075248E">
              <w:rPr>
                <w:rFonts w:eastAsia="Times New Roman"/>
                <w:sz w:val="18"/>
                <w:szCs w:val="18"/>
              </w:rPr>
              <w:t>33,95</w:t>
            </w:r>
          </w:p>
        </w:tc>
        <w:tc>
          <w:tcPr>
            <w:tcW w:w="2391" w:type="dxa"/>
            <w:gridSpan w:val="2"/>
            <w:tcBorders>
              <w:top w:val="nil"/>
              <w:left w:val="nil"/>
              <w:bottom w:val="single" w:sz="4" w:space="0" w:color="auto"/>
              <w:right w:val="single" w:sz="8" w:space="0" w:color="auto"/>
            </w:tcBorders>
            <w:shd w:val="clear" w:color="auto" w:fill="auto"/>
            <w:hideMark/>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10,11</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32,03</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12 и выше</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30,86</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76"/>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val="restart"/>
            <w:tcBorders>
              <w:top w:val="nil"/>
              <w:left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Удельные расходы тепл</w:t>
            </w:r>
            <w:r w:rsidRPr="0075248E">
              <w:rPr>
                <w:rFonts w:eastAsia="Times New Roman"/>
                <w:sz w:val="18"/>
                <w:szCs w:val="18"/>
              </w:rPr>
              <w:t>о</w:t>
            </w:r>
            <w:r w:rsidRPr="0075248E">
              <w:rPr>
                <w:rFonts w:eastAsia="Times New Roman"/>
                <w:sz w:val="18"/>
                <w:szCs w:val="18"/>
              </w:rPr>
              <w:t>вой энергии на отопление общественных зданий [2], ккал/ч на 1 кв. м общей площади здания</w:t>
            </w:r>
          </w:p>
        </w:tc>
        <w:tc>
          <w:tcPr>
            <w:tcW w:w="2263" w:type="dxa"/>
            <w:vMerge w:val="restart"/>
            <w:tcBorders>
              <w:top w:val="nil"/>
              <w:left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этажность</w:t>
            </w: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1</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57,17</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6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2</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51,65</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7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3</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48,95</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7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4,5</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43,55</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67"/>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6,7</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42,14</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126"/>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8,9</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40,15</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68"/>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10,11</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38,03</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12 и выше</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36,51</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82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F928C4" w:rsidRPr="0075248E" w:rsidRDefault="00F928C4" w:rsidP="00633C6F">
            <w:pPr>
              <w:ind w:firstLine="0"/>
              <w:jc w:val="left"/>
              <w:rPr>
                <w:rFonts w:eastAsia="Times New Roman"/>
                <w:sz w:val="18"/>
                <w:szCs w:val="18"/>
              </w:rPr>
            </w:pPr>
          </w:p>
        </w:tc>
        <w:tc>
          <w:tcPr>
            <w:tcW w:w="2916" w:type="dxa"/>
            <w:tcBorders>
              <w:top w:val="single" w:sz="4" w:space="0" w:color="auto"/>
              <w:left w:val="nil"/>
              <w:bottom w:val="single" w:sz="4" w:space="0" w:color="auto"/>
              <w:right w:val="single" w:sz="4" w:space="0" w:color="auto"/>
            </w:tcBorders>
            <w:shd w:val="clear" w:color="auto" w:fill="auto"/>
            <w:hideMark/>
          </w:tcPr>
          <w:p w:rsidR="00F928C4" w:rsidRPr="0075248E" w:rsidRDefault="00F928C4" w:rsidP="00025F91">
            <w:pPr>
              <w:ind w:firstLine="0"/>
              <w:jc w:val="left"/>
              <w:rPr>
                <w:rFonts w:eastAsia="Times New Roman"/>
                <w:sz w:val="18"/>
                <w:szCs w:val="18"/>
              </w:rPr>
            </w:pPr>
            <w:r w:rsidRPr="0075248E">
              <w:rPr>
                <w:rFonts w:eastAsia="Times New Roman"/>
                <w:sz w:val="18"/>
                <w:szCs w:val="18"/>
              </w:rPr>
              <w:t>Примечания</w:t>
            </w:r>
          </w:p>
        </w:tc>
        <w:tc>
          <w:tcPr>
            <w:tcW w:w="10909" w:type="dxa"/>
            <w:gridSpan w:val="6"/>
            <w:tcBorders>
              <w:top w:val="single" w:sz="4" w:space="0" w:color="auto"/>
              <w:left w:val="nil"/>
              <w:bottom w:val="single" w:sz="4" w:space="0" w:color="auto"/>
              <w:right w:val="single" w:sz="8" w:space="0" w:color="000000"/>
            </w:tcBorders>
            <w:shd w:val="clear" w:color="auto" w:fill="auto"/>
            <w:hideMark/>
          </w:tcPr>
          <w:p w:rsidR="00F928C4" w:rsidRPr="0075248E" w:rsidRDefault="00F928C4" w:rsidP="00025F91">
            <w:pPr>
              <w:tabs>
                <w:tab w:val="left" w:pos="185"/>
              </w:tabs>
              <w:ind w:firstLine="0"/>
              <w:rPr>
                <w:rFonts w:eastAsia="Times New Roman"/>
                <w:sz w:val="18"/>
                <w:szCs w:val="18"/>
              </w:rPr>
            </w:pPr>
            <w:r w:rsidRPr="0075248E">
              <w:rPr>
                <w:rFonts w:eastAsia="Times New Roman"/>
                <w:sz w:val="18"/>
                <w:szCs w:val="18"/>
              </w:rPr>
              <w:t>1.</w:t>
            </w:r>
            <w:r w:rsidRPr="0075248E">
              <w:rPr>
                <w:rFonts w:eastAsia="Times New Roman"/>
                <w:sz w:val="18"/>
                <w:szCs w:val="18"/>
              </w:rPr>
              <w:tab/>
              <w:t xml:space="preserve">Значение расчетного показателя принято в соответствии с </w:t>
            </w:r>
            <w:r w:rsidR="00C949F3" w:rsidRPr="0075248E">
              <w:rPr>
                <w:rFonts w:eastAsia="Times New Roman"/>
                <w:sz w:val="18"/>
                <w:szCs w:val="18"/>
              </w:rPr>
              <w:t>СП 42.13330.2016</w:t>
            </w:r>
            <w:r w:rsidRPr="0075248E">
              <w:rPr>
                <w:rFonts w:eastAsia="Times New Roman"/>
                <w:sz w:val="18"/>
                <w:szCs w:val="18"/>
              </w:rPr>
              <w:t>.</w:t>
            </w:r>
          </w:p>
          <w:p w:rsidR="00F928C4" w:rsidRPr="0075248E" w:rsidRDefault="00F928C4" w:rsidP="00025F91">
            <w:pPr>
              <w:tabs>
                <w:tab w:val="left" w:pos="185"/>
              </w:tabs>
              <w:ind w:firstLine="0"/>
              <w:rPr>
                <w:rFonts w:eastAsia="Times New Roman"/>
                <w:sz w:val="18"/>
                <w:szCs w:val="18"/>
              </w:rPr>
            </w:pPr>
            <w:r w:rsidRPr="0075248E">
              <w:rPr>
                <w:rFonts w:eastAsia="Times New Roman"/>
                <w:sz w:val="18"/>
                <w:szCs w:val="18"/>
              </w:rPr>
              <w:t>2.</w:t>
            </w:r>
            <w:r w:rsidRPr="0075248E">
              <w:rPr>
                <w:rFonts w:eastAsia="Times New Roman"/>
                <w:sz w:val="18"/>
                <w:szCs w:val="18"/>
              </w:rPr>
              <w:tab/>
              <w:t xml:space="preserve">Рассчитываются согласно разделу 5 СП 50.13330.2012 </w:t>
            </w:r>
            <w:r w:rsidR="00E07B32">
              <w:rPr>
                <w:rFonts w:eastAsia="Times New Roman"/>
                <w:sz w:val="18"/>
                <w:szCs w:val="18"/>
              </w:rPr>
              <w:t xml:space="preserve"> </w:t>
            </w:r>
            <w:r w:rsidRPr="0075248E">
              <w:rPr>
                <w:rFonts w:eastAsia="Times New Roman"/>
                <w:sz w:val="18"/>
                <w:szCs w:val="18"/>
              </w:rPr>
              <w:t>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w:t>
            </w:r>
          </w:p>
          <w:p w:rsidR="00F928C4" w:rsidRPr="0075248E" w:rsidRDefault="00F928C4" w:rsidP="00025F91">
            <w:pPr>
              <w:tabs>
                <w:tab w:val="left" w:pos="185"/>
              </w:tabs>
              <w:ind w:firstLine="0"/>
              <w:rPr>
                <w:rFonts w:eastAsia="Times New Roman"/>
                <w:sz w:val="18"/>
                <w:szCs w:val="18"/>
              </w:rPr>
            </w:pPr>
            <w:r w:rsidRPr="0075248E">
              <w:rPr>
                <w:rFonts w:eastAsia="Times New Roman"/>
                <w:sz w:val="18"/>
                <w:szCs w:val="18"/>
              </w:rPr>
              <w:t>3.Размеры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w:t>
            </w:r>
            <w:r w:rsidRPr="0075248E">
              <w:rPr>
                <w:rFonts w:eastAsia="Times New Roman"/>
                <w:sz w:val="18"/>
                <w:szCs w:val="18"/>
              </w:rPr>
              <w:t>а</w:t>
            </w:r>
            <w:r w:rsidRPr="0075248E">
              <w:rPr>
                <w:rFonts w:eastAsia="Times New Roman"/>
                <w:sz w:val="18"/>
                <w:szCs w:val="18"/>
              </w:rPr>
              <w:t xml:space="preserve">метров. </w:t>
            </w:r>
          </w:p>
          <w:p w:rsidR="00F928C4" w:rsidRPr="0075248E" w:rsidRDefault="00F928C4" w:rsidP="00C949F3">
            <w:pPr>
              <w:tabs>
                <w:tab w:val="left" w:pos="185"/>
              </w:tabs>
              <w:ind w:firstLine="0"/>
              <w:rPr>
                <w:rFonts w:eastAsia="Times New Roman"/>
                <w:sz w:val="18"/>
                <w:szCs w:val="18"/>
              </w:rPr>
            </w:pPr>
            <w:r w:rsidRPr="0075248E">
              <w:rPr>
                <w:rFonts w:eastAsia="Times New Roman"/>
                <w:sz w:val="18"/>
                <w:szCs w:val="18"/>
              </w:rPr>
              <w:t>4.Трассировка сетей выполняется согласно пп.12.35, 12.36 СП 42.13330.201</w:t>
            </w:r>
            <w:r w:rsidR="00C949F3" w:rsidRPr="0075248E">
              <w:rPr>
                <w:rFonts w:eastAsia="Times New Roman"/>
                <w:sz w:val="18"/>
                <w:szCs w:val="18"/>
              </w:rPr>
              <w:t>6</w:t>
            </w:r>
            <w:r w:rsidRPr="0075248E">
              <w:rPr>
                <w:rFonts w:eastAsia="Times New Roman"/>
                <w:sz w:val="18"/>
                <w:szCs w:val="18"/>
              </w:rPr>
              <w:t>.</w:t>
            </w:r>
          </w:p>
        </w:tc>
      </w:tr>
      <w:tr w:rsidR="0075248E" w:rsidRPr="0075248E" w:rsidTr="009E6F9E">
        <w:trPr>
          <w:trHeight w:val="299"/>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Водоснабжение</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025F91">
            <w:pPr>
              <w:ind w:firstLine="0"/>
              <w:jc w:val="left"/>
              <w:rPr>
                <w:rFonts w:eastAsia="Times New Roman"/>
                <w:sz w:val="18"/>
                <w:szCs w:val="18"/>
              </w:rPr>
            </w:pPr>
            <w:r w:rsidRPr="0075248E">
              <w:rPr>
                <w:rFonts w:eastAsia="Times New Roman"/>
                <w:sz w:val="18"/>
                <w:szCs w:val="18"/>
              </w:rPr>
              <w:t>Водозаборы. Станции водоподг</w:t>
            </w:r>
            <w:r w:rsidRPr="0075248E">
              <w:rPr>
                <w:rFonts w:eastAsia="Times New Roman"/>
                <w:sz w:val="18"/>
                <w:szCs w:val="18"/>
              </w:rPr>
              <w:t>о</w:t>
            </w:r>
            <w:r w:rsidRPr="0075248E">
              <w:rPr>
                <w:rFonts w:eastAsia="Times New Roman"/>
                <w:sz w:val="18"/>
                <w:szCs w:val="18"/>
              </w:rPr>
              <w:t>товки (водопроводные очистные сооружения). Насосные станции. Резервуары для хранения воды. Водонапорные башни. Маг</w:t>
            </w:r>
            <w:r w:rsidRPr="0075248E">
              <w:rPr>
                <w:rFonts w:eastAsia="Times New Roman"/>
                <w:sz w:val="18"/>
                <w:szCs w:val="18"/>
              </w:rPr>
              <w:t>и</w:t>
            </w:r>
            <w:r w:rsidRPr="0075248E">
              <w:rPr>
                <w:rFonts w:eastAsia="Times New Roman"/>
                <w:sz w:val="18"/>
                <w:szCs w:val="18"/>
              </w:rPr>
              <w:t>стральные водопроводы.</w:t>
            </w: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для размещения станции водоподготовки (станции очистки воды) в зависимости от их производительности (тыс. куб. м/сут), не более, [1] га:</w:t>
            </w: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До 0,1</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0,1</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pPr>
            <w:r w:rsidRPr="0075248E">
              <w:rPr>
                <w:rFonts w:eastAsia="Times New Roman"/>
                <w:strike/>
                <w:sz w:val="18"/>
                <w:szCs w:val="18"/>
              </w:rPr>
              <w:t>-</w:t>
            </w:r>
          </w:p>
        </w:tc>
      </w:tr>
      <w:tr w:rsidR="0075248E" w:rsidRPr="0075248E"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Свыше 0,1 до 0,2</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0,25</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pPr>
            <w:r w:rsidRPr="0075248E">
              <w:rPr>
                <w:rFonts w:eastAsia="Times New Roman"/>
                <w:strike/>
                <w:sz w:val="18"/>
                <w:szCs w:val="18"/>
              </w:rPr>
              <w:t>-</w:t>
            </w:r>
          </w:p>
        </w:tc>
      </w:tr>
      <w:tr w:rsidR="0075248E" w:rsidRPr="0075248E"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Свыше 0,2 до 0,4</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0,4</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pPr>
            <w:r w:rsidRPr="0075248E">
              <w:rPr>
                <w:rFonts w:eastAsia="Times New Roman"/>
                <w:strike/>
                <w:sz w:val="18"/>
                <w:szCs w:val="18"/>
              </w:rPr>
              <w:t>-</w:t>
            </w:r>
          </w:p>
        </w:tc>
      </w:tr>
      <w:tr w:rsidR="0075248E" w:rsidRPr="0075248E"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Свыше 0,4 до 0,8</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1,0</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pPr>
            <w:r w:rsidRPr="0075248E">
              <w:rPr>
                <w:rFonts w:eastAsia="Times New Roman"/>
                <w:strike/>
                <w:sz w:val="18"/>
                <w:szCs w:val="18"/>
              </w:rPr>
              <w:t>-</w:t>
            </w:r>
          </w:p>
        </w:tc>
      </w:tr>
      <w:tr w:rsidR="0075248E" w:rsidRPr="0075248E"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Свыше 0,8 до 12</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Свыше 12 до 32</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85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Показатель удельного водопотребления по ст</w:t>
            </w:r>
            <w:r w:rsidRPr="0075248E">
              <w:rPr>
                <w:rFonts w:eastAsia="Times New Roman"/>
                <w:sz w:val="18"/>
                <w:szCs w:val="18"/>
              </w:rPr>
              <w:t>е</w:t>
            </w:r>
            <w:r w:rsidRPr="0075248E">
              <w:rPr>
                <w:rFonts w:eastAsia="Times New Roman"/>
                <w:sz w:val="18"/>
                <w:szCs w:val="18"/>
              </w:rPr>
              <w:t>пени благоустройства районов жилой застро</w:t>
            </w:r>
            <w:r w:rsidRPr="0075248E">
              <w:rPr>
                <w:rFonts w:eastAsia="Times New Roman"/>
                <w:sz w:val="18"/>
                <w:szCs w:val="18"/>
              </w:rPr>
              <w:t>й</w:t>
            </w:r>
            <w:r w:rsidRPr="0075248E">
              <w:rPr>
                <w:rFonts w:eastAsia="Times New Roman"/>
                <w:sz w:val="18"/>
                <w:szCs w:val="18"/>
              </w:rPr>
              <w:t xml:space="preserve">ки[2]             </w:t>
            </w:r>
          </w:p>
        </w:tc>
        <w:tc>
          <w:tcPr>
            <w:tcW w:w="2263"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Застройка зданиями, об</w:t>
            </w:r>
            <w:r w:rsidRPr="0075248E">
              <w:rPr>
                <w:rFonts w:eastAsia="Times New Roman"/>
                <w:sz w:val="18"/>
                <w:szCs w:val="18"/>
              </w:rPr>
              <w:t>о</w:t>
            </w:r>
            <w:r w:rsidRPr="0075248E">
              <w:rPr>
                <w:rFonts w:eastAsia="Times New Roman"/>
                <w:sz w:val="18"/>
                <w:szCs w:val="18"/>
              </w:rPr>
              <w:t>рудованными внутренним водопроводом и канал</w:t>
            </w:r>
            <w:r w:rsidRPr="0075248E">
              <w:rPr>
                <w:rFonts w:eastAsia="Times New Roman"/>
                <w:sz w:val="18"/>
                <w:szCs w:val="18"/>
              </w:rPr>
              <w:t>и</w:t>
            </w:r>
            <w:r w:rsidRPr="0075248E">
              <w:rPr>
                <w:rFonts w:eastAsia="Times New Roman"/>
                <w:sz w:val="18"/>
                <w:szCs w:val="18"/>
              </w:rPr>
              <w:t>зацией, без ванн</w:t>
            </w:r>
          </w:p>
        </w:tc>
        <w:tc>
          <w:tcPr>
            <w:tcW w:w="20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Минимальная норма удельного хозяйстве</w:t>
            </w:r>
            <w:r w:rsidRPr="0075248E">
              <w:rPr>
                <w:rFonts w:eastAsia="Times New Roman"/>
                <w:sz w:val="18"/>
                <w:szCs w:val="18"/>
              </w:rPr>
              <w:t>н</w:t>
            </w:r>
            <w:r w:rsidRPr="0075248E">
              <w:rPr>
                <w:rFonts w:eastAsia="Times New Roman"/>
                <w:sz w:val="18"/>
                <w:szCs w:val="18"/>
              </w:rPr>
              <w:t>но-питьевого водоп</w:t>
            </w:r>
            <w:r w:rsidRPr="0075248E">
              <w:rPr>
                <w:rFonts w:eastAsia="Times New Roman"/>
                <w:sz w:val="18"/>
                <w:szCs w:val="18"/>
              </w:rPr>
              <w:t>о</w:t>
            </w:r>
            <w:r w:rsidRPr="0075248E">
              <w:rPr>
                <w:rFonts w:eastAsia="Times New Roman"/>
                <w:sz w:val="18"/>
                <w:szCs w:val="18"/>
              </w:rPr>
              <w:t>требления на одного жителя среднесуточная (за год), л/сут. на чел</w:t>
            </w:r>
            <w:r w:rsidRPr="0075248E">
              <w:rPr>
                <w:rFonts w:eastAsia="Times New Roman"/>
                <w:sz w:val="18"/>
                <w:szCs w:val="18"/>
              </w:rPr>
              <w:t>о</w:t>
            </w:r>
            <w:r w:rsidRPr="0075248E">
              <w:rPr>
                <w:rFonts w:eastAsia="Times New Roman"/>
                <w:sz w:val="18"/>
                <w:szCs w:val="18"/>
              </w:rPr>
              <w:t>века</w:t>
            </w:r>
          </w:p>
        </w:tc>
        <w:tc>
          <w:tcPr>
            <w:tcW w:w="3164"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125</w:t>
            </w:r>
          </w:p>
        </w:tc>
        <w:tc>
          <w:tcPr>
            <w:tcW w:w="1134" w:type="dxa"/>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125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Застройка зданиями, об</w:t>
            </w:r>
            <w:r w:rsidRPr="0075248E">
              <w:rPr>
                <w:rFonts w:eastAsia="Times New Roman"/>
                <w:sz w:val="18"/>
                <w:szCs w:val="18"/>
              </w:rPr>
              <w:t>о</w:t>
            </w:r>
            <w:r w:rsidRPr="0075248E">
              <w:rPr>
                <w:rFonts w:eastAsia="Times New Roman"/>
                <w:sz w:val="18"/>
                <w:szCs w:val="18"/>
              </w:rPr>
              <w:t>рудованными внутренним водопроводом и канал</w:t>
            </w:r>
            <w:r w:rsidRPr="0075248E">
              <w:rPr>
                <w:rFonts w:eastAsia="Times New Roman"/>
                <w:sz w:val="18"/>
                <w:szCs w:val="18"/>
              </w:rPr>
              <w:t>и</w:t>
            </w:r>
            <w:r w:rsidRPr="0075248E">
              <w:rPr>
                <w:rFonts w:eastAsia="Times New Roman"/>
                <w:sz w:val="18"/>
                <w:szCs w:val="18"/>
              </w:rPr>
              <w:t>зацией, с ванными и местными водонагреват</w:t>
            </w:r>
            <w:r w:rsidRPr="0075248E">
              <w:rPr>
                <w:rFonts w:eastAsia="Times New Roman"/>
                <w:sz w:val="18"/>
                <w:szCs w:val="18"/>
              </w:rPr>
              <w:t>е</w:t>
            </w:r>
            <w:r w:rsidRPr="0075248E">
              <w:rPr>
                <w:rFonts w:eastAsia="Times New Roman"/>
                <w:sz w:val="18"/>
                <w:szCs w:val="18"/>
              </w:rPr>
              <w:t>лями</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160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128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Застройка зданиями, об</w:t>
            </w:r>
            <w:r w:rsidRPr="0075248E">
              <w:rPr>
                <w:rFonts w:eastAsia="Times New Roman"/>
                <w:sz w:val="18"/>
                <w:szCs w:val="18"/>
              </w:rPr>
              <w:t>о</w:t>
            </w:r>
            <w:r w:rsidRPr="0075248E">
              <w:rPr>
                <w:rFonts w:eastAsia="Times New Roman"/>
                <w:sz w:val="18"/>
                <w:szCs w:val="18"/>
              </w:rPr>
              <w:t>рудованными внутренним водопроводом и канал</w:t>
            </w:r>
            <w:r w:rsidRPr="0075248E">
              <w:rPr>
                <w:rFonts w:eastAsia="Times New Roman"/>
                <w:sz w:val="18"/>
                <w:szCs w:val="18"/>
              </w:rPr>
              <w:t>и</w:t>
            </w:r>
            <w:r w:rsidRPr="0075248E">
              <w:rPr>
                <w:rFonts w:eastAsia="Times New Roman"/>
                <w:sz w:val="18"/>
                <w:szCs w:val="18"/>
              </w:rPr>
              <w:t>зацией, с ванными и це</w:t>
            </w:r>
            <w:r w:rsidRPr="0075248E">
              <w:rPr>
                <w:rFonts w:eastAsia="Times New Roman"/>
                <w:sz w:val="18"/>
                <w:szCs w:val="18"/>
              </w:rPr>
              <w:t>н</w:t>
            </w:r>
            <w:r w:rsidRPr="0075248E">
              <w:rPr>
                <w:rFonts w:eastAsia="Times New Roman"/>
                <w:sz w:val="18"/>
                <w:szCs w:val="18"/>
              </w:rPr>
              <w:t>трализованным горячим водоснабжением</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220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Показатель удельного водопотребления по п</w:t>
            </w:r>
            <w:r w:rsidRPr="0075248E">
              <w:rPr>
                <w:rFonts w:eastAsia="Times New Roman"/>
                <w:sz w:val="18"/>
                <w:szCs w:val="18"/>
              </w:rPr>
              <w:t>о</w:t>
            </w:r>
            <w:r w:rsidRPr="0075248E">
              <w:rPr>
                <w:rFonts w:eastAsia="Times New Roman"/>
                <w:sz w:val="18"/>
                <w:szCs w:val="18"/>
              </w:rPr>
              <w:t>требителям</w:t>
            </w: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Столовые (с учетом м</w:t>
            </w:r>
            <w:r w:rsidRPr="0075248E">
              <w:rPr>
                <w:rFonts w:eastAsia="Times New Roman"/>
                <w:sz w:val="18"/>
                <w:szCs w:val="18"/>
              </w:rPr>
              <w:t>ы</w:t>
            </w:r>
            <w:r w:rsidRPr="0075248E">
              <w:rPr>
                <w:rFonts w:eastAsia="Times New Roman"/>
                <w:sz w:val="18"/>
                <w:szCs w:val="18"/>
              </w:rPr>
              <w:t xml:space="preserve">тья посуды) </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усл. Блюдо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18-16</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Гостиницы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230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7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Санатории, дома отдыха </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170-230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Общежития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114-285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Больницы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130-270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65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Учебные заведения (вы</w:t>
            </w:r>
            <w:r w:rsidRPr="0075248E">
              <w:rPr>
                <w:rFonts w:eastAsia="Times New Roman"/>
                <w:sz w:val="18"/>
                <w:szCs w:val="18"/>
              </w:rPr>
              <w:t>с</w:t>
            </w:r>
            <w:r w:rsidRPr="0075248E">
              <w:rPr>
                <w:rFonts w:eastAsia="Times New Roman"/>
                <w:sz w:val="18"/>
                <w:szCs w:val="18"/>
              </w:rPr>
              <w:t>шие, технические, спец</w:t>
            </w:r>
            <w:r w:rsidRPr="0075248E">
              <w:rPr>
                <w:rFonts w:eastAsia="Times New Roman"/>
                <w:sz w:val="18"/>
                <w:szCs w:val="18"/>
              </w:rPr>
              <w:t>и</w:t>
            </w:r>
            <w:r w:rsidRPr="0075248E">
              <w:rPr>
                <w:rFonts w:eastAsia="Times New Roman"/>
                <w:sz w:val="18"/>
                <w:szCs w:val="18"/>
              </w:rPr>
              <w:t>альные)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л/сут на 1 учащегося</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1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Дошкольные учреждения (д/ясли, д/сады)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35-120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7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Школьные учреждения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08"/>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Детские оздоровительные лагеря с учетом столовой</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Прачечные механизир</w:t>
            </w:r>
            <w:r w:rsidRPr="0075248E">
              <w:rPr>
                <w:rFonts w:eastAsia="Times New Roman"/>
                <w:sz w:val="18"/>
                <w:szCs w:val="18"/>
              </w:rPr>
              <w:t>о</w:t>
            </w:r>
            <w:r w:rsidRPr="0075248E">
              <w:rPr>
                <w:rFonts w:eastAsia="Times New Roman"/>
                <w:sz w:val="18"/>
                <w:szCs w:val="18"/>
              </w:rPr>
              <w:t>ванные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л/сут на 1 кг сух.белья</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Прачечные не механиз</w:t>
            </w:r>
            <w:r w:rsidRPr="0075248E">
              <w:rPr>
                <w:rFonts w:eastAsia="Times New Roman"/>
                <w:sz w:val="18"/>
                <w:szCs w:val="18"/>
              </w:rPr>
              <w:t>и</w:t>
            </w:r>
            <w:r w:rsidRPr="0075248E">
              <w:rPr>
                <w:rFonts w:eastAsia="Times New Roman"/>
                <w:sz w:val="18"/>
                <w:szCs w:val="18"/>
              </w:rPr>
              <w:t>рованные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кг сух.белья</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Бассейны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 от объёма</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Административные зд</w:t>
            </w:r>
            <w:r w:rsidRPr="0075248E">
              <w:rPr>
                <w:rFonts w:eastAsia="Times New Roman"/>
                <w:sz w:val="18"/>
                <w:szCs w:val="18"/>
              </w:rPr>
              <w:t>а</w:t>
            </w:r>
            <w:r w:rsidRPr="0075248E">
              <w:rPr>
                <w:rFonts w:eastAsia="Times New Roman"/>
                <w:sz w:val="18"/>
                <w:szCs w:val="18"/>
              </w:rPr>
              <w:t>ния (офисы)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л/сут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18-285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Магазины продовол</w:t>
            </w:r>
            <w:r w:rsidRPr="0075248E">
              <w:rPr>
                <w:rFonts w:eastAsia="Times New Roman"/>
                <w:sz w:val="18"/>
                <w:szCs w:val="18"/>
              </w:rPr>
              <w:t>ь</w:t>
            </w:r>
            <w:r w:rsidRPr="0075248E">
              <w:rPr>
                <w:rFonts w:eastAsia="Times New Roman"/>
                <w:sz w:val="18"/>
                <w:szCs w:val="18"/>
              </w:rPr>
              <w:t>ственные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5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Магазины промтоварные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9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Аптеки</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6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Аптеки с лабораторией </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Парикмахерские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раб.место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51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Кинотеатры, театры, кл</w:t>
            </w:r>
            <w:r w:rsidRPr="0075248E">
              <w:rPr>
                <w:rFonts w:eastAsia="Times New Roman"/>
                <w:sz w:val="18"/>
                <w:szCs w:val="18"/>
              </w:rPr>
              <w:t>у</w:t>
            </w:r>
            <w:r w:rsidRPr="0075248E">
              <w:rPr>
                <w:rFonts w:eastAsia="Times New Roman"/>
                <w:sz w:val="18"/>
                <w:szCs w:val="18"/>
              </w:rPr>
              <w:t>бы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зрителя</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3-25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Стадионы и спортзалы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зрителя, спортсмена</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3-60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Бани, сауны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200-250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19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Заводы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Заводы с горячими цех</w:t>
            </w:r>
            <w:r w:rsidRPr="0075248E">
              <w:rPr>
                <w:rFonts w:eastAsia="Times New Roman"/>
                <w:sz w:val="18"/>
                <w:szCs w:val="18"/>
              </w:rPr>
              <w:t>а</w:t>
            </w:r>
            <w:r w:rsidRPr="0075248E">
              <w:rPr>
                <w:rFonts w:eastAsia="Times New Roman"/>
                <w:sz w:val="18"/>
                <w:szCs w:val="18"/>
              </w:rPr>
              <w:t>ми</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Душевые кабины пре</w:t>
            </w:r>
            <w:r w:rsidRPr="0075248E">
              <w:rPr>
                <w:rFonts w:eastAsia="Times New Roman"/>
                <w:sz w:val="18"/>
                <w:szCs w:val="18"/>
              </w:rPr>
              <w:t>д</w:t>
            </w:r>
            <w:r w:rsidRPr="0075248E">
              <w:rPr>
                <w:rFonts w:eastAsia="Times New Roman"/>
                <w:sz w:val="18"/>
                <w:szCs w:val="18"/>
              </w:rPr>
              <w:t>приятий (в одну смену)</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душ.сетку</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68"/>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Расход воды на полив:</w:t>
            </w:r>
          </w:p>
        </w:tc>
        <w:tc>
          <w:tcPr>
            <w:tcW w:w="20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л/сут на 1 кв.м:</w:t>
            </w:r>
          </w:p>
        </w:tc>
        <w:tc>
          <w:tcPr>
            <w:tcW w:w="3164"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c>
          <w:tcPr>
            <w:tcW w:w="1134" w:type="dxa"/>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 травяной покров</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5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 тротуары, проезды</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теплицы</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Залив катка</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154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6"/>
            <w:tcBorders>
              <w:top w:val="single" w:sz="4" w:space="0" w:color="auto"/>
              <w:left w:val="nil"/>
              <w:bottom w:val="single" w:sz="4" w:space="0" w:color="auto"/>
              <w:right w:val="single" w:sz="8" w:space="0" w:color="000000"/>
            </w:tcBorders>
            <w:shd w:val="clear" w:color="auto" w:fill="auto"/>
            <w:hideMark/>
          </w:tcPr>
          <w:p w:rsidR="00813ECA" w:rsidRPr="0075248E" w:rsidRDefault="00813ECA" w:rsidP="007562AA">
            <w:pPr>
              <w:ind w:firstLine="0"/>
              <w:rPr>
                <w:rStyle w:val="afff0"/>
                <w:rFonts w:eastAsia="Calibri"/>
                <w:sz w:val="18"/>
                <w:szCs w:val="18"/>
                <w:lang w:val="x-none"/>
              </w:rPr>
            </w:pPr>
            <w:r w:rsidRPr="0075248E">
              <w:rPr>
                <w:rFonts w:eastAsia="Times New Roman"/>
                <w:sz w:val="18"/>
                <w:szCs w:val="18"/>
              </w:rPr>
              <w:t>1.Значение расчетного показателя принято с учетом СП 42.13330.201</w:t>
            </w:r>
            <w:r w:rsidR="00C949F3" w:rsidRPr="0075248E">
              <w:rPr>
                <w:rFonts w:eastAsia="Times New Roman"/>
                <w:sz w:val="18"/>
                <w:szCs w:val="18"/>
              </w:rPr>
              <w:t>6</w:t>
            </w:r>
            <w:r w:rsidRPr="0075248E">
              <w:rPr>
                <w:rFonts w:eastAsia="Times New Roman"/>
                <w:sz w:val="18"/>
                <w:szCs w:val="18"/>
              </w:rPr>
              <w:t xml:space="preserve"> </w:t>
            </w:r>
            <w:r w:rsidRPr="0075248E">
              <w:rPr>
                <w:rStyle w:val="afff0"/>
                <w:rFonts w:eastAsia="Calibri"/>
                <w:sz w:val="18"/>
                <w:szCs w:val="18"/>
                <w:lang w:val="x-none"/>
              </w:rPr>
              <w:t>с целью рационального использования территории. 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r w:rsidR="00425169" w:rsidRPr="0075248E">
              <w:rPr>
                <w:rStyle w:val="afff0"/>
                <w:rFonts w:eastAsia="Calibri"/>
                <w:sz w:val="18"/>
                <w:szCs w:val="18"/>
              </w:rPr>
              <w:t xml:space="preserve"> </w:t>
            </w:r>
            <w:r w:rsidRPr="0075248E">
              <w:rPr>
                <w:rStyle w:val="afff0"/>
                <w:rFonts w:eastAsia="Calibri"/>
                <w:sz w:val="18"/>
                <w:szCs w:val="18"/>
                <w:lang w:val="x-none"/>
              </w:rPr>
              <w:t xml:space="preserve">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w:t>
            </w:r>
          </w:p>
          <w:p w:rsidR="00813ECA" w:rsidRPr="0075248E" w:rsidRDefault="00813ECA" w:rsidP="007562AA">
            <w:pPr>
              <w:ind w:firstLine="0"/>
              <w:rPr>
                <w:rFonts w:eastAsia="Times New Roman"/>
                <w:sz w:val="18"/>
                <w:szCs w:val="18"/>
              </w:rPr>
            </w:pPr>
            <w:r w:rsidRPr="0075248E">
              <w:rPr>
                <w:rFonts w:eastAsia="Times New Roman"/>
                <w:sz w:val="18"/>
                <w:szCs w:val="18"/>
              </w:rPr>
              <w:t>2.Удельное водопотребление включает расходы воды на хозяйственно-питьевые и бытовые нужды в общественных зданиях, за исключ</w:t>
            </w:r>
            <w:r w:rsidRPr="0075248E">
              <w:rPr>
                <w:rFonts w:eastAsia="Times New Roman"/>
                <w:sz w:val="18"/>
                <w:szCs w:val="18"/>
              </w:rPr>
              <w:t>е</w:t>
            </w:r>
            <w:r w:rsidRPr="0075248E">
              <w:rPr>
                <w:rFonts w:eastAsia="Times New Roman"/>
                <w:sz w:val="18"/>
                <w:szCs w:val="18"/>
              </w:rPr>
              <w:t xml:space="preserve">нием расхода воды для домов отдыха, санаторно-туристских комплексов и пионерских лагерей, которые должны приниматься согласно технологических данных.  </w:t>
            </w:r>
          </w:p>
          <w:p w:rsidR="00813ECA" w:rsidRPr="0075248E" w:rsidRDefault="00813ECA" w:rsidP="007562AA">
            <w:pPr>
              <w:ind w:firstLine="0"/>
              <w:rPr>
                <w:sz w:val="18"/>
                <w:szCs w:val="18"/>
              </w:rPr>
            </w:pPr>
            <w:r w:rsidRPr="0075248E">
              <w:rPr>
                <w:sz w:val="18"/>
                <w:szCs w:val="18"/>
              </w:rPr>
              <w:t xml:space="preserve">3. Расстояние от инженерных коммуникаций до объектов культурного наследия и их территорий следует принимать из расчета, м., </w:t>
            </w:r>
            <w:r w:rsidR="001E10F4" w:rsidRPr="0075248E">
              <w:rPr>
                <w:sz w:val="18"/>
                <w:szCs w:val="18"/>
              </w:rPr>
              <w:br/>
            </w:r>
            <w:r w:rsidRPr="0075248E">
              <w:rPr>
                <w:sz w:val="18"/>
                <w:szCs w:val="18"/>
              </w:rPr>
              <w:t>не менее: от сетей водопровода, канализации и теплоснабжения (кроме разводящих) – 15, от других подземных инженерных сетей – 5.</w:t>
            </w:r>
          </w:p>
          <w:p w:rsidR="00813ECA" w:rsidRPr="0075248E" w:rsidRDefault="00813ECA" w:rsidP="007562AA">
            <w:pPr>
              <w:pStyle w:val="afffffff6"/>
              <w:spacing w:line="240" w:lineRule="auto"/>
              <w:ind w:firstLine="0"/>
              <w:rPr>
                <w:sz w:val="18"/>
                <w:szCs w:val="18"/>
              </w:rPr>
            </w:pPr>
            <w:r w:rsidRPr="0075248E">
              <w:rPr>
                <w:sz w:val="18"/>
                <w:szCs w:val="18"/>
              </w:rPr>
              <w:t xml:space="preserve">4. В условиях реконструкции объектов культурного наследия указанные расстояния допускается сокращать, но принимать, м., не менее: от водонесущих сетей – 5, неводонесущих – 2. </w:t>
            </w:r>
            <w:r w:rsidRPr="0075248E">
              <w:rPr>
                <w:rStyle w:val="afff0"/>
                <w:sz w:val="18"/>
                <w:szCs w:val="18"/>
              </w:rPr>
              <w:t>При этом необходимо обеспечивать проведение специальных технических меропр</w:t>
            </w:r>
            <w:r w:rsidRPr="0075248E">
              <w:rPr>
                <w:sz w:val="18"/>
                <w:szCs w:val="18"/>
              </w:rPr>
              <w:t xml:space="preserve">иятий </w:t>
            </w:r>
            <w:r w:rsidR="001E10F4" w:rsidRPr="0075248E">
              <w:rPr>
                <w:sz w:val="18"/>
                <w:szCs w:val="18"/>
                <w:lang w:val="ru-RU"/>
              </w:rPr>
              <w:br/>
            </w:r>
            <w:r w:rsidRPr="0075248E">
              <w:rPr>
                <w:sz w:val="18"/>
                <w:szCs w:val="18"/>
              </w:rPr>
              <w:t>по сохранности объектов культурного наследия при производстве строительных работ.</w:t>
            </w:r>
          </w:p>
        </w:tc>
      </w:tr>
      <w:tr w:rsidR="0075248E" w:rsidRPr="0075248E" w:rsidTr="007562AA">
        <w:trPr>
          <w:trHeight w:val="263"/>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Водоо</w:t>
            </w:r>
            <w:r w:rsidRPr="0075248E">
              <w:rPr>
                <w:rFonts w:eastAsia="Times New Roman"/>
                <w:sz w:val="18"/>
                <w:szCs w:val="18"/>
              </w:rPr>
              <w:t>т</w:t>
            </w:r>
            <w:r w:rsidRPr="0075248E">
              <w:rPr>
                <w:rFonts w:eastAsia="Times New Roman"/>
                <w:sz w:val="18"/>
                <w:szCs w:val="18"/>
              </w:rPr>
              <w:t>в</w:t>
            </w:r>
            <w:r w:rsidRPr="0075248E">
              <w:rPr>
                <w:rFonts w:eastAsia="Times New Roman"/>
                <w:sz w:val="18"/>
                <w:szCs w:val="18"/>
              </w:rPr>
              <w:t>е</w:t>
            </w:r>
            <w:r w:rsidRPr="0075248E">
              <w:rPr>
                <w:rFonts w:eastAsia="Times New Roman"/>
                <w:sz w:val="18"/>
                <w:szCs w:val="18"/>
              </w:rPr>
              <w:t>дение</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Канализационные очистные с</w:t>
            </w:r>
            <w:r w:rsidRPr="0075248E">
              <w:rPr>
                <w:rFonts w:eastAsia="Times New Roman"/>
                <w:sz w:val="18"/>
                <w:szCs w:val="18"/>
              </w:rPr>
              <w:t>о</w:t>
            </w:r>
            <w:r w:rsidRPr="0075248E">
              <w:rPr>
                <w:rFonts w:eastAsia="Times New Roman"/>
                <w:sz w:val="18"/>
                <w:szCs w:val="18"/>
              </w:rPr>
              <w:lastRenderedPageBreak/>
              <w:t>оружения. Канализационные насосные станции. Магистральные сети канализации (напорной, с</w:t>
            </w:r>
            <w:r w:rsidRPr="0075248E">
              <w:rPr>
                <w:rFonts w:eastAsia="Times New Roman"/>
                <w:sz w:val="18"/>
                <w:szCs w:val="18"/>
              </w:rPr>
              <w:t>а</w:t>
            </w:r>
            <w:r w:rsidRPr="0075248E">
              <w:rPr>
                <w:rFonts w:eastAsia="Times New Roman"/>
                <w:sz w:val="18"/>
                <w:szCs w:val="18"/>
              </w:rPr>
              <w:t xml:space="preserve">мотечной). Ливневая канализация. </w:t>
            </w: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Размеры земельного участка для размещения канализ</w:t>
            </w:r>
            <w:r w:rsidRPr="0075248E">
              <w:rPr>
                <w:rFonts w:eastAsia="Times New Roman"/>
                <w:sz w:val="18"/>
                <w:szCs w:val="18"/>
              </w:rPr>
              <w:t>а</w:t>
            </w:r>
            <w:r w:rsidRPr="0075248E">
              <w:rPr>
                <w:rFonts w:eastAsia="Times New Roman"/>
                <w:sz w:val="18"/>
                <w:szCs w:val="18"/>
              </w:rPr>
              <w:lastRenderedPageBreak/>
              <w:t>ционных очистных сооружений  производительностью до 0,7 тыс. куб. м/сут, [1] не более, га:</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очистных сооружений</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8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иловых площадок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7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биологических прудов глубокой очистки сто</w:t>
            </w:r>
            <w:r w:rsidRPr="0075248E">
              <w:rPr>
                <w:rFonts w:eastAsia="Times New Roman"/>
                <w:sz w:val="18"/>
                <w:szCs w:val="18"/>
              </w:rPr>
              <w:t>ч</w:t>
            </w:r>
            <w:r w:rsidRPr="0075248E">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14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Размеры земельного участка для размещения канализ</w:t>
            </w:r>
            <w:r w:rsidRPr="0075248E">
              <w:rPr>
                <w:rFonts w:eastAsia="Times New Roman"/>
                <w:sz w:val="18"/>
                <w:szCs w:val="18"/>
              </w:rPr>
              <w:t>а</w:t>
            </w:r>
            <w:r w:rsidRPr="0075248E">
              <w:rPr>
                <w:rFonts w:eastAsia="Times New Roman"/>
                <w:sz w:val="18"/>
                <w:szCs w:val="18"/>
              </w:rPr>
              <w:t xml:space="preserve">ционных очистных сооружений  производительностью свыше 0,7 до 17 тыс. куб. м/сут, [1] не более, га: </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очистных сооружений</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0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иловых площадок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7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биологических прудов глубокой очистки сто</w:t>
            </w:r>
            <w:r w:rsidRPr="0075248E">
              <w:rPr>
                <w:rFonts w:eastAsia="Times New Roman"/>
                <w:sz w:val="18"/>
                <w:szCs w:val="18"/>
              </w:rPr>
              <w:t>ч</w:t>
            </w:r>
            <w:r w:rsidRPr="0075248E">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2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Размеры земельного участка для размещения канализ</w:t>
            </w:r>
            <w:r w:rsidRPr="0075248E">
              <w:rPr>
                <w:rFonts w:eastAsia="Times New Roman"/>
                <w:sz w:val="18"/>
                <w:szCs w:val="18"/>
              </w:rPr>
              <w:t>а</w:t>
            </w:r>
            <w:r w:rsidRPr="0075248E">
              <w:rPr>
                <w:rFonts w:eastAsia="Times New Roman"/>
                <w:sz w:val="18"/>
                <w:szCs w:val="18"/>
              </w:rPr>
              <w:t xml:space="preserve">ционных очистных сооружений  производительностью свыше 17 до 40 тыс. куб. м/сут, [1] не более, га: </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очистных сооружений</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7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иловых площадок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7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биологических прудов глубокой очистки сто</w:t>
            </w:r>
            <w:r w:rsidRPr="0075248E">
              <w:rPr>
                <w:rFonts w:eastAsia="Times New Roman"/>
                <w:sz w:val="18"/>
                <w:szCs w:val="18"/>
              </w:rPr>
              <w:t>ч</w:t>
            </w:r>
            <w:r w:rsidRPr="0075248E">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69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Ориентировочные размеры участков[1], м:</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очистных сооружений поверхностных сто</w:t>
            </w:r>
            <w:r w:rsidRPr="0075248E">
              <w:rPr>
                <w:rFonts w:eastAsia="Times New Roman"/>
                <w:sz w:val="18"/>
                <w:szCs w:val="18"/>
              </w:rPr>
              <w:t>ч</w:t>
            </w:r>
            <w:r w:rsidRPr="0075248E">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см п. п. [2] </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6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внутриквартальной канализационной насосной станции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10х10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78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эксплуатационной площадки вокруг шахт тоннельных коллект</w:t>
            </w:r>
            <w:r w:rsidRPr="0075248E">
              <w:rPr>
                <w:rFonts w:eastAsia="Times New Roman"/>
                <w:sz w:val="18"/>
                <w:szCs w:val="18"/>
              </w:rPr>
              <w:t>о</w:t>
            </w:r>
            <w:r w:rsidRPr="0075248E">
              <w:rPr>
                <w:rFonts w:eastAsia="Times New Roman"/>
                <w:sz w:val="18"/>
                <w:szCs w:val="18"/>
              </w:rPr>
              <w:t>ров</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20х20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6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Ориентировочный объем поверхностного стока, пост</w:t>
            </w:r>
            <w:r w:rsidRPr="0075248E">
              <w:rPr>
                <w:rFonts w:eastAsia="Times New Roman"/>
                <w:sz w:val="18"/>
                <w:szCs w:val="18"/>
              </w:rPr>
              <w:t>у</w:t>
            </w:r>
            <w:r w:rsidRPr="0075248E">
              <w:rPr>
                <w:rFonts w:eastAsia="Times New Roman"/>
                <w:sz w:val="18"/>
                <w:szCs w:val="18"/>
              </w:rPr>
              <w:t>пающий на очистные сооружения с территорий жилых и общественно-деловых зон городов[1], куб.м/сут с 1га территории</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Городской градостро</w:t>
            </w:r>
            <w:r w:rsidRPr="0075248E">
              <w:rPr>
                <w:rFonts w:eastAsia="Times New Roman"/>
                <w:sz w:val="18"/>
                <w:szCs w:val="18"/>
              </w:rPr>
              <w:t>и</w:t>
            </w:r>
            <w:r w:rsidRPr="0075248E">
              <w:rPr>
                <w:rFonts w:eastAsia="Times New Roman"/>
                <w:sz w:val="18"/>
                <w:szCs w:val="18"/>
              </w:rPr>
              <w:t>тельный узел</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более 60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Примагистральные территории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50-60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Межмагистральные территории  с размером квартала до 5 га</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45-50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то же от 5 до 10 га</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40-45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то же от 10 до 50 га</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35-40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7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земельного участка под сливные станции (при отсутствии центральной системы канализации) на 1000 т бытовых отходов[1], га</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0,02</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9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Показатель удельного водоотведения, куб. м /мес. на 1 чел.</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равен показателю удельного водоп</w:t>
            </w:r>
            <w:r w:rsidRPr="0075248E">
              <w:rPr>
                <w:rFonts w:eastAsia="Times New Roman"/>
                <w:sz w:val="18"/>
                <w:szCs w:val="18"/>
              </w:rPr>
              <w:t>о</w:t>
            </w:r>
            <w:r w:rsidRPr="0075248E">
              <w:rPr>
                <w:rFonts w:eastAsia="Times New Roman"/>
                <w:sz w:val="18"/>
                <w:szCs w:val="18"/>
              </w:rPr>
              <w:t>требления</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1E10F4">
        <w:trPr>
          <w:trHeight w:val="1016"/>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6"/>
            <w:tcBorders>
              <w:top w:val="single" w:sz="4" w:space="0" w:color="auto"/>
              <w:left w:val="nil"/>
              <w:bottom w:val="single" w:sz="4" w:space="0" w:color="auto"/>
              <w:right w:val="single" w:sz="8" w:space="0" w:color="000000"/>
            </w:tcBorders>
            <w:shd w:val="clear" w:color="auto" w:fill="auto"/>
            <w:hideMark/>
          </w:tcPr>
          <w:p w:rsidR="00813ECA" w:rsidRPr="0075248E" w:rsidRDefault="00813ECA" w:rsidP="007562AA">
            <w:pPr>
              <w:ind w:firstLine="0"/>
              <w:rPr>
                <w:rFonts w:eastAsia="Times New Roman"/>
                <w:sz w:val="18"/>
                <w:szCs w:val="18"/>
              </w:rPr>
            </w:pPr>
            <w:r w:rsidRPr="0075248E">
              <w:rPr>
                <w:rFonts w:eastAsia="Times New Roman"/>
                <w:sz w:val="18"/>
                <w:szCs w:val="18"/>
              </w:rPr>
              <w:t>1. Значение расчетного показателя принято в соответствии с СП 42.13330.201</w:t>
            </w:r>
            <w:r w:rsidR="00C949F3" w:rsidRPr="0075248E">
              <w:rPr>
                <w:rFonts w:eastAsia="Times New Roman"/>
                <w:sz w:val="18"/>
                <w:szCs w:val="18"/>
              </w:rPr>
              <w:t>6</w:t>
            </w:r>
            <w:r w:rsidRPr="0075248E">
              <w:rPr>
                <w:rFonts w:eastAsia="Times New Roman"/>
                <w:sz w:val="18"/>
                <w:szCs w:val="18"/>
              </w:rPr>
              <w:t xml:space="preserve">. </w:t>
            </w:r>
          </w:p>
          <w:p w:rsidR="00E07B32" w:rsidRDefault="00813ECA" w:rsidP="00E07B32">
            <w:pPr>
              <w:ind w:firstLine="0"/>
              <w:rPr>
                <w:rFonts w:eastAsia="Times New Roman"/>
                <w:sz w:val="18"/>
                <w:szCs w:val="18"/>
              </w:rPr>
            </w:pPr>
            <w:r w:rsidRPr="0075248E">
              <w:rPr>
                <w:rFonts w:eastAsia="Times New Roman"/>
                <w:sz w:val="18"/>
                <w:szCs w:val="18"/>
              </w:rPr>
              <w:t>2. Размеры земельного участка определяются в зависимости от производительности и типа сооружения</w:t>
            </w:r>
            <w:r w:rsidR="00E07B32">
              <w:rPr>
                <w:rFonts w:eastAsia="Times New Roman"/>
                <w:sz w:val="18"/>
                <w:szCs w:val="18"/>
              </w:rPr>
              <w:t>.</w:t>
            </w:r>
          </w:p>
          <w:p w:rsidR="00813ECA" w:rsidRPr="0075248E" w:rsidRDefault="00813ECA" w:rsidP="00E07B32">
            <w:pPr>
              <w:ind w:firstLine="0"/>
              <w:rPr>
                <w:rFonts w:eastAsia="Times New Roman"/>
                <w:sz w:val="18"/>
                <w:szCs w:val="18"/>
              </w:rPr>
            </w:pPr>
            <w:r w:rsidRPr="0075248E">
              <w:rPr>
                <w:rFonts w:eastAsia="Times New Roman"/>
                <w:sz w:val="18"/>
                <w:szCs w:val="18"/>
              </w:rPr>
              <w:t>3. Расстояние от внутриквартальной канализационной насосной станции до жилых и общественных зданий - 20м, от эксплуатационной площадки вокруг шахт тоннельных коллекторов -  до жилых и общественных зданий -</w:t>
            </w:r>
            <w:r w:rsidR="001E10F4" w:rsidRPr="0075248E">
              <w:rPr>
                <w:rFonts w:eastAsia="Times New Roman"/>
                <w:sz w:val="18"/>
                <w:szCs w:val="18"/>
              </w:rPr>
              <w:t xml:space="preserve"> </w:t>
            </w:r>
            <w:r w:rsidRPr="0075248E">
              <w:rPr>
                <w:rFonts w:eastAsia="Times New Roman"/>
                <w:sz w:val="18"/>
                <w:szCs w:val="18"/>
              </w:rPr>
              <w:t>не менее 15 м (от оси коллектора)</w:t>
            </w:r>
            <w:r w:rsidR="007562AA" w:rsidRPr="0075248E">
              <w:rPr>
                <w:rFonts w:eastAsia="Times New Roman"/>
                <w:sz w:val="18"/>
                <w:szCs w:val="18"/>
              </w:rPr>
              <w:t>.</w:t>
            </w:r>
          </w:p>
        </w:tc>
      </w:tr>
      <w:tr w:rsidR="0075248E" w:rsidRPr="0075248E" w:rsidTr="007562AA">
        <w:trPr>
          <w:trHeight w:val="284"/>
          <w:tblHeader/>
        </w:trPr>
        <w:tc>
          <w:tcPr>
            <w:tcW w:w="1200" w:type="dxa"/>
            <w:vMerge w:val="restart"/>
            <w:tcBorders>
              <w:top w:val="nil"/>
              <w:left w:val="single" w:sz="8"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Связь</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Антенно-мачтовые сооружения.</w:t>
            </w:r>
            <w:r w:rsidRPr="0075248E">
              <w:rPr>
                <w:rFonts w:eastAsia="Times New Roman"/>
                <w:sz w:val="18"/>
                <w:szCs w:val="18"/>
              </w:rPr>
              <w:br/>
              <w:t>Автоматические телефонные станции.</w:t>
            </w:r>
            <w:r w:rsidRPr="0075248E">
              <w:rPr>
                <w:rFonts w:eastAsia="Times New Roman"/>
                <w:sz w:val="18"/>
                <w:szCs w:val="18"/>
              </w:rPr>
              <w:br/>
              <w:t>Узлы мультисервисного доступа.                                     Линии электросвязи.</w:t>
            </w:r>
            <w:r w:rsidRPr="0075248E">
              <w:rPr>
                <w:rFonts w:eastAsia="Times New Roman"/>
                <w:sz w:val="18"/>
                <w:szCs w:val="18"/>
              </w:rPr>
              <w:br/>
              <w:t>Линейно-кабельные сооружения электросвязи.</w:t>
            </w: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охвата населения стационарной или мобильной связью,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84"/>
          <w:tblHeader/>
        </w:trPr>
        <w:tc>
          <w:tcPr>
            <w:tcW w:w="1200"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охвата населения доступом в интернет,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67"/>
          <w:tblHeader/>
        </w:trPr>
        <w:tc>
          <w:tcPr>
            <w:tcW w:w="1200"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Скорость передачи данных на пользовательское оборудование с использованием волоконно-оптической линии связи, Мбит/сек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99"/>
          <w:tblHeader/>
        </w:trPr>
        <w:tc>
          <w:tcPr>
            <w:tcW w:w="1200"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3"/>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Абонентская емкость АТС, номеров на 1 тыс. человек</w:t>
            </w:r>
          </w:p>
        </w:tc>
        <w:tc>
          <w:tcPr>
            <w:tcW w:w="1907" w:type="dxa"/>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400</w:t>
            </w:r>
          </w:p>
        </w:tc>
        <w:tc>
          <w:tcPr>
            <w:tcW w:w="2391" w:type="dxa"/>
            <w:gridSpan w:val="2"/>
            <w:tcBorders>
              <w:top w:val="nil"/>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402"/>
          <w:tblHeader/>
        </w:trPr>
        <w:tc>
          <w:tcPr>
            <w:tcW w:w="1200" w:type="dxa"/>
            <w:vMerge/>
            <w:tcBorders>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7562AA">
            <w:pPr>
              <w:ind w:firstLine="0"/>
              <w:jc w:val="left"/>
              <w:rPr>
                <w:rFonts w:eastAsia="Times New Roman"/>
                <w:sz w:val="18"/>
                <w:szCs w:val="18"/>
                <w:highlight w:val="yellow"/>
              </w:rPr>
            </w:pPr>
            <w:r w:rsidRPr="0075248E">
              <w:rPr>
                <w:rFonts w:eastAsia="Times New Roman"/>
                <w:sz w:val="18"/>
                <w:szCs w:val="18"/>
              </w:rPr>
              <w:t xml:space="preserve">Примечания </w:t>
            </w:r>
          </w:p>
        </w:tc>
        <w:tc>
          <w:tcPr>
            <w:tcW w:w="10909" w:type="dxa"/>
            <w:gridSpan w:val="6"/>
            <w:tcBorders>
              <w:top w:val="single" w:sz="4" w:space="0" w:color="auto"/>
              <w:left w:val="nil"/>
              <w:bottom w:val="nil"/>
              <w:right w:val="single" w:sz="8" w:space="0" w:color="auto"/>
            </w:tcBorders>
            <w:shd w:val="clear" w:color="auto" w:fill="auto"/>
          </w:tcPr>
          <w:p w:rsidR="00813ECA" w:rsidRPr="0075248E" w:rsidRDefault="00813ECA" w:rsidP="00633C6F">
            <w:pPr>
              <w:pStyle w:val="aff9"/>
              <w:numPr>
                <w:ilvl w:val="0"/>
                <w:numId w:val="28"/>
              </w:numPr>
              <w:tabs>
                <w:tab w:val="left" w:pos="291"/>
              </w:tabs>
              <w:ind w:left="0" w:firstLine="0"/>
              <w:rPr>
                <w:rFonts w:eastAsia="Times New Roman"/>
                <w:sz w:val="18"/>
                <w:szCs w:val="18"/>
              </w:rPr>
            </w:pPr>
            <w:r w:rsidRPr="0075248E">
              <w:rPr>
                <w:rFonts w:eastAsia="Times New Roman"/>
                <w:sz w:val="18"/>
                <w:szCs w:val="18"/>
              </w:rPr>
              <w:t>Значение расчетного показателя установлены с учетом Федерального закона от 07.07.2003 № 126-ФЗ «О связи».</w:t>
            </w:r>
          </w:p>
          <w:p w:rsidR="00813ECA" w:rsidRPr="0075248E" w:rsidRDefault="00813ECA" w:rsidP="00633C6F">
            <w:pPr>
              <w:pStyle w:val="aff9"/>
              <w:numPr>
                <w:ilvl w:val="0"/>
                <w:numId w:val="28"/>
              </w:numPr>
              <w:tabs>
                <w:tab w:val="left" w:pos="291"/>
              </w:tabs>
              <w:ind w:left="0" w:firstLine="0"/>
              <w:rPr>
                <w:rFonts w:eastAsia="Times New Roman"/>
                <w:sz w:val="18"/>
                <w:szCs w:val="18"/>
              </w:rPr>
            </w:pPr>
            <w:r w:rsidRPr="0075248E">
              <w:rPr>
                <w:rFonts w:eastAsia="Times New Roman"/>
                <w:sz w:val="18"/>
                <w:szCs w:val="18"/>
              </w:rPr>
              <w:t>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w:t>
            </w:r>
          </w:p>
          <w:p w:rsidR="00813ECA" w:rsidRPr="0075248E" w:rsidRDefault="00813ECA" w:rsidP="00DB2115">
            <w:pPr>
              <w:pStyle w:val="a6"/>
              <w:numPr>
                <w:ilvl w:val="0"/>
                <w:numId w:val="28"/>
              </w:numPr>
              <w:tabs>
                <w:tab w:val="left" w:pos="291"/>
              </w:tabs>
              <w:spacing w:before="0" w:after="0"/>
              <w:ind w:left="0" w:firstLine="0"/>
              <w:rPr>
                <w:sz w:val="18"/>
                <w:szCs w:val="18"/>
              </w:rPr>
            </w:pPr>
            <w:r w:rsidRPr="0075248E">
              <w:rPr>
                <w:sz w:val="18"/>
                <w:szCs w:val="18"/>
              </w:rPr>
              <w:t>Размеры земельных участков, необходимых для размещения прочих объектов связи, в том числе линейных, определяются при разр</w:t>
            </w:r>
            <w:r w:rsidRPr="0075248E">
              <w:rPr>
                <w:sz w:val="18"/>
                <w:szCs w:val="18"/>
              </w:rPr>
              <w:t>а</w:t>
            </w:r>
            <w:r w:rsidRPr="0075248E">
              <w:rPr>
                <w:sz w:val="18"/>
                <w:szCs w:val="18"/>
              </w:rPr>
              <w:t>ботке проекта в зависимости от мощности, технологической схемы, устанавливаемого оборудования и иных расчетных параметров. Тра</w:t>
            </w:r>
            <w:r w:rsidRPr="0075248E">
              <w:rPr>
                <w:sz w:val="18"/>
                <w:szCs w:val="18"/>
              </w:rPr>
              <w:t>с</w:t>
            </w:r>
            <w:r w:rsidRPr="0075248E">
              <w:rPr>
                <w:sz w:val="18"/>
                <w:szCs w:val="18"/>
              </w:rPr>
              <w:t xml:space="preserve">сировка сетей выполняется согласно п.12.35 и п.12.36 </w:t>
            </w:r>
            <w:hyperlink r:id="rId16" w:history="1">
              <w:r w:rsidRPr="0075248E">
                <w:rPr>
                  <w:sz w:val="18"/>
                  <w:szCs w:val="18"/>
                </w:rPr>
                <w:t>СП 42.13330.201</w:t>
              </w:r>
              <w:r w:rsidR="00EF0CDE" w:rsidRPr="0075248E">
                <w:rPr>
                  <w:sz w:val="18"/>
                  <w:szCs w:val="18"/>
                </w:rPr>
                <w:t>6</w:t>
              </w:r>
            </w:hyperlink>
            <w:r w:rsidRPr="0075248E">
              <w:rPr>
                <w:sz w:val="18"/>
                <w:szCs w:val="18"/>
              </w:rPr>
              <w:t>.</w:t>
            </w:r>
            <w:r w:rsidR="00425169" w:rsidRPr="0075248E">
              <w:rPr>
                <w:sz w:val="18"/>
                <w:szCs w:val="18"/>
              </w:rPr>
              <w:t xml:space="preserve"> </w:t>
            </w:r>
          </w:p>
        </w:tc>
      </w:tr>
      <w:tr w:rsidR="0075248E" w:rsidRPr="0075248E" w:rsidTr="00025F91">
        <w:trPr>
          <w:trHeight w:val="585"/>
          <w:tblHeader/>
        </w:trPr>
        <w:tc>
          <w:tcPr>
            <w:tcW w:w="15025" w:type="dxa"/>
            <w:gridSpan w:val="8"/>
            <w:tcBorders>
              <w:top w:val="single" w:sz="8" w:space="0" w:color="auto"/>
              <w:left w:val="single" w:sz="8" w:space="0" w:color="auto"/>
              <w:bottom w:val="single" w:sz="8" w:space="0" w:color="auto"/>
              <w:right w:val="single" w:sz="8" w:space="0" w:color="000000"/>
            </w:tcBorders>
            <w:shd w:val="clear" w:color="auto" w:fill="auto"/>
            <w:hideMark/>
          </w:tcPr>
          <w:p w:rsidR="00813ECA" w:rsidRPr="0075248E" w:rsidRDefault="00813ECA" w:rsidP="00633C6F">
            <w:pPr>
              <w:pStyle w:val="3"/>
              <w:rPr>
                <w:szCs w:val="18"/>
              </w:rPr>
            </w:pPr>
            <w:bookmarkStart w:id="13" w:name="_Toc68777293"/>
            <w:r w:rsidRPr="0075248E">
              <w:rPr>
                <w:szCs w:val="18"/>
              </w:rPr>
              <w:t>2.2 Расчетные показатели минимально допустимого уровня обеспеченности и расчетные показатели максимально допустимого уровня террит</w:t>
            </w:r>
            <w:r w:rsidRPr="0075248E">
              <w:rPr>
                <w:szCs w:val="18"/>
              </w:rPr>
              <w:t>о</w:t>
            </w:r>
            <w:r w:rsidRPr="0075248E">
              <w:rPr>
                <w:szCs w:val="18"/>
              </w:rPr>
              <w:t>риальной доступности объектов местного значения в области транспортной инфраструктуры</w:t>
            </w:r>
            <w:bookmarkEnd w:id="13"/>
          </w:p>
        </w:tc>
      </w:tr>
      <w:tr w:rsidR="0075248E" w:rsidRPr="0075248E" w:rsidTr="007562AA">
        <w:trPr>
          <w:trHeight w:val="567"/>
          <w:tblHeader/>
        </w:trPr>
        <w:tc>
          <w:tcPr>
            <w:tcW w:w="4116" w:type="dxa"/>
            <w:gridSpan w:val="2"/>
            <w:vMerge w:val="restart"/>
            <w:tcBorders>
              <w:top w:val="single" w:sz="8"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Автомобильные дороги местного значения вне границ населенных пунктов в границах городск</w:t>
            </w:r>
            <w:r w:rsidRPr="0075248E">
              <w:rPr>
                <w:rFonts w:eastAsia="Times New Roman"/>
                <w:sz w:val="18"/>
                <w:szCs w:val="18"/>
              </w:rPr>
              <w:t>о</w:t>
            </w:r>
            <w:r w:rsidRPr="0075248E">
              <w:rPr>
                <w:rFonts w:eastAsia="Times New Roman"/>
                <w:sz w:val="18"/>
                <w:szCs w:val="18"/>
              </w:rPr>
              <w:t>го округа, а также в границах населенных пунктов муниципальных образований и дорожные соор</w:t>
            </w:r>
            <w:r w:rsidRPr="0075248E">
              <w:rPr>
                <w:rFonts w:eastAsia="Times New Roman"/>
                <w:sz w:val="18"/>
                <w:szCs w:val="18"/>
              </w:rPr>
              <w:t>у</w:t>
            </w:r>
            <w:r w:rsidRPr="0075248E">
              <w:rPr>
                <w:rFonts w:eastAsia="Times New Roman"/>
                <w:sz w:val="18"/>
                <w:szCs w:val="18"/>
              </w:rPr>
              <w:t>жения на таких автомобильных дорогах</w:t>
            </w:r>
          </w:p>
        </w:tc>
        <w:tc>
          <w:tcPr>
            <w:tcW w:w="6611" w:type="dxa"/>
            <w:gridSpan w:val="3"/>
            <w:tcBorders>
              <w:top w:val="single" w:sz="8"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Плотность автомобильных дорог местного значения вне границ населенных пун</w:t>
            </w:r>
            <w:r w:rsidRPr="0075248E">
              <w:rPr>
                <w:rFonts w:eastAsia="Times New Roman"/>
                <w:sz w:val="18"/>
                <w:szCs w:val="18"/>
              </w:rPr>
              <w:t>к</w:t>
            </w:r>
            <w:r w:rsidRPr="0075248E">
              <w:rPr>
                <w:rFonts w:eastAsia="Times New Roman"/>
                <w:sz w:val="18"/>
                <w:szCs w:val="18"/>
              </w:rPr>
              <w:t>тов в границах городского округа, км/кв. км</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0,024</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67"/>
          <w:tblHeader/>
        </w:trPr>
        <w:tc>
          <w:tcPr>
            <w:tcW w:w="4116" w:type="dxa"/>
            <w:gridSpan w:val="2"/>
            <w:vMerge/>
            <w:tcBorders>
              <w:top w:val="single" w:sz="8"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Плотность улично-дорожной сети в границах застроенной территории, км/кв. км</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bl>
    <w:p w:rsidR="007562AA" w:rsidRPr="0075248E" w:rsidRDefault="007562AA">
      <w:r w:rsidRPr="0075248E">
        <w:br w:type="page"/>
      </w:r>
    </w:p>
    <w:tbl>
      <w:tblPr>
        <w:tblW w:w="15025" w:type="dxa"/>
        <w:tblInd w:w="534" w:type="dxa"/>
        <w:tblLook w:val="04A0" w:firstRow="1" w:lastRow="0" w:firstColumn="1" w:lastColumn="0" w:noHBand="0" w:noVBand="1"/>
      </w:tblPr>
      <w:tblGrid>
        <w:gridCol w:w="1200"/>
        <w:gridCol w:w="2916"/>
        <w:gridCol w:w="2270"/>
        <w:gridCol w:w="2263"/>
        <w:gridCol w:w="2078"/>
        <w:gridCol w:w="1907"/>
        <w:gridCol w:w="2391"/>
      </w:tblGrid>
      <w:tr w:rsidR="0075248E" w:rsidRPr="0075248E" w:rsidTr="007562AA">
        <w:trPr>
          <w:trHeight w:val="268"/>
          <w:tblHeader/>
        </w:trPr>
        <w:tc>
          <w:tcPr>
            <w:tcW w:w="1200"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Категории и параметры улично-дорожной сети</w:t>
            </w: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Расчетная скорость движения, км/ч</w:t>
            </w:r>
          </w:p>
        </w:tc>
        <w:tc>
          <w:tcPr>
            <w:tcW w:w="2270"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городских населенных пунктов</w:t>
            </w:r>
          </w:p>
        </w:tc>
        <w:tc>
          <w:tcPr>
            <w:tcW w:w="2263"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дороги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скоростного движения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2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регулируемого движ</w:t>
            </w:r>
            <w:r w:rsidRPr="0075248E">
              <w:rPr>
                <w:rFonts w:eastAsia="Times New Roman"/>
                <w:sz w:val="18"/>
                <w:szCs w:val="18"/>
              </w:rPr>
              <w:t>е</w:t>
            </w:r>
            <w:r w:rsidRPr="0075248E">
              <w:rPr>
                <w:rFonts w:eastAsia="Times New Roman"/>
                <w:sz w:val="18"/>
                <w:szCs w:val="18"/>
              </w:rPr>
              <w:t xml:space="preserve">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0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непрерывного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12"/>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 регулируемого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пешеходно-транспортные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 см п. п. [1]</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в жилой з</w:t>
            </w:r>
            <w:r w:rsidRPr="0075248E">
              <w:rPr>
                <w:rFonts w:eastAsia="Times New Roman"/>
                <w:sz w:val="18"/>
                <w:szCs w:val="18"/>
              </w:rPr>
              <w:t>а</w:t>
            </w:r>
            <w:r w:rsidRPr="0075248E">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103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и дороги нау</w:t>
            </w:r>
            <w:r w:rsidRPr="0075248E">
              <w:rPr>
                <w:rFonts w:eastAsia="Times New Roman"/>
                <w:sz w:val="18"/>
                <w:szCs w:val="18"/>
              </w:rPr>
              <w:t>ч</w:t>
            </w:r>
            <w:r w:rsidRPr="0075248E">
              <w:rPr>
                <w:rFonts w:eastAsia="Times New Roman"/>
                <w:sz w:val="18"/>
                <w:szCs w:val="18"/>
              </w:rPr>
              <w:t>но-производственных, промышленных и ко</w:t>
            </w:r>
            <w:r w:rsidRPr="0075248E">
              <w:rPr>
                <w:rFonts w:eastAsia="Times New Roman"/>
                <w:sz w:val="18"/>
                <w:szCs w:val="18"/>
              </w:rPr>
              <w:t>м</w:t>
            </w:r>
            <w:r w:rsidRPr="0075248E">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Пешеходные улицы и дороги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Велосипедные дорожки</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обособленные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изолированные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сельских населенных пунктов</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Поселковая дорога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Главная улица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Основная</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Второстепенная (пер</w:t>
            </w:r>
            <w:r w:rsidRPr="0075248E">
              <w:rPr>
                <w:rFonts w:eastAsia="Times New Roman"/>
                <w:sz w:val="18"/>
                <w:szCs w:val="18"/>
              </w:rPr>
              <w:t>е</w:t>
            </w:r>
            <w:r w:rsidRPr="0075248E">
              <w:rPr>
                <w:rFonts w:eastAsia="Times New Roman"/>
                <w:sz w:val="18"/>
                <w:szCs w:val="18"/>
              </w:rPr>
              <w:t>улок)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Проезд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Хозяйственный проезд, скотопрогон</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2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полосы движения, м</w:t>
            </w:r>
          </w:p>
        </w:tc>
        <w:tc>
          <w:tcPr>
            <w:tcW w:w="2270" w:type="dxa"/>
            <w:vMerge w:val="restart"/>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городских населенных пунктов</w:t>
            </w:r>
          </w:p>
        </w:tc>
        <w:tc>
          <w:tcPr>
            <w:tcW w:w="2263"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дороги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скоростного движения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3,75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2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регулируемого движ</w:t>
            </w:r>
            <w:r w:rsidRPr="0075248E">
              <w:rPr>
                <w:rFonts w:eastAsia="Times New Roman"/>
                <w:sz w:val="18"/>
                <w:szCs w:val="18"/>
              </w:rPr>
              <w:t>е</w:t>
            </w:r>
            <w:r w:rsidRPr="0075248E">
              <w:rPr>
                <w:rFonts w:eastAsia="Times New Roman"/>
                <w:sz w:val="18"/>
                <w:szCs w:val="18"/>
              </w:rPr>
              <w:t xml:space="preserve">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непрерывного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3,75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 регулируемого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пешеходно-транспортные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в жилой з</w:t>
            </w:r>
            <w:r w:rsidRPr="0075248E">
              <w:rPr>
                <w:rFonts w:eastAsia="Times New Roman"/>
                <w:sz w:val="18"/>
                <w:szCs w:val="18"/>
              </w:rPr>
              <w:t>а</w:t>
            </w:r>
            <w:r w:rsidRPr="0075248E">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109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и дороги нау</w:t>
            </w:r>
            <w:r w:rsidRPr="0075248E">
              <w:rPr>
                <w:rFonts w:eastAsia="Times New Roman"/>
                <w:sz w:val="18"/>
                <w:szCs w:val="18"/>
              </w:rPr>
              <w:t>ч</w:t>
            </w:r>
            <w:r w:rsidRPr="0075248E">
              <w:rPr>
                <w:rFonts w:eastAsia="Times New Roman"/>
                <w:sz w:val="18"/>
                <w:szCs w:val="18"/>
              </w:rPr>
              <w:t>но-производственных, промышленных и ко</w:t>
            </w:r>
            <w:r w:rsidRPr="0075248E">
              <w:rPr>
                <w:rFonts w:eastAsia="Times New Roman"/>
                <w:sz w:val="18"/>
                <w:szCs w:val="18"/>
              </w:rPr>
              <w:t>м</w:t>
            </w:r>
            <w:r w:rsidRPr="0075248E">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 см п. п. [2]</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Пешеходные улицы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0,75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Велосипедные дорожки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сельских населенных пунктов</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Поселковая дорога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Главная улица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Основная</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Второстепенная (пер</w:t>
            </w:r>
            <w:r w:rsidRPr="0075248E">
              <w:rPr>
                <w:rFonts w:eastAsia="Times New Roman"/>
                <w:sz w:val="18"/>
                <w:szCs w:val="18"/>
              </w:rPr>
              <w:t>е</w:t>
            </w:r>
            <w:r w:rsidRPr="0075248E">
              <w:rPr>
                <w:rFonts w:eastAsia="Times New Roman"/>
                <w:sz w:val="18"/>
                <w:szCs w:val="18"/>
              </w:rPr>
              <w:t>улок)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2,75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5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Проезд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2,75-3 см п. п. [3]</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Хозяйственный проезд, скотопрогон</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5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Наименьший радиус кривых в плане, м</w:t>
            </w:r>
          </w:p>
        </w:tc>
        <w:tc>
          <w:tcPr>
            <w:tcW w:w="2270" w:type="dxa"/>
            <w:vMerge w:val="restart"/>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городских населенных пунктов</w:t>
            </w:r>
          </w:p>
        </w:tc>
        <w:tc>
          <w:tcPr>
            <w:tcW w:w="2263"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дороги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скоростного движения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2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регулируемого движ</w:t>
            </w:r>
            <w:r w:rsidRPr="0075248E">
              <w:rPr>
                <w:rFonts w:eastAsia="Times New Roman"/>
                <w:sz w:val="18"/>
                <w:szCs w:val="18"/>
              </w:rPr>
              <w:t>е</w:t>
            </w:r>
            <w:r w:rsidRPr="0075248E">
              <w:rPr>
                <w:rFonts w:eastAsia="Times New Roman"/>
                <w:sz w:val="18"/>
                <w:szCs w:val="18"/>
              </w:rPr>
              <w:t xml:space="preserve">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непрерывного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 регулируемого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пешеходно-транспортные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в жилой з</w:t>
            </w:r>
            <w:r w:rsidRPr="0075248E">
              <w:rPr>
                <w:rFonts w:eastAsia="Times New Roman"/>
                <w:sz w:val="18"/>
                <w:szCs w:val="18"/>
              </w:rPr>
              <w:t>а</w:t>
            </w:r>
            <w:r w:rsidRPr="0075248E">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111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и дороги нау</w:t>
            </w:r>
            <w:r w:rsidRPr="0075248E">
              <w:rPr>
                <w:rFonts w:eastAsia="Times New Roman"/>
                <w:sz w:val="18"/>
                <w:szCs w:val="18"/>
              </w:rPr>
              <w:t>ч</w:t>
            </w:r>
            <w:r w:rsidRPr="0075248E">
              <w:rPr>
                <w:rFonts w:eastAsia="Times New Roman"/>
                <w:sz w:val="18"/>
                <w:szCs w:val="18"/>
              </w:rPr>
              <w:t>но-производственных, промышленных и ко</w:t>
            </w:r>
            <w:r w:rsidRPr="0075248E">
              <w:rPr>
                <w:rFonts w:eastAsia="Times New Roman"/>
                <w:sz w:val="18"/>
                <w:szCs w:val="18"/>
              </w:rPr>
              <w:t>м</w:t>
            </w:r>
            <w:r w:rsidRPr="0075248E">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Велосипедные дорожки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Н</w:t>
            </w:r>
            <w:r w:rsidR="007562AA" w:rsidRPr="0075248E">
              <w:rPr>
                <w:rFonts w:eastAsia="Times New Roman"/>
                <w:sz w:val="18"/>
                <w:szCs w:val="18"/>
              </w:rPr>
              <w:t>аибольший продольный уклон, %</w:t>
            </w:r>
          </w:p>
        </w:tc>
        <w:tc>
          <w:tcPr>
            <w:tcW w:w="227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городских населенных пунктов</w:t>
            </w: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дороги регулируемого движения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непрерывного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 регулируемого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пешеходно-транспортные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в жилой з</w:t>
            </w:r>
            <w:r w:rsidRPr="0075248E">
              <w:rPr>
                <w:rFonts w:eastAsia="Times New Roman"/>
                <w:sz w:val="18"/>
                <w:szCs w:val="18"/>
              </w:rPr>
              <w:t>а</w:t>
            </w:r>
            <w:r w:rsidRPr="0075248E">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1036"/>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и дороги нау</w:t>
            </w:r>
            <w:r w:rsidRPr="0075248E">
              <w:rPr>
                <w:rFonts w:eastAsia="Times New Roman"/>
                <w:sz w:val="18"/>
                <w:szCs w:val="18"/>
              </w:rPr>
              <w:t>ч</w:t>
            </w:r>
            <w:r w:rsidRPr="0075248E">
              <w:rPr>
                <w:rFonts w:eastAsia="Times New Roman"/>
                <w:sz w:val="18"/>
                <w:szCs w:val="18"/>
              </w:rPr>
              <w:t>но-производственных, промышленных и ко</w:t>
            </w:r>
            <w:r w:rsidRPr="0075248E">
              <w:rPr>
                <w:rFonts w:eastAsia="Times New Roman"/>
                <w:sz w:val="18"/>
                <w:szCs w:val="18"/>
              </w:rPr>
              <w:t>м</w:t>
            </w:r>
            <w:r w:rsidRPr="0075248E">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Пешеходные улицы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Велосипедные дорожки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bl>
    <w:p w:rsidR="007562AA" w:rsidRPr="0075248E" w:rsidRDefault="007562AA">
      <w:r w:rsidRPr="0075248E">
        <w:br w:type="page"/>
      </w:r>
    </w:p>
    <w:tbl>
      <w:tblPr>
        <w:tblW w:w="15025" w:type="dxa"/>
        <w:tblInd w:w="534" w:type="dxa"/>
        <w:tblLayout w:type="fixed"/>
        <w:tblLook w:val="04A0" w:firstRow="1" w:lastRow="0" w:firstColumn="1" w:lastColumn="0" w:noHBand="0" w:noVBand="1"/>
      </w:tblPr>
      <w:tblGrid>
        <w:gridCol w:w="1200"/>
        <w:gridCol w:w="14"/>
        <w:gridCol w:w="1479"/>
        <w:gridCol w:w="1417"/>
        <w:gridCol w:w="6"/>
        <w:gridCol w:w="31"/>
        <w:gridCol w:w="2239"/>
        <w:gridCol w:w="32"/>
        <w:gridCol w:w="811"/>
        <w:gridCol w:w="1420"/>
        <w:gridCol w:w="41"/>
        <w:gridCol w:w="1799"/>
        <w:gridCol w:w="130"/>
        <w:gridCol w:w="108"/>
        <w:gridCol w:w="1180"/>
        <w:gridCol w:w="344"/>
        <w:gridCol w:w="21"/>
        <w:gridCol w:w="362"/>
        <w:gridCol w:w="548"/>
        <w:gridCol w:w="1843"/>
      </w:tblGrid>
      <w:tr w:rsidR="0075248E" w:rsidRPr="0075248E" w:rsidTr="008A2035">
        <w:trPr>
          <w:trHeight w:val="284"/>
          <w:tblHeader/>
        </w:trPr>
        <w:tc>
          <w:tcPr>
            <w:tcW w:w="1200" w:type="dxa"/>
            <w:vMerge w:val="restart"/>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улиц и дорог в красных линиях, м</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дороги </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50-75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улицы </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40-80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и дороги местного значения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15-25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краевых полос между проезжей частью и бортовым ка</w:t>
            </w:r>
            <w:r w:rsidRPr="0075248E">
              <w:rPr>
                <w:rFonts w:eastAsia="Times New Roman"/>
                <w:sz w:val="18"/>
                <w:szCs w:val="18"/>
              </w:rPr>
              <w:t>м</w:t>
            </w:r>
            <w:r w:rsidRPr="0075248E">
              <w:rPr>
                <w:rFonts w:eastAsia="Times New Roman"/>
                <w:sz w:val="18"/>
                <w:szCs w:val="18"/>
              </w:rPr>
              <w:t>нем (окаймляющими плитами или лотками) на магистральных ул</w:t>
            </w:r>
            <w:r w:rsidRPr="0075248E">
              <w:rPr>
                <w:rFonts w:eastAsia="Times New Roman"/>
                <w:sz w:val="18"/>
                <w:szCs w:val="18"/>
              </w:rPr>
              <w:t>и</w:t>
            </w:r>
            <w:r w:rsidRPr="0075248E">
              <w:rPr>
                <w:rFonts w:eastAsia="Times New Roman"/>
                <w:sz w:val="18"/>
                <w:szCs w:val="18"/>
              </w:rPr>
              <w:t>цах и дорогах [4], м</w:t>
            </w:r>
          </w:p>
        </w:tc>
        <w:tc>
          <w:tcPr>
            <w:tcW w:w="6611" w:type="dxa"/>
            <w:gridSpan w:val="9"/>
            <w:tcBorders>
              <w:top w:val="single" w:sz="4" w:space="0" w:color="auto"/>
              <w:left w:val="nil"/>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дороги скоростного движения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непрерывного движения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0,75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общегородского и районного значения регулируемого дв</w:t>
            </w:r>
            <w:r w:rsidRPr="0075248E">
              <w:rPr>
                <w:rFonts w:eastAsia="Times New Roman"/>
                <w:sz w:val="18"/>
                <w:szCs w:val="18"/>
              </w:rPr>
              <w:t>и</w:t>
            </w:r>
            <w:r w:rsidRPr="0075248E">
              <w:rPr>
                <w:rFonts w:eastAsia="Times New Roman"/>
                <w:sz w:val="18"/>
                <w:szCs w:val="18"/>
              </w:rPr>
              <w:t>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Радиус закругления проезжей ч</w:t>
            </w:r>
            <w:r w:rsidRPr="0075248E">
              <w:rPr>
                <w:rFonts w:eastAsia="Times New Roman"/>
                <w:sz w:val="18"/>
                <w:szCs w:val="18"/>
              </w:rPr>
              <w:t>а</w:t>
            </w:r>
            <w:r w:rsidRPr="0075248E">
              <w:rPr>
                <w:rFonts w:eastAsia="Times New Roman"/>
                <w:sz w:val="18"/>
                <w:szCs w:val="18"/>
              </w:rPr>
              <w:t>сти улиц и дорог, м</w:t>
            </w:r>
          </w:p>
        </w:tc>
        <w:tc>
          <w:tcPr>
            <w:tcW w:w="227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новом строительстве</w:t>
            </w: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и дороги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местного значения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условиях реконструкции</w:t>
            </w: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и дороги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местного значения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1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боковых проездов, м</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движении транспорта и без устройства специальных полос для стоянки авт</w:t>
            </w:r>
            <w:r w:rsidRPr="0075248E">
              <w:rPr>
                <w:rFonts w:eastAsia="Times New Roman"/>
                <w:sz w:val="18"/>
                <w:szCs w:val="18"/>
              </w:rPr>
              <w:t>о</w:t>
            </w:r>
            <w:r w:rsidRPr="0075248E">
              <w:rPr>
                <w:rFonts w:eastAsia="Times New Roman"/>
                <w:sz w:val="18"/>
                <w:szCs w:val="18"/>
              </w:rPr>
              <w:t>мобилей</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7</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56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движении транспорта и организации по местному проезду движения общ</w:t>
            </w:r>
            <w:r w:rsidRPr="0075248E">
              <w:rPr>
                <w:rFonts w:eastAsia="Times New Roman"/>
                <w:sz w:val="18"/>
                <w:szCs w:val="18"/>
              </w:rPr>
              <w:t>е</w:t>
            </w:r>
            <w:r w:rsidRPr="0075248E">
              <w:rPr>
                <w:rFonts w:eastAsia="Times New Roman"/>
                <w:sz w:val="18"/>
                <w:szCs w:val="18"/>
              </w:rPr>
              <w:t>ственного пассажирского транспорта в одном направлении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56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движении транспорта и организации по местному проезду движения общ</w:t>
            </w:r>
            <w:r w:rsidRPr="0075248E">
              <w:rPr>
                <w:rFonts w:eastAsia="Times New Roman"/>
                <w:sz w:val="18"/>
                <w:szCs w:val="18"/>
              </w:rPr>
              <w:t>е</w:t>
            </w:r>
            <w:r w:rsidRPr="0075248E">
              <w:rPr>
                <w:rFonts w:eastAsia="Times New Roman"/>
                <w:sz w:val="18"/>
                <w:szCs w:val="18"/>
              </w:rPr>
              <w:t>ственного пассажирского транспорта в двух направлениях</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Расстояние до примыканий пеш</w:t>
            </w:r>
            <w:r w:rsidRPr="0075248E">
              <w:rPr>
                <w:rFonts w:eastAsia="Times New Roman"/>
                <w:sz w:val="18"/>
                <w:szCs w:val="18"/>
              </w:rPr>
              <w:t>е</w:t>
            </w:r>
            <w:r w:rsidRPr="0075248E">
              <w:rPr>
                <w:rFonts w:eastAsia="Times New Roman"/>
                <w:sz w:val="18"/>
                <w:szCs w:val="18"/>
              </w:rPr>
              <w:t>ходно-транспортных улиц, улиц и дорог местного значения, прое</w:t>
            </w:r>
            <w:r w:rsidRPr="0075248E">
              <w:rPr>
                <w:rFonts w:eastAsia="Times New Roman"/>
                <w:sz w:val="18"/>
                <w:szCs w:val="18"/>
              </w:rPr>
              <w:t>з</w:t>
            </w:r>
            <w:r w:rsidRPr="0075248E">
              <w:rPr>
                <w:rFonts w:eastAsia="Times New Roman"/>
                <w:sz w:val="18"/>
                <w:szCs w:val="18"/>
              </w:rPr>
              <w:t>дов к другим магистральным ул</w:t>
            </w:r>
            <w:r w:rsidRPr="0075248E">
              <w:rPr>
                <w:rFonts w:eastAsia="Times New Roman"/>
                <w:sz w:val="18"/>
                <w:szCs w:val="18"/>
              </w:rPr>
              <w:t>и</w:t>
            </w:r>
            <w:r w:rsidRPr="0075248E">
              <w:rPr>
                <w:rFonts w:eastAsia="Times New Roman"/>
                <w:sz w:val="18"/>
                <w:szCs w:val="18"/>
              </w:rPr>
              <w:t>цам и дорогам регулируемого движения, м</w:t>
            </w:r>
          </w:p>
        </w:tc>
        <w:tc>
          <w:tcPr>
            <w:tcW w:w="8518" w:type="dxa"/>
            <w:gridSpan w:val="13"/>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50 от конца кривой радиуса закругления на ближайшем пересечении и не менее 150 друг от друга</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Расстояние от края основной пр</w:t>
            </w:r>
            <w:r w:rsidRPr="0075248E">
              <w:rPr>
                <w:rFonts w:eastAsia="Times New Roman"/>
                <w:sz w:val="18"/>
                <w:szCs w:val="18"/>
              </w:rPr>
              <w:t>о</w:t>
            </w:r>
            <w:r w:rsidRPr="0075248E">
              <w:rPr>
                <w:rFonts w:eastAsia="Times New Roman"/>
                <w:sz w:val="18"/>
                <w:szCs w:val="18"/>
              </w:rPr>
              <w:t>езжей части магистральных дорог до линии регулирования жилой застройки, м</w:t>
            </w:r>
          </w:p>
        </w:tc>
        <w:tc>
          <w:tcPr>
            <w:tcW w:w="8518" w:type="dxa"/>
            <w:gridSpan w:val="13"/>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50, при условии применения шумозащитных устройств – не менее 25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Расстояния от края основной пр</w:t>
            </w:r>
            <w:r w:rsidRPr="0075248E">
              <w:rPr>
                <w:rFonts w:eastAsia="Times New Roman"/>
                <w:sz w:val="18"/>
                <w:szCs w:val="18"/>
              </w:rPr>
              <w:t>о</w:t>
            </w:r>
            <w:r w:rsidRPr="0075248E">
              <w:rPr>
                <w:rFonts w:eastAsia="Times New Roman"/>
                <w:sz w:val="18"/>
                <w:szCs w:val="18"/>
              </w:rPr>
              <w:t>езжей части магистральных дорог до объектов культурного наследия и их территорий, м</w:t>
            </w:r>
          </w:p>
        </w:tc>
        <w:tc>
          <w:tcPr>
            <w:tcW w:w="8518" w:type="dxa"/>
            <w:gridSpan w:val="13"/>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условиях сложного рельефа – не менее 100, на плоском рельефе – 50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76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Расстояние от края основной пр</w:t>
            </w:r>
            <w:r w:rsidRPr="0075248E">
              <w:rPr>
                <w:rFonts w:eastAsia="Times New Roman"/>
                <w:sz w:val="18"/>
                <w:szCs w:val="18"/>
              </w:rPr>
              <w:t>о</w:t>
            </w:r>
            <w:r w:rsidRPr="0075248E">
              <w:rPr>
                <w:rFonts w:eastAsia="Times New Roman"/>
                <w:sz w:val="18"/>
                <w:szCs w:val="18"/>
              </w:rPr>
              <w:t>езжей части улиц, местных или боковых проездов до линии з</w:t>
            </w:r>
            <w:r w:rsidRPr="0075248E">
              <w:rPr>
                <w:rFonts w:eastAsia="Times New Roman"/>
                <w:sz w:val="18"/>
                <w:szCs w:val="18"/>
              </w:rPr>
              <w:t>а</w:t>
            </w:r>
            <w:r w:rsidRPr="0075248E">
              <w:rPr>
                <w:rFonts w:eastAsia="Times New Roman"/>
                <w:sz w:val="18"/>
                <w:szCs w:val="18"/>
              </w:rPr>
              <w:t>стройки, м</w:t>
            </w:r>
          </w:p>
        </w:tc>
        <w:tc>
          <w:tcPr>
            <w:tcW w:w="8518" w:type="dxa"/>
            <w:gridSpan w:val="13"/>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Расстояние до въездов и выездов на территории кварталов и микр</w:t>
            </w:r>
            <w:r w:rsidRPr="0075248E">
              <w:rPr>
                <w:rFonts w:eastAsia="Times New Roman"/>
                <w:sz w:val="18"/>
                <w:szCs w:val="18"/>
              </w:rPr>
              <w:t>о</w:t>
            </w:r>
            <w:r w:rsidRPr="0075248E">
              <w:rPr>
                <w:rFonts w:eastAsia="Times New Roman"/>
                <w:sz w:val="18"/>
                <w:szCs w:val="18"/>
              </w:rPr>
              <w:t>районов, иных прилегающих те</w:t>
            </w:r>
            <w:r w:rsidRPr="0075248E">
              <w:rPr>
                <w:rFonts w:eastAsia="Times New Roman"/>
                <w:sz w:val="18"/>
                <w:szCs w:val="18"/>
              </w:rPr>
              <w:t>р</w:t>
            </w:r>
            <w:r w:rsidRPr="0075248E">
              <w:rPr>
                <w:rFonts w:eastAsia="Times New Roman"/>
                <w:sz w:val="18"/>
                <w:szCs w:val="18"/>
              </w:rPr>
              <w:t>риторий, м</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 границы пересечений улиц, дорог и проездов местного значения (от стоп-линии)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35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 остановочного пункта общественного транспорта при отсутствии островка бе</w:t>
            </w:r>
            <w:r w:rsidRPr="0075248E">
              <w:rPr>
                <w:rFonts w:eastAsia="Times New Roman"/>
                <w:sz w:val="18"/>
                <w:szCs w:val="18"/>
              </w:rPr>
              <w:t>з</w:t>
            </w:r>
            <w:r w:rsidRPr="0075248E">
              <w:rPr>
                <w:rFonts w:eastAsia="Times New Roman"/>
                <w:sz w:val="18"/>
                <w:szCs w:val="18"/>
              </w:rPr>
              <w:t>опасности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30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82"/>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 остановочного пункта общественного транспорта при поднятом над уровнем проезжей части островком безопасности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20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Максимальное расстояние между пешеходными переходами, м</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магистральных дорогах регулируемого движения в пределах застроенной те</w:t>
            </w:r>
            <w:r w:rsidRPr="0075248E">
              <w:rPr>
                <w:rFonts w:eastAsia="Times New Roman"/>
                <w:sz w:val="18"/>
                <w:szCs w:val="18"/>
              </w:rPr>
              <w:t>р</w:t>
            </w:r>
            <w:r w:rsidRPr="0075248E">
              <w:rPr>
                <w:rFonts w:eastAsia="Times New Roman"/>
                <w:sz w:val="18"/>
                <w:szCs w:val="18"/>
              </w:rPr>
              <w:t>ритории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300 м в одном уровне</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16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магистральных дорогах скоростного движения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800 м в двух уровнях</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2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магистральных дорогах непрерывного движения</w:t>
            </w:r>
          </w:p>
        </w:tc>
        <w:tc>
          <w:tcPr>
            <w:tcW w:w="1907" w:type="dxa"/>
            <w:gridSpan w:val="4"/>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400 м в двух уровнях</w:t>
            </w:r>
          </w:p>
        </w:tc>
        <w:tc>
          <w:tcPr>
            <w:tcW w:w="2391" w:type="dxa"/>
            <w:gridSpan w:val="2"/>
            <w:tcBorders>
              <w:top w:val="nil"/>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108"/>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15"/>
            <w:tcBorders>
              <w:top w:val="single" w:sz="4" w:space="0" w:color="auto"/>
              <w:left w:val="nil"/>
              <w:bottom w:val="single" w:sz="4" w:space="0" w:color="auto"/>
              <w:right w:val="single" w:sz="8" w:space="0" w:color="000000"/>
            </w:tcBorders>
            <w:shd w:val="clear" w:color="auto" w:fill="auto"/>
            <w:hideMark/>
          </w:tcPr>
          <w:p w:rsidR="00813ECA" w:rsidRPr="0075248E" w:rsidRDefault="00813ECA" w:rsidP="001E10F4">
            <w:pPr>
              <w:ind w:firstLine="0"/>
              <w:rPr>
                <w:rFonts w:eastAsia="Times New Roman"/>
                <w:sz w:val="18"/>
                <w:szCs w:val="18"/>
              </w:rPr>
            </w:pPr>
            <w:r w:rsidRPr="0075248E">
              <w:rPr>
                <w:rFonts w:eastAsia="Times New Roman"/>
                <w:sz w:val="18"/>
                <w:szCs w:val="18"/>
              </w:rPr>
              <w:t>1. В условиях реконструкции, а также для улиц районного значения допускается устройство магистралей или их участков, предназначе</w:t>
            </w:r>
            <w:r w:rsidRPr="0075248E">
              <w:rPr>
                <w:rFonts w:eastAsia="Times New Roman"/>
                <w:sz w:val="18"/>
                <w:szCs w:val="18"/>
              </w:rPr>
              <w:t>н</w:t>
            </w:r>
            <w:r w:rsidRPr="0075248E">
              <w:rPr>
                <w:rFonts w:eastAsia="Times New Roman"/>
                <w:sz w:val="18"/>
                <w:szCs w:val="18"/>
              </w:rPr>
              <w:t>ных только для пропуска средств общественного транспорта с организацией автобусно-пешеходного движения</w:t>
            </w:r>
            <w:r w:rsidR="00425169" w:rsidRPr="0075248E">
              <w:rPr>
                <w:rFonts w:eastAsia="Times New Roman"/>
                <w:sz w:val="18"/>
                <w:szCs w:val="18"/>
              </w:rPr>
              <w:t>.</w:t>
            </w:r>
            <w:r w:rsidRPr="0075248E">
              <w:rPr>
                <w:rFonts w:eastAsia="Times New Roman"/>
                <w:sz w:val="18"/>
                <w:szCs w:val="18"/>
              </w:rPr>
              <w:t xml:space="preserve">                                              </w:t>
            </w:r>
          </w:p>
          <w:p w:rsidR="00813ECA" w:rsidRPr="0075248E" w:rsidRDefault="00813ECA" w:rsidP="001E10F4">
            <w:pPr>
              <w:ind w:firstLine="0"/>
              <w:rPr>
                <w:rFonts w:eastAsia="Times New Roman"/>
                <w:sz w:val="18"/>
                <w:szCs w:val="18"/>
              </w:rPr>
            </w:pPr>
            <w:r w:rsidRPr="0075248E">
              <w:rPr>
                <w:rFonts w:eastAsia="Times New Roman"/>
                <w:sz w:val="18"/>
                <w:szCs w:val="18"/>
              </w:rPr>
              <w:t>2. Вдоль проездов допускается устраивать места для временного складирования снега, счищаемого с проездов, в виде полос с твердым покрытием шириной не менее 0,5 м</w:t>
            </w:r>
            <w:r w:rsidR="00425169" w:rsidRPr="0075248E">
              <w:rPr>
                <w:rFonts w:eastAsia="Times New Roman"/>
                <w:sz w:val="18"/>
                <w:szCs w:val="18"/>
              </w:rPr>
              <w:t>.</w:t>
            </w:r>
            <w:r w:rsidRPr="0075248E">
              <w:rPr>
                <w:rFonts w:eastAsia="Times New Roman"/>
                <w:sz w:val="18"/>
                <w:szCs w:val="18"/>
              </w:rPr>
              <w:t xml:space="preserve">                                 </w:t>
            </w:r>
          </w:p>
          <w:p w:rsidR="00813ECA" w:rsidRPr="0075248E" w:rsidRDefault="00813ECA" w:rsidP="001E10F4">
            <w:pPr>
              <w:ind w:firstLine="0"/>
              <w:rPr>
                <w:rFonts w:eastAsia="Times New Roman"/>
                <w:sz w:val="18"/>
                <w:szCs w:val="18"/>
              </w:rPr>
            </w:pPr>
            <w:r w:rsidRPr="0075248E">
              <w:rPr>
                <w:rFonts w:eastAsia="Times New Roman"/>
                <w:sz w:val="18"/>
                <w:szCs w:val="18"/>
              </w:rPr>
              <w:t>3. На однополосных проездах следует предусматривать разъездные площадки шириной не менее 6 м и длиной не менее 15 м</w:t>
            </w:r>
            <w:r w:rsidR="00425169" w:rsidRPr="0075248E">
              <w:rPr>
                <w:rFonts w:eastAsia="Times New Roman"/>
                <w:sz w:val="18"/>
                <w:szCs w:val="18"/>
              </w:rPr>
              <w:t xml:space="preserve"> </w:t>
            </w:r>
            <w:r w:rsidRPr="0075248E">
              <w:rPr>
                <w:rFonts w:eastAsia="Times New Roman"/>
                <w:sz w:val="18"/>
                <w:szCs w:val="18"/>
              </w:rPr>
              <w:t>на рассто</w:t>
            </w:r>
            <w:r w:rsidRPr="0075248E">
              <w:rPr>
                <w:rFonts w:eastAsia="Times New Roman"/>
                <w:sz w:val="18"/>
                <w:szCs w:val="18"/>
              </w:rPr>
              <w:t>я</w:t>
            </w:r>
            <w:r w:rsidRPr="0075248E">
              <w:rPr>
                <w:rFonts w:eastAsia="Times New Roman"/>
                <w:sz w:val="18"/>
                <w:szCs w:val="18"/>
              </w:rPr>
              <w:t>нии не более 75 м между ними, на территории малоэтажной жилой застройки расстояние между разъездными площадками следует пр</w:t>
            </w:r>
            <w:r w:rsidRPr="0075248E">
              <w:rPr>
                <w:rFonts w:eastAsia="Times New Roman"/>
                <w:sz w:val="18"/>
                <w:szCs w:val="18"/>
              </w:rPr>
              <w:t>и</w:t>
            </w:r>
            <w:r w:rsidRPr="0075248E">
              <w:rPr>
                <w:rFonts w:eastAsia="Times New Roman"/>
                <w:sz w:val="18"/>
                <w:szCs w:val="18"/>
              </w:rPr>
              <w:t>нимать не более 200 м; в пределах фасадов зданий, имеющих входы, проезды следует принимать шириной 5,5 м</w:t>
            </w:r>
            <w:r w:rsidR="00425169" w:rsidRPr="0075248E">
              <w:rPr>
                <w:rFonts w:eastAsia="Times New Roman"/>
                <w:sz w:val="18"/>
                <w:szCs w:val="18"/>
              </w:rPr>
              <w:t>.</w:t>
            </w:r>
            <w:r w:rsidRPr="0075248E">
              <w:rPr>
                <w:rFonts w:eastAsia="Times New Roman"/>
                <w:sz w:val="18"/>
                <w:szCs w:val="18"/>
              </w:rPr>
              <w:t xml:space="preserve">       </w:t>
            </w:r>
          </w:p>
          <w:p w:rsidR="001E10F4" w:rsidRPr="0075248E" w:rsidRDefault="00813ECA" w:rsidP="001E10F4">
            <w:pPr>
              <w:ind w:firstLine="0"/>
              <w:rPr>
                <w:rFonts w:eastAsia="Times New Roman"/>
                <w:sz w:val="18"/>
                <w:szCs w:val="18"/>
              </w:rPr>
            </w:pPr>
            <w:r w:rsidRPr="0075248E">
              <w:rPr>
                <w:rFonts w:eastAsia="Times New Roman"/>
                <w:sz w:val="18"/>
                <w:szCs w:val="18"/>
              </w:rPr>
              <w:t>4. В стесненных условиях и при реконструкции краевые полосы допускается устраивать только на дорогах скоростного и магистральных улицах непрерывного движения шириной соответственно 0,75 м и 0,5 м</w:t>
            </w:r>
            <w:r w:rsidR="00425169" w:rsidRPr="0075248E">
              <w:rPr>
                <w:rFonts w:eastAsia="Times New Roman"/>
                <w:sz w:val="18"/>
                <w:szCs w:val="18"/>
              </w:rPr>
              <w:t>.</w:t>
            </w:r>
            <w:r w:rsidRPr="0075248E">
              <w:rPr>
                <w:rFonts w:eastAsia="Times New Roman"/>
                <w:sz w:val="18"/>
                <w:szCs w:val="18"/>
              </w:rPr>
              <w:t xml:space="preserve"> </w:t>
            </w:r>
          </w:p>
          <w:p w:rsidR="00813ECA" w:rsidRPr="0075248E" w:rsidRDefault="00813ECA" w:rsidP="001E10F4">
            <w:pPr>
              <w:ind w:firstLine="0"/>
              <w:rPr>
                <w:rFonts w:eastAsia="Times New Roman"/>
                <w:sz w:val="18"/>
                <w:szCs w:val="18"/>
              </w:rPr>
            </w:pPr>
            <w:r w:rsidRPr="0075248E">
              <w:rPr>
                <w:rFonts w:eastAsia="Times New Roman"/>
                <w:sz w:val="18"/>
                <w:szCs w:val="18"/>
              </w:rPr>
              <w:t>5. Тупиковые проезды следует принимать протяженностью не более 150 м</w:t>
            </w:r>
            <w:r w:rsidR="00425169" w:rsidRPr="0075248E">
              <w:rPr>
                <w:rFonts w:eastAsia="Times New Roman"/>
                <w:sz w:val="18"/>
                <w:szCs w:val="18"/>
              </w:rPr>
              <w:t>.</w:t>
            </w:r>
            <w:r w:rsidRPr="0075248E">
              <w:rPr>
                <w:rFonts w:eastAsia="Times New Roman"/>
                <w:sz w:val="18"/>
                <w:szCs w:val="18"/>
              </w:rPr>
              <w:t xml:space="preserve">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r w:rsidR="00425169" w:rsidRPr="0075248E">
              <w:rPr>
                <w:rFonts w:eastAsia="Times New Roman"/>
                <w:sz w:val="18"/>
                <w:szCs w:val="18"/>
              </w:rPr>
              <w:t xml:space="preserve">. </w:t>
            </w:r>
            <w:r w:rsidRPr="0075248E">
              <w:rPr>
                <w:rFonts w:eastAsia="Times New Roman"/>
                <w:sz w:val="18"/>
                <w:szCs w:val="18"/>
              </w:rPr>
              <w:t>Количество въездов в квартал (микрорайон) жилой застройки должно быть не менее двух. К каждому участку жилой з</w:t>
            </w:r>
            <w:r w:rsidRPr="0075248E">
              <w:rPr>
                <w:rFonts w:eastAsia="Times New Roman"/>
                <w:sz w:val="18"/>
                <w:szCs w:val="18"/>
              </w:rPr>
              <w:t>а</w:t>
            </w:r>
            <w:r w:rsidRPr="0075248E">
              <w:rPr>
                <w:rFonts w:eastAsia="Times New Roman"/>
                <w:sz w:val="18"/>
                <w:szCs w:val="18"/>
              </w:rPr>
              <w:t>стройки необходимо предусмотреть проезд.</w:t>
            </w:r>
            <w:r w:rsidR="00425169" w:rsidRPr="0075248E">
              <w:rPr>
                <w:rFonts w:eastAsia="Times New Roman"/>
                <w:sz w:val="18"/>
                <w:szCs w:val="18"/>
              </w:rPr>
              <w:t xml:space="preserve"> </w:t>
            </w:r>
            <w:r w:rsidRPr="0075248E">
              <w:rPr>
                <w:rFonts w:eastAsia="Times New Roman"/>
                <w:sz w:val="18"/>
                <w:szCs w:val="18"/>
              </w:rPr>
              <w:t>В кварталах (микрорайонах) жилых зон не допускается устройство транзитных проездов ч</w:t>
            </w:r>
            <w:r w:rsidRPr="0075248E">
              <w:rPr>
                <w:rFonts w:eastAsia="Times New Roman"/>
                <w:sz w:val="18"/>
                <w:szCs w:val="18"/>
              </w:rPr>
              <w:t>е</w:t>
            </w:r>
            <w:r w:rsidRPr="0075248E">
              <w:rPr>
                <w:rFonts w:eastAsia="Times New Roman"/>
                <w:sz w:val="18"/>
                <w:szCs w:val="18"/>
              </w:rPr>
              <w:t>рез территорию группы жилых домов, объединенных общим пространством (двором).</w:t>
            </w:r>
          </w:p>
        </w:tc>
      </w:tr>
      <w:tr w:rsidR="0075248E" w:rsidRPr="0075248E" w:rsidTr="008A2035">
        <w:trPr>
          <w:trHeight w:val="499"/>
          <w:tblHeader/>
        </w:trPr>
        <w:tc>
          <w:tcPr>
            <w:tcW w:w="1200" w:type="dxa"/>
            <w:vMerge w:val="restart"/>
            <w:tcBorders>
              <w:top w:val="nil"/>
              <w:left w:val="single" w:sz="8" w:space="0" w:color="auto"/>
              <w:bottom w:val="nil"/>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Категории и параметры улично-дорожной сети в массивах ИЖС</w:t>
            </w: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улицы [1], м</w:t>
            </w: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разделительной пол</w:t>
            </w:r>
            <w:r w:rsidRPr="0075248E">
              <w:rPr>
                <w:rFonts w:eastAsia="Times New Roman"/>
                <w:sz w:val="18"/>
                <w:szCs w:val="18"/>
              </w:rPr>
              <w:t>о</w:t>
            </w:r>
            <w:r w:rsidRPr="0075248E">
              <w:rPr>
                <w:rFonts w:eastAsia="Times New Roman"/>
                <w:sz w:val="18"/>
                <w:szCs w:val="18"/>
              </w:rPr>
              <w:t xml:space="preserve">сой </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80-240</w:t>
            </w:r>
          </w:p>
        </w:tc>
        <w:tc>
          <w:tcPr>
            <w:tcW w:w="2753" w:type="dxa"/>
            <w:gridSpan w:val="3"/>
            <w:tcBorders>
              <w:top w:val="nil"/>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без разделительной полосы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80-240</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w:t>
            </w:r>
            <w:r w:rsidRPr="0075248E">
              <w:rPr>
                <w:rFonts w:eastAsia="Times New Roman"/>
                <w:sz w:val="18"/>
                <w:szCs w:val="18"/>
              </w:rPr>
              <w:t>т</w:t>
            </w:r>
            <w:r w:rsidRPr="0075248E">
              <w:rPr>
                <w:rFonts w:eastAsia="Times New Roman"/>
                <w:sz w:val="18"/>
                <w:szCs w:val="18"/>
              </w:rPr>
              <w:t>но-пешеходная (тип улицы 2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одной проезжей ч</w:t>
            </w:r>
            <w:r w:rsidRPr="0075248E">
              <w:rPr>
                <w:rFonts w:eastAsia="Times New Roman"/>
                <w:sz w:val="18"/>
                <w:szCs w:val="18"/>
              </w:rPr>
              <w:t>а</w:t>
            </w:r>
            <w:r w:rsidRPr="0075248E">
              <w:rPr>
                <w:rFonts w:eastAsia="Times New Roman"/>
                <w:sz w:val="18"/>
                <w:szCs w:val="18"/>
              </w:rPr>
              <w:t>стью</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33-40</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тремя проезжими частями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42-56</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567"/>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пешеходно-транспортная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38-50</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27</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26</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18-20</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нет сетей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12-18</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полосы движения [1], м</w:t>
            </w: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3,75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пешеходно-транспортная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3,5-4,5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3,5-4,5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Число полос движения [1], м</w:t>
            </w: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пешеходно-транспортная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пешеходной части тр</w:t>
            </w:r>
            <w:r w:rsidRPr="0075248E">
              <w:rPr>
                <w:rFonts w:eastAsia="Times New Roman"/>
                <w:sz w:val="18"/>
                <w:szCs w:val="18"/>
              </w:rPr>
              <w:t>о</w:t>
            </w:r>
            <w:r w:rsidRPr="0075248E">
              <w:rPr>
                <w:rFonts w:eastAsia="Times New Roman"/>
                <w:sz w:val="18"/>
                <w:szCs w:val="18"/>
              </w:rPr>
              <w:t>туара [1], м</w:t>
            </w: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пешеходно-транспортная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велосипедной дорожки [1], м</w:t>
            </w: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разделительной пол</w:t>
            </w:r>
            <w:r w:rsidRPr="0075248E">
              <w:rPr>
                <w:rFonts w:eastAsia="Times New Roman"/>
                <w:sz w:val="18"/>
                <w:szCs w:val="18"/>
              </w:rPr>
              <w:t>о</w:t>
            </w:r>
            <w:r w:rsidRPr="0075248E">
              <w:rPr>
                <w:rFonts w:eastAsia="Times New Roman"/>
                <w:sz w:val="18"/>
                <w:szCs w:val="18"/>
              </w:rPr>
              <w:t xml:space="preserve">сой </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без разделительной полосы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w:t>
            </w:r>
            <w:r w:rsidRPr="0075248E">
              <w:rPr>
                <w:rFonts w:eastAsia="Times New Roman"/>
                <w:sz w:val="18"/>
                <w:szCs w:val="18"/>
              </w:rPr>
              <w:t>т</w:t>
            </w:r>
            <w:r w:rsidRPr="0075248E">
              <w:rPr>
                <w:rFonts w:eastAsia="Times New Roman"/>
                <w:sz w:val="18"/>
                <w:szCs w:val="18"/>
              </w:rPr>
              <w:t>но-пешеходная (тип улицы 2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одной проезжей ч</w:t>
            </w:r>
            <w:r w:rsidRPr="0075248E">
              <w:rPr>
                <w:rFonts w:eastAsia="Times New Roman"/>
                <w:sz w:val="18"/>
                <w:szCs w:val="18"/>
              </w:rPr>
              <w:t>а</w:t>
            </w:r>
            <w:r w:rsidRPr="0075248E">
              <w:rPr>
                <w:rFonts w:eastAsia="Times New Roman"/>
                <w:sz w:val="18"/>
                <w:szCs w:val="18"/>
              </w:rPr>
              <w:t>стью</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тремя проезжими частями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пешеходно-транспортная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нет сетей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r w:rsidRPr="0075248E">
              <w:rPr>
                <w:rFonts w:eastAsia="Times New Roman"/>
                <w:sz w:val="18"/>
                <w:szCs w:val="18"/>
              </w:rPr>
              <w:t>Количество пешеходных дорожек, шт</w:t>
            </w:r>
          </w:p>
        </w:tc>
        <w:tc>
          <w:tcPr>
            <w:tcW w:w="6611" w:type="dxa"/>
            <w:gridSpan w:val="9"/>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пешеходно-транспортная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r w:rsidRPr="0075248E">
              <w:rPr>
                <w:rFonts w:eastAsia="Times New Roman"/>
                <w:sz w:val="18"/>
                <w:szCs w:val="18"/>
              </w:rPr>
              <w:t>Количество велосипедных дор</w:t>
            </w:r>
            <w:r w:rsidRPr="0075248E">
              <w:rPr>
                <w:rFonts w:eastAsia="Times New Roman"/>
                <w:sz w:val="18"/>
                <w:szCs w:val="18"/>
              </w:rPr>
              <w:t>о</w:t>
            </w:r>
            <w:r w:rsidRPr="0075248E">
              <w:rPr>
                <w:rFonts w:eastAsia="Times New Roman"/>
                <w:sz w:val="18"/>
                <w:szCs w:val="18"/>
              </w:rPr>
              <w:t>жек, шт</w:t>
            </w:r>
          </w:p>
        </w:tc>
        <w:tc>
          <w:tcPr>
            <w:tcW w:w="6611" w:type="dxa"/>
            <w:gridSpan w:val="9"/>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пешеходно-транспортная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1</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bottom w:val="nil"/>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озеленения [1], м</w:t>
            </w: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разделительной пол</w:t>
            </w:r>
            <w:r w:rsidRPr="0075248E">
              <w:rPr>
                <w:rFonts w:eastAsia="Times New Roman"/>
                <w:sz w:val="18"/>
                <w:szCs w:val="18"/>
              </w:rPr>
              <w:t>о</w:t>
            </w:r>
            <w:r w:rsidRPr="0075248E">
              <w:rPr>
                <w:rFonts w:eastAsia="Times New Roman"/>
                <w:sz w:val="18"/>
                <w:szCs w:val="18"/>
              </w:rPr>
              <w:t xml:space="preserve">сой </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17-97</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без разделительной полосы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18-98</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w:t>
            </w:r>
            <w:r w:rsidRPr="0075248E">
              <w:rPr>
                <w:rFonts w:eastAsia="Times New Roman"/>
                <w:sz w:val="18"/>
                <w:szCs w:val="18"/>
              </w:rPr>
              <w:t>т</w:t>
            </w:r>
            <w:r w:rsidRPr="0075248E">
              <w:rPr>
                <w:rFonts w:eastAsia="Times New Roman"/>
                <w:sz w:val="18"/>
                <w:szCs w:val="18"/>
              </w:rPr>
              <w:t>но-пешеходная (тип улицы 2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одной проезжей ч</w:t>
            </w:r>
            <w:r w:rsidRPr="0075248E">
              <w:rPr>
                <w:rFonts w:eastAsia="Times New Roman"/>
                <w:sz w:val="18"/>
                <w:szCs w:val="18"/>
              </w:rPr>
              <w:t>а</w:t>
            </w:r>
            <w:r w:rsidRPr="0075248E">
              <w:rPr>
                <w:rFonts w:eastAsia="Times New Roman"/>
                <w:sz w:val="18"/>
                <w:szCs w:val="18"/>
              </w:rPr>
              <w:t>стью</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5,5-12,5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тремя проезжими частями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3,5-11,5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пешеходно-транспортная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8-16</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5-8</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5-8</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5,25-6,25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нет сетей</w:t>
            </w:r>
          </w:p>
        </w:tc>
        <w:tc>
          <w:tcPr>
            <w:tcW w:w="1545" w:type="dxa"/>
            <w:gridSpan w:val="3"/>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5,25-6,25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660"/>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Места кратковременного отдыха пешеходов, с местом для инвали</w:t>
            </w:r>
            <w:r w:rsidRPr="0075248E">
              <w:rPr>
                <w:rFonts w:eastAsia="Times New Roman"/>
                <w:sz w:val="18"/>
                <w:szCs w:val="18"/>
              </w:rPr>
              <w:t>д</w:t>
            </w:r>
            <w:r w:rsidRPr="0075248E">
              <w:rPr>
                <w:rFonts w:eastAsia="Times New Roman"/>
                <w:sz w:val="18"/>
                <w:szCs w:val="18"/>
              </w:rPr>
              <w:t>ного кресла</w:t>
            </w: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расстояние между местами отдыха, м</w:t>
            </w:r>
          </w:p>
        </w:tc>
        <w:tc>
          <w:tcPr>
            <w:tcW w:w="1545"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150</w:t>
            </w:r>
          </w:p>
        </w:tc>
        <w:tc>
          <w:tcPr>
            <w:tcW w:w="2753" w:type="dxa"/>
            <w:gridSpan w:val="3"/>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w:t>
            </w:r>
          </w:p>
        </w:tc>
      </w:tr>
      <w:tr w:rsidR="0075248E" w:rsidRPr="0075248E" w:rsidTr="008A2035">
        <w:trPr>
          <w:trHeight w:val="268"/>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nil"/>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15"/>
            <w:tcBorders>
              <w:top w:val="single" w:sz="4" w:space="0" w:color="auto"/>
              <w:left w:val="nil"/>
              <w:bottom w:val="nil"/>
              <w:right w:val="single" w:sz="8" w:space="0" w:color="000000"/>
            </w:tcBorders>
            <w:shd w:val="clear" w:color="auto" w:fill="auto"/>
            <w:hideMark/>
          </w:tcPr>
          <w:p w:rsidR="00C15BE2" w:rsidRPr="0075248E" w:rsidRDefault="00813ECA" w:rsidP="007562AA">
            <w:pPr>
              <w:ind w:firstLine="0"/>
              <w:rPr>
                <w:rFonts w:eastAsia="Times New Roman"/>
                <w:sz w:val="18"/>
                <w:szCs w:val="18"/>
              </w:rPr>
            </w:pPr>
            <w:r w:rsidRPr="0075248E">
              <w:rPr>
                <w:rFonts w:eastAsia="Times New Roman"/>
                <w:sz w:val="18"/>
                <w:szCs w:val="18"/>
              </w:rPr>
              <w:t>1. Параметры приняты в соответствии со сводным стандартом благоустройства массивов ИЖС Белгородской области</w:t>
            </w:r>
            <w:r w:rsidR="00C15BE2" w:rsidRPr="0075248E">
              <w:rPr>
                <w:rFonts w:eastAsia="Times New Roman"/>
                <w:sz w:val="18"/>
                <w:szCs w:val="18"/>
              </w:rPr>
              <w:t>.</w:t>
            </w:r>
          </w:p>
          <w:p w:rsidR="00813ECA" w:rsidRPr="0075248E" w:rsidRDefault="00813ECA" w:rsidP="007562AA">
            <w:pPr>
              <w:ind w:firstLine="0"/>
              <w:rPr>
                <w:rFonts w:eastAsia="Times New Roman"/>
                <w:sz w:val="18"/>
                <w:szCs w:val="18"/>
              </w:rPr>
            </w:pPr>
            <w:r w:rsidRPr="0075248E">
              <w:rPr>
                <w:rFonts w:eastAsia="Times New Roman"/>
                <w:sz w:val="18"/>
                <w:szCs w:val="18"/>
              </w:rPr>
              <w:t>2.Озеленение прогулочной зоны рекомендуется выполнять с двух сторон с помощью линейной посадки деревьев с шагом</w:t>
            </w:r>
            <w:r w:rsidR="007562AA" w:rsidRPr="0075248E">
              <w:rPr>
                <w:rFonts w:eastAsia="Times New Roman"/>
                <w:sz w:val="18"/>
                <w:szCs w:val="18"/>
              </w:rPr>
              <w:t xml:space="preserve"> </w:t>
            </w:r>
            <w:r w:rsidRPr="0075248E">
              <w:rPr>
                <w:rFonts w:eastAsia="Times New Roman"/>
                <w:sz w:val="18"/>
                <w:szCs w:val="18"/>
              </w:rPr>
              <w:t>5 м.</w:t>
            </w:r>
          </w:p>
          <w:p w:rsidR="00813ECA" w:rsidRPr="0075248E" w:rsidRDefault="00813ECA" w:rsidP="007562AA">
            <w:pPr>
              <w:ind w:firstLine="0"/>
              <w:rPr>
                <w:rFonts w:eastAsia="Times New Roman"/>
                <w:sz w:val="18"/>
                <w:szCs w:val="18"/>
              </w:rPr>
            </w:pPr>
            <w:r w:rsidRPr="0075248E">
              <w:rPr>
                <w:rFonts w:eastAsia="Times New Roman"/>
                <w:sz w:val="18"/>
                <w:szCs w:val="18"/>
              </w:rPr>
              <w:t xml:space="preserve">3.Ширина Велосипедных переездов, обособленных от пешеходных переходов должна быть не меньше ширины велодорожки.                                                                                                                    </w:t>
            </w:r>
          </w:p>
          <w:p w:rsidR="007562AA" w:rsidRPr="0075248E" w:rsidRDefault="00813ECA" w:rsidP="007562AA">
            <w:pPr>
              <w:ind w:firstLine="0"/>
              <w:rPr>
                <w:rFonts w:eastAsia="Times New Roman"/>
                <w:sz w:val="18"/>
                <w:szCs w:val="18"/>
              </w:rPr>
            </w:pPr>
            <w:r w:rsidRPr="0075248E">
              <w:rPr>
                <w:rFonts w:eastAsia="Times New Roman"/>
                <w:sz w:val="18"/>
                <w:szCs w:val="18"/>
              </w:rPr>
              <w:t>4.Интервал между нерегулируемыми пешеходными переходами -100м.</w:t>
            </w:r>
          </w:p>
          <w:p w:rsidR="007562AA" w:rsidRPr="0075248E" w:rsidRDefault="00813ECA" w:rsidP="007562AA">
            <w:pPr>
              <w:ind w:firstLine="0"/>
              <w:rPr>
                <w:rFonts w:eastAsia="Times New Roman"/>
                <w:sz w:val="18"/>
                <w:szCs w:val="18"/>
              </w:rPr>
            </w:pPr>
            <w:r w:rsidRPr="0075248E">
              <w:rPr>
                <w:rFonts w:eastAsia="Times New Roman"/>
                <w:sz w:val="18"/>
                <w:szCs w:val="18"/>
              </w:rPr>
              <w:t>5.Декоративное озеленение в местах кратковременного отдыха выполнять с помощью живой изгороди, хвойных кустарников и многоле</w:t>
            </w:r>
            <w:r w:rsidRPr="0075248E">
              <w:rPr>
                <w:rFonts w:eastAsia="Times New Roman"/>
                <w:sz w:val="18"/>
                <w:szCs w:val="18"/>
              </w:rPr>
              <w:t>т</w:t>
            </w:r>
            <w:r w:rsidRPr="0075248E">
              <w:rPr>
                <w:rFonts w:eastAsia="Times New Roman"/>
                <w:sz w:val="18"/>
                <w:szCs w:val="18"/>
              </w:rPr>
              <w:t>них трав.</w:t>
            </w:r>
          </w:p>
          <w:p w:rsidR="007562AA" w:rsidRPr="0075248E" w:rsidRDefault="00813ECA" w:rsidP="007562AA">
            <w:pPr>
              <w:ind w:firstLine="0"/>
              <w:rPr>
                <w:rFonts w:eastAsia="Times New Roman"/>
                <w:sz w:val="18"/>
                <w:szCs w:val="18"/>
              </w:rPr>
            </w:pPr>
            <w:r w:rsidRPr="0075248E">
              <w:rPr>
                <w:rFonts w:eastAsia="Times New Roman"/>
                <w:sz w:val="18"/>
                <w:szCs w:val="18"/>
              </w:rPr>
              <w:t>6.Озелененеие биодренажных канав целесообразно выполнять с помощью вла</w:t>
            </w:r>
            <w:r w:rsidR="007562AA" w:rsidRPr="0075248E">
              <w:rPr>
                <w:rFonts w:eastAsia="Times New Roman"/>
                <w:sz w:val="18"/>
                <w:szCs w:val="18"/>
              </w:rPr>
              <w:t>голюбивых декоративных растений</w:t>
            </w:r>
          </w:p>
          <w:p w:rsidR="00E07B32" w:rsidRDefault="00813ECA" w:rsidP="007562AA">
            <w:pPr>
              <w:ind w:firstLine="0"/>
              <w:rPr>
                <w:rFonts w:eastAsia="Times New Roman"/>
                <w:sz w:val="18"/>
                <w:szCs w:val="18"/>
              </w:rPr>
            </w:pPr>
            <w:r w:rsidRPr="0075248E">
              <w:rPr>
                <w:rFonts w:eastAsia="Times New Roman"/>
                <w:sz w:val="18"/>
                <w:szCs w:val="18"/>
              </w:rPr>
              <w:t>7. Для повышения безопасности пешеходов рекомендуется выполнить уменьшение радиусов поворота. На округлениях, где тротуар</w:t>
            </w:r>
            <w:r w:rsidR="00E07B32">
              <w:rPr>
                <w:rFonts w:eastAsia="Times New Roman"/>
                <w:sz w:val="18"/>
                <w:szCs w:val="18"/>
              </w:rPr>
              <w:t xml:space="preserve"> </w:t>
            </w:r>
            <w:r w:rsidRPr="0075248E">
              <w:rPr>
                <w:rFonts w:eastAsia="Times New Roman"/>
                <w:sz w:val="18"/>
                <w:szCs w:val="18"/>
              </w:rPr>
              <w:t>и проезжая часть находятся в одном уровне, следует устанавливать ограничительные столбики.</w:t>
            </w:r>
          </w:p>
          <w:p w:rsidR="00813ECA" w:rsidRPr="0075248E" w:rsidRDefault="00813ECA" w:rsidP="007562AA">
            <w:pPr>
              <w:ind w:firstLine="0"/>
              <w:rPr>
                <w:rFonts w:eastAsia="Times New Roman"/>
                <w:sz w:val="18"/>
                <w:szCs w:val="18"/>
              </w:rPr>
            </w:pPr>
            <w:r w:rsidRPr="0075248E">
              <w:rPr>
                <w:rFonts w:eastAsia="Times New Roman"/>
                <w:sz w:val="18"/>
                <w:szCs w:val="18"/>
              </w:rPr>
              <w:t>8.Минимальная ширина пешеходной зоны тротуара 1.5 м.</w:t>
            </w:r>
          </w:p>
          <w:p w:rsidR="00813ECA" w:rsidRPr="0075248E" w:rsidRDefault="00813ECA" w:rsidP="007562AA">
            <w:pPr>
              <w:ind w:firstLine="0"/>
              <w:rPr>
                <w:rFonts w:eastAsia="Times New Roman"/>
                <w:sz w:val="18"/>
                <w:szCs w:val="18"/>
              </w:rPr>
            </w:pPr>
            <w:r w:rsidRPr="0075248E">
              <w:rPr>
                <w:rFonts w:eastAsia="Times New Roman"/>
                <w:sz w:val="18"/>
                <w:szCs w:val="18"/>
              </w:rPr>
              <w:t>9. На маршрутах движения общественного транспорта для того, чтобы движение автобусов не замедляло движение остального транспо</w:t>
            </w:r>
            <w:r w:rsidRPr="0075248E">
              <w:rPr>
                <w:rFonts w:eastAsia="Times New Roman"/>
                <w:sz w:val="18"/>
                <w:szCs w:val="18"/>
              </w:rPr>
              <w:t>р</w:t>
            </w:r>
            <w:r w:rsidRPr="0075248E">
              <w:rPr>
                <w:rFonts w:eastAsia="Times New Roman"/>
                <w:sz w:val="18"/>
                <w:szCs w:val="18"/>
              </w:rPr>
              <w:t>та, необходимо предусмотреть заездные карманы шириной 3.5</w:t>
            </w:r>
            <w:r w:rsidR="00C15BE2" w:rsidRPr="0075248E">
              <w:rPr>
                <w:rFonts w:eastAsia="Times New Roman"/>
                <w:sz w:val="18"/>
                <w:szCs w:val="18"/>
              </w:rPr>
              <w:t xml:space="preserve"> </w:t>
            </w:r>
            <w:r w:rsidRPr="0075248E">
              <w:rPr>
                <w:rFonts w:eastAsia="Times New Roman"/>
                <w:sz w:val="18"/>
                <w:szCs w:val="18"/>
              </w:rPr>
              <w:t>м. Длина остановочной площадки 20</w:t>
            </w:r>
            <w:r w:rsidR="00C15BE2" w:rsidRPr="0075248E">
              <w:rPr>
                <w:rFonts w:eastAsia="Times New Roman"/>
                <w:sz w:val="18"/>
                <w:szCs w:val="18"/>
              </w:rPr>
              <w:t xml:space="preserve"> </w:t>
            </w:r>
            <w:r w:rsidRPr="0075248E">
              <w:rPr>
                <w:rFonts w:eastAsia="Times New Roman"/>
                <w:sz w:val="18"/>
                <w:szCs w:val="18"/>
              </w:rPr>
              <w:t>м. Рекомендуемая длина участков въезда и выезда – 20</w:t>
            </w:r>
            <w:r w:rsidR="00C15BE2" w:rsidRPr="0075248E">
              <w:rPr>
                <w:rFonts w:eastAsia="Times New Roman"/>
                <w:sz w:val="18"/>
                <w:szCs w:val="18"/>
              </w:rPr>
              <w:t xml:space="preserve"> </w:t>
            </w:r>
            <w:r w:rsidRPr="0075248E">
              <w:rPr>
                <w:rFonts w:eastAsia="Times New Roman"/>
                <w:sz w:val="18"/>
                <w:szCs w:val="18"/>
              </w:rPr>
              <w:t>м. Остановка общественного транспорта должна включать крытый павильон с выделенным местом для информации, урну, перильные ограждения по периметру площадки в случае перепадов рельефа. Остановочный павильон следует размещать на расст</w:t>
            </w:r>
            <w:r w:rsidRPr="0075248E">
              <w:rPr>
                <w:rFonts w:eastAsia="Times New Roman"/>
                <w:sz w:val="18"/>
                <w:szCs w:val="18"/>
              </w:rPr>
              <w:t>о</w:t>
            </w:r>
            <w:r w:rsidRPr="0075248E">
              <w:rPr>
                <w:rFonts w:eastAsia="Times New Roman"/>
                <w:sz w:val="18"/>
                <w:szCs w:val="18"/>
              </w:rPr>
              <w:t>янии не менее 2</w:t>
            </w:r>
            <w:r w:rsidR="00C15BE2" w:rsidRPr="0075248E">
              <w:rPr>
                <w:rFonts w:eastAsia="Times New Roman"/>
                <w:sz w:val="18"/>
                <w:szCs w:val="18"/>
              </w:rPr>
              <w:t xml:space="preserve"> </w:t>
            </w:r>
            <w:r w:rsidRPr="0075248E">
              <w:rPr>
                <w:rFonts w:eastAsia="Times New Roman"/>
                <w:sz w:val="18"/>
                <w:szCs w:val="18"/>
              </w:rPr>
              <w:t>м от края кармана.</w:t>
            </w:r>
          </w:p>
          <w:p w:rsidR="00813ECA" w:rsidRPr="0075248E" w:rsidRDefault="00813ECA" w:rsidP="007562AA">
            <w:pPr>
              <w:ind w:firstLine="0"/>
              <w:rPr>
                <w:rFonts w:eastAsia="Times New Roman"/>
                <w:sz w:val="18"/>
                <w:szCs w:val="18"/>
              </w:rPr>
            </w:pPr>
            <w:r w:rsidRPr="0075248E">
              <w:rPr>
                <w:rFonts w:eastAsia="Times New Roman"/>
                <w:sz w:val="18"/>
                <w:szCs w:val="18"/>
              </w:rPr>
              <w:t>10. В местах кратковременного отдыха необходимо устраивать навесы (укрытия) с обязательной площадкой для размещения коляски или инвалидного кресла не менее 1.2 х 1.2</w:t>
            </w:r>
            <w:r w:rsidR="00C15BE2" w:rsidRPr="0075248E">
              <w:rPr>
                <w:rFonts w:eastAsia="Times New Roman"/>
                <w:sz w:val="18"/>
                <w:szCs w:val="18"/>
              </w:rPr>
              <w:t xml:space="preserve"> </w:t>
            </w:r>
            <w:r w:rsidRPr="0075248E">
              <w:rPr>
                <w:rFonts w:eastAsia="Times New Roman"/>
                <w:sz w:val="18"/>
                <w:szCs w:val="18"/>
              </w:rPr>
              <w:t xml:space="preserve">м. Рекомендуемое расстояние между местами отдыха </w:t>
            </w:r>
            <w:r w:rsidR="00C15BE2" w:rsidRPr="0075248E">
              <w:rPr>
                <w:rFonts w:eastAsia="Times New Roman"/>
                <w:sz w:val="18"/>
                <w:szCs w:val="18"/>
              </w:rPr>
              <w:t>–</w:t>
            </w:r>
            <w:r w:rsidRPr="0075248E">
              <w:rPr>
                <w:rFonts w:eastAsia="Times New Roman"/>
                <w:sz w:val="18"/>
                <w:szCs w:val="18"/>
              </w:rPr>
              <w:t xml:space="preserve"> 150</w:t>
            </w:r>
            <w:r w:rsidR="00C15BE2" w:rsidRPr="0075248E">
              <w:rPr>
                <w:rFonts w:eastAsia="Times New Roman"/>
                <w:sz w:val="18"/>
                <w:szCs w:val="18"/>
              </w:rPr>
              <w:t xml:space="preserve"> </w:t>
            </w:r>
            <w:r w:rsidRPr="0075248E">
              <w:rPr>
                <w:rFonts w:eastAsia="Times New Roman"/>
                <w:sz w:val="18"/>
                <w:szCs w:val="18"/>
              </w:rPr>
              <w:t>м. Скамьи должны быть развернуты друг к другу, либо ориентированы на пешеходную зону</w:t>
            </w:r>
          </w:p>
          <w:p w:rsidR="00813ECA" w:rsidRPr="0075248E" w:rsidRDefault="00813ECA" w:rsidP="007562AA">
            <w:pPr>
              <w:ind w:firstLine="0"/>
              <w:rPr>
                <w:rFonts w:eastAsia="Times New Roman"/>
                <w:sz w:val="18"/>
                <w:szCs w:val="18"/>
              </w:rPr>
            </w:pPr>
            <w:r w:rsidRPr="0075248E">
              <w:rPr>
                <w:rFonts w:eastAsia="Times New Roman"/>
                <w:sz w:val="18"/>
                <w:szCs w:val="18"/>
              </w:rPr>
              <w:t>11. Пешеходные и велосипедные дорожки при количестве более 1 устраивать по обе стороны улицы.</w:t>
            </w:r>
          </w:p>
        </w:tc>
      </w:tr>
      <w:tr w:rsidR="0075248E" w:rsidRPr="0075248E" w:rsidTr="008A2035">
        <w:trPr>
          <w:trHeight w:val="284"/>
          <w:tblHeader/>
        </w:trPr>
        <w:tc>
          <w:tcPr>
            <w:tcW w:w="1200" w:type="dxa"/>
            <w:vMerge w:val="restart"/>
            <w:tcBorders>
              <w:top w:val="single" w:sz="4" w:space="0" w:color="auto"/>
              <w:left w:val="single" w:sz="8" w:space="0" w:color="auto"/>
              <w:bottom w:val="single" w:sz="4"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Категории и параметры автомобил</w:t>
            </w:r>
            <w:r w:rsidRPr="0075248E">
              <w:rPr>
                <w:rFonts w:eastAsia="Times New Roman"/>
                <w:sz w:val="18"/>
                <w:szCs w:val="18"/>
              </w:rPr>
              <w:t>ь</w:t>
            </w:r>
            <w:r w:rsidRPr="0075248E">
              <w:rPr>
                <w:rFonts w:eastAsia="Times New Roman"/>
                <w:sz w:val="18"/>
                <w:szCs w:val="18"/>
              </w:rPr>
              <w:t>ных дорог общей сети</w:t>
            </w: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Расчетная интенсивность движ</w:t>
            </w:r>
            <w:r w:rsidRPr="0075248E">
              <w:rPr>
                <w:rFonts w:eastAsia="Times New Roman"/>
                <w:sz w:val="18"/>
                <w:szCs w:val="18"/>
              </w:rPr>
              <w:t>е</w:t>
            </w:r>
            <w:r w:rsidRPr="0075248E">
              <w:rPr>
                <w:rFonts w:eastAsia="Times New Roman"/>
                <w:sz w:val="18"/>
                <w:szCs w:val="18"/>
              </w:rPr>
              <w:t>ния, приведенных ед./сут</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IВ</w:t>
            </w:r>
          </w:p>
        </w:tc>
        <w:tc>
          <w:tcPr>
            <w:tcW w:w="1545"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14000</w:t>
            </w:r>
          </w:p>
        </w:tc>
        <w:tc>
          <w:tcPr>
            <w:tcW w:w="2753" w:type="dxa"/>
            <w:gridSpan w:val="3"/>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2000-6000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200-2000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Расчетная скорость движения, км/ч</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Число полос движения</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 6; 8 см п. п. [1]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 4</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центральной раздел</w:t>
            </w:r>
            <w:r w:rsidRPr="0075248E">
              <w:rPr>
                <w:rFonts w:eastAsia="Times New Roman"/>
                <w:sz w:val="18"/>
                <w:szCs w:val="18"/>
              </w:rPr>
              <w:t>и</w:t>
            </w:r>
            <w:r w:rsidRPr="0075248E">
              <w:rPr>
                <w:rFonts w:eastAsia="Times New Roman"/>
                <w:sz w:val="18"/>
                <w:szCs w:val="18"/>
              </w:rPr>
              <w:t>тельной полосы[2], м</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обочины, м</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3,75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3,75/2,5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1,75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Наименьший радиус кривых в плане, м</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Наибольший продольный уклон, </w:t>
            </w:r>
            <w:r w:rsidR="007562AA" w:rsidRPr="0075248E">
              <w:rPr>
                <w:rFonts w:eastAsia="Times New Roman"/>
                <w:sz w:val="18"/>
                <w:szCs w:val="18"/>
              </w:rPr>
              <w:t>%</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Общая площадь полосы отвода под автомобильную дорогу, га/км</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4,9</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3,3</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885"/>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Минимальные радиусы кривых в плане для размещения остановок на автомобильных дорогах кат</w:t>
            </w:r>
            <w:r w:rsidRPr="0075248E">
              <w:rPr>
                <w:rFonts w:eastAsia="Times New Roman"/>
                <w:sz w:val="18"/>
                <w:szCs w:val="18"/>
              </w:rPr>
              <w:t>е</w:t>
            </w:r>
            <w:r w:rsidRPr="0075248E">
              <w:rPr>
                <w:rFonts w:eastAsia="Times New Roman"/>
                <w:sz w:val="18"/>
                <w:szCs w:val="18"/>
              </w:rPr>
              <w:t>гории, м</w:t>
            </w:r>
          </w:p>
        </w:tc>
        <w:tc>
          <w:tcPr>
            <w:tcW w:w="8156" w:type="dxa"/>
            <w:gridSpan w:val="1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дорогах I-II категорий – 1000, на дорогах III категории – 600, на дорогах IV V категорий – 400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510"/>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Минимальная длина остановочной площадки, м</w:t>
            </w:r>
          </w:p>
        </w:tc>
        <w:tc>
          <w:tcPr>
            <w:tcW w:w="8156" w:type="dxa"/>
            <w:gridSpan w:val="1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83"/>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Минимальное расстояние между остановочными пунктами, км</w:t>
            </w:r>
          </w:p>
        </w:tc>
        <w:tc>
          <w:tcPr>
            <w:tcW w:w="8156" w:type="dxa"/>
            <w:gridSpan w:val="1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автомобильных дорог I-III категорий – 3</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79"/>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15"/>
            <w:tcBorders>
              <w:top w:val="single" w:sz="4" w:space="0" w:color="auto"/>
              <w:left w:val="nil"/>
              <w:bottom w:val="single" w:sz="4" w:space="0" w:color="auto"/>
              <w:right w:val="single" w:sz="8" w:space="0" w:color="000000"/>
            </w:tcBorders>
            <w:shd w:val="clear" w:color="auto" w:fill="auto"/>
            <w:hideMark/>
          </w:tcPr>
          <w:p w:rsidR="007562AA" w:rsidRPr="0075248E" w:rsidRDefault="00813ECA" w:rsidP="007562AA">
            <w:pPr>
              <w:ind w:firstLine="0"/>
              <w:rPr>
                <w:rFonts w:eastAsia="Times New Roman"/>
                <w:sz w:val="18"/>
                <w:szCs w:val="18"/>
              </w:rPr>
            </w:pPr>
            <w:r w:rsidRPr="0075248E">
              <w:rPr>
                <w:rFonts w:eastAsia="Times New Roman"/>
                <w:sz w:val="18"/>
                <w:szCs w:val="18"/>
              </w:rPr>
              <w:t>1. Количество полос движения на дорогах I категории устанавливают в зависимости от интенсивности движения: свыше 14000 до 40000 ед./сут. – 4 полосы; свыше 40000 до 80000 ед./сут. – 6 полос; свыше 80000 ед./сут. – 8 полос</w:t>
            </w:r>
            <w:r w:rsidR="00C15BE2" w:rsidRPr="0075248E">
              <w:rPr>
                <w:rFonts w:eastAsia="Times New Roman"/>
                <w:sz w:val="18"/>
                <w:szCs w:val="18"/>
              </w:rPr>
              <w:t>.</w:t>
            </w:r>
            <w:r w:rsidRPr="0075248E">
              <w:rPr>
                <w:rFonts w:eastAsia="Times New Roman"/>
                <w:sz w:val="18"/>
                <w:szCs w:val="18"/>
              </w:rPr>
              <w:t xml:space="preserve">                 </w:t>
            </w:r>
          </w:p>
          <w:p w:rsidR="00813ECA" w:rsidRPr="0075248E" w:rsidRDefault="00813ECA" w:rsidP="007562AA">
            <w:pPr>
              <w:ind w:firstLine="0"/>
              <w:rPr>
                <w:rFonts w:eastAsia="Times New Roman"/>
                <w:sz w:val="18"/>
                <w:szCs w:val="18"/>
              </w:rPr>
            </w:pPr>
            <w:r w:rsidRPr="0075248E">
              <w:rPr>
                <w:rFonts w:eastAsia="Times New Roman"/>
                <w:sz w:val="18"/>
                <w:szCs w:val="18"/>
              </w:rPr>
              <w:t>2. Ширину разделительной полосы на участках дорог, где в перспективе может потребоваться увеличение числа полос движения, увел</w:t>
            </w:r>
            <w:r w:rsidRPr="0075248E">
              <w:rPr>
                <w:rFonts w:eastAsia="Times New Roman"/>
                <w:sz w:val="18"/>
                <w:szCs w:val="18"/>
              </w:rPr>
              <w:t>и</w:t>
            </w:r>
            <w:r w:rsidRPr="0075248E">
              <w:rPr>
                <w:rFonts w:eastAsia="Times New Roman"/>
                <w:sz w:val="18"/>
                <w:szCs w:val="18"/>
              </w:rPr>
              <w:t>чивают на 7,5 м и принимают равной: не менее 13,5 м – для дорог категории IA, не менее 12,5 м – для дорог категории IБ. Разделительные полосы предусматривают с разрывами через 2-5 км для организации пропуска движения автотранспортных средств и для проезда спец</w:t>
            </w:r>
            <w:r w:rsidRPr="0075248E">
              <w:rPr>
                <w:rFonts w:eastAsia="Times New Roman"/>
                <w:sz w:val="18"/>
                <w:szCs w:val="18"/>
              </w:rPr>
              <w:t>и</w:t>
            </w:r>
            <w:r w:rsidRPr="0075248E">
              <w:rPr>
                <w:rFonts w:eastAsia="Times New Roman"/>
                <w:sz w:val="18"/>
                <w:szCs w:val="18"/>
              </w:rPr>
              <w:t>альных машин в периоды ремонта дорог. Величину разрыва устанавливают расчетом с учетом состава транспортного потока и радиуса поворота автомобиля или, если не производится расчет, величиной 30 м. В периоды, когда они не используются, их следует закрывать специальными съемными ограждающими устройствами</w:t>
            </w:r>
            <w:r w:rsidR="007562AA" w:rsidRPr="0075248E">
              <w:rPr>
                <w:rFonts w:eastAsia="Times New Roman"/>
                <w:sz w:val="18"/>
                <w:szCs w:val="18"/>
              </w:rPr>
              <w:t>.</w:t>
            </w:r>
            <w:r w:rsidRPr="0075248E">
              <w:rPr>
                <w:rFonts w:eastAsia="Times New Roman"/>
                <w:sz w:val="18"/>
                <w:szCs w:val="18"/>
              </w:rPr>
              <w:t xml:space="preserve">                                                    </w:t>
            </w:r>
          </w:p>
          <w:p w:rsidR="00813ECA" w:rsidRPr="0075248E" w:rsidRDefault="00813ECA" w:rsidP="007562AA">
            <w:pPr>
              <w:ind w:firstLine="0"/>
              <w:rPr>
                <w:rFonts w:eastAsia="Times New Roman"/>
                <w:sz w:val="18"/>
                <w:szCs w:val="18"/>
              </w:rPr>
            </w:pPr>
            <w:r w:rsidRPr="0075248E">
              <w:rPr>
                <w:rFonts w:eastAsia="Times New Roman"/>
                <w:sz w:val="18"/>
                <w:szCs w:val="18"/>
              </w:rPr>
              <w:t>3. На участках дорог категории V с уклонами более 60°/</w:t>
            </w:r>
            <w:r w:rsidRPr="0075248E">
              <w:rPr>
                <w:rFonts w:eastAsia="Times New Roman"/>
                <w:sz w:val="18"/>
                <w:szCs w:val="18"/>
                <w:vertAlign w:val="subscript"/>
              </w:rPr>
              <w:t>00</w:t>
            </w:r>
            <w:r w:rsidRPr="0075248E">
              <w:rPr>
                <w:rFonts w:eastAsia="Times New Roman"/>
                <w:sz w:val="18"/>
                <w:szCs w:val="18"/>
              </w:rPr>
              <w:t xml:space="preserve"> в местах с неблагоприятными гидрологическими условиями и с легкоразмыв</w:t>
            </w:r>
            <w:r w:rsidRPr="0075248E">
              <w:rPr>
                <w:rFonts w:eastAsia="Times New Roman"/>
                <w:sz w:val="18"/>
                <w:szCs w:val="18"/>
              </w:rPr>
              <w:t>а</w:t>
            </w:r>
            <w:r w:rsidRPr="0075248E">
              <w:rPr>
                <w:rFonts w:eastAsia="Times New Roman"/>
                <w:sz w:val="18"/>
                <w:szCs w:val="18"/>
              </w:rPr>
              <w:t>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двухполо</w:t>
            </w:r>
            <w:r w:rsidRPr="0075248E">
              <w:rPr>
                <w:rFonts w:eastAsia="Times New Roman"/>
                <w:sz w:val="18"/>
                <w:szCs w:val="18"/>
              </w:rPr>
              <w:t>с</w:t>
            </w:r>
            <w:r w:rsidRPr="0075248E">
              <w:rPr>
                <w:rFonts w:eastAsia="Times New Roman"/>
                <w:sz w:val="18"/>
                <w:szCs w:val="18"/>
              </w:rPr>
              <w:t xml:space="preserve">ной осуществляют на протяжении 10 м.  </w:t>
            </w:r>
          </w:p>
        </w:tc>
      </w:tr>
      <w:tr w:rsidR="0075248E" w:rsidRPr="0075248E" w:rsidTr="008A2035">
        <w:trPr>
          <w:trHeight w:val="300"/>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Общественный пассажирский транспорт</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Расчетная скорость движения, км/ч</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27"/>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Плотность сети линий наземного общественного пассажирского транспорта, км/кв.км</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35"/>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Максимальное расстояние между остановочными пунктами на линиях общественного пассажирского транспорта, м</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город</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 м</w:t>
            </w:r>
          </w:p>
        </w:tc>
      </w:tr>
      <w:tr w:rsidR="0075248E" w:rsidRPr="0075248E" w:rsidTr="008A2035">
        <w:trPr>
          <w:trHeight w:val="225"/>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сельская территория</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800 м</w:t>
            </w:r>
          </w:p>
        </w:tc>
      </w:tr>
      <w:tr w:rsidR="0075248E" w:rsidRPr="0075248E" w:rsidTr="008A2035">
        <w:trPr>
          <w:trHeight w:val="44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Ширина крайней полосы для движения автобусов на магистральных улицах и дорогах в больших и крупных городах, м</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8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Размещение остановочных площадок автобусов</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за перекрестками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25 м до стоп-линии</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8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перед перекрестками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40 м до стоп-линии</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91"/>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за наземными пеш</w:t>
            </w:r>
            <w:r w:rsidRPr="0075248E">
              <w:rPr>
                <w:rFonts w:eastAsia="Times New Roman"/>
                <w:sz w:val="18"/>
                <w:szCs w:val="18"/>
              </w:rPr>
              <w:t>е</w:t>
            </w:r>
            <w:r w:rsidRPr="0075248E">
              <w:rPr>
                <w:rFonts w:eastAsia="Times New Roman"/>
                <w:sz w:val="18"/>
                <w:szCs w:val="18"/>
              </w:rPr>
              <w:t>ходными переходами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5 м</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72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Длина остановочной площадки, м</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 м на один автобус, но не более 60 м</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72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Ширина остановочной площадки в заездном кармане, м</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равна ширине основных полос проезжей части</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Ширина отстойно-разворотной площадки, м</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30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Расстояние от отстойно-разворотной площадки до жилой застройки, м</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50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земельных участков для размещения автобу</w:t>
            </w:r>
            <w:r w:rsidRPr="0075248E">
              <w:rPr>
                <w:rFonts w:eastAsia="Times New Roman"/>
                <w:sz w:val="18"/>
                <w:szCs w:val="18"/>
              </w:rPr>
              <w:t>с</w:t>
            </w:r>
            <w:r w:rsidRPr="0075248E">
              <w:rPr>
                <w:rFonts w:eastAsia="Times New Roman"/>
                <w:sz w:val="18"/>
                <w:szCs w:val="18"/>
              </w:rPr>
              <w:t>ных парков (гаражей) в зависимости от вместимости сооружений, га</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100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2,3</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200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300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500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03"/>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Автозаправочные ста</w:t>
            </w:r>
            <w:r w:rsidRPr="0075248E">
              <w:rPr>
                <w:rFonts w:eastAsia="Times New Roman"/>
                <w:sz w:val="18"/>
                <w:szCs w:val="18"/>
              </w:rPr>
              <w:t>н</w:t>
            </w:r>
            <w:r w:rsidRPr="0075248E">
              <w:rPr>
                <w:rFonts w:eastAsia="Times New Roman"/>
                <w:sz w:val="18"/>
                <w:szCs w:val="18"/>
              </w:rPr>
              <w:t>ции</w:t>
            </w: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Категории и параметры</w:t>
            </w:r>
          </w:p>
        </w:tc>
        <w:tc>
          <w:tcPr>
            <w:tcW w:w="2270"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классификация[1]</w:t>
            </w:r>
          </w:p>
        </w:tc>
        <w:tc>
          <w:tcPr>
            <w:tcW w:w="2263"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городская автозаправо</w:t>
            </w:r>
            <w:r w:rsidRPr="0075248E">
              <w:rPr>
                <w:rFonts w:eastAsia="Times New Roman"/>
                <w:sz w:val="18"/>
                <w:szCs w:val="18"/>
              </w:rPr>
              <w:t>ч</w:t>
            </w:r>
            <w:r w:rsidRPr="0075248E">
              <w:rPr>
                <w:rFonts w:eastAsia="Times New Roman"/>
                <w:sz w:val="18"/>
                <w:szCs w:val="18"/>
              </w:rPr>
              <w:t>ная станция</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пропускная спосо</w:t>
            </w:r>
            <w:r w:rsidRPr="0075248E">
              <w:rPr>
                <w:rFonts w:eastAsia="Times New Roman"/>
                <w:sz w:val="18"/>
                <w:szCs w:val="18"/>
              </w:rPr>
              <w:t>б</w:t>
            </w:r>
            <w:r w:rsidRPr="0075248E">
              <w:rPr>
                <w:rFonts w:eastAsia="Times New Roman"/>
                <w:sz w:val="18"/>
                <w:szCs w:val="18"/>
              </w:rPr>
              <w:t>ность, машин/час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80-120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08"/>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vertAlign w:val="superscript"/>
              </w:rPr>
            </w:pPr>
            <w:r w:rsidRPr="0075248E">
              <w:rPr>
                <w:rFonts w:eastAsia="Times New Roman"/>
                <w:sz w:val="18"/>
                <w:szCs w:val="18"/>
              </w:rPr>
              <w:t>Количество резерву</w:t>
            </w:r>
            <w:r w:rsidRPr="0075248E">
              <w:rPr>
                <w:rFonts w:eastAsia="Times New Roman"/>
                <w:sz w:val="18"/>
                <w:szCs w:val="18"/>
              </w:rPr>
              <w:t>а</w:t>
            </w:r>
            <w:r w:rsidRPr="0075248E">
              <w:rPr>
                <w:rFonts w:eastAsia="Times New Roman"/>
                <w:sz w:val="18"/>
                <w:szCs w:val="18"/>
              </w:rPr>
              <w:t>ров, объемом 25 м</w:t>
            </w:r>
            <w:r w:rsidRPr="0075248E">
              <w:rPr>
                <w:rFonts w:eastAsia="Times New Roman"/>
                <w:sz w:val="18"/>
                <w:szCs w:val="18"/>
                <w:vertAlign w:val="superscript"/>
              </w:rPr>
              <w:t>3</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1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количество топлив</w:t>
            </w:r>
            <w:r w:rsidRPr="0075248E">
              <w:rPr>
                <w:rFonts w:eastAsia="Times New Roman"/>
                <w:sz w:val="18"/>
                <w:szCs w:val="18"/>
              </w:rPr>
              <w:t>о</w:t>
            </w:r>
            <w:r w:rsidRPr="0075248E">
              <w:rPr>
                <w:rFonts w:eastAsia="Times New Roman"/>
                <w:sz w:val="18"/>
                <w:szCs w:val="18"/>
              </w:rPr>
              <w:t>раздаточных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26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площадь территории, га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0,2-0,3</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1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придорожная автозапр</w:t>
            </w:r>
            <w:r w:rsidRPr="0075248E">
              <w:rPr>
                <w:rFonts w:eastAsia="Times New Roman"/>
                <w:sz w:val="18"/>
                <w:szCs w:val="18"/>
              </w:rPr>
              <w:t>а</w:t>
            </w:r>
            <w:r w:rsidRPr="0075248E">
              <w:rPr>
                <w:rFonts w:eastAsia="Times New Roman"/>
                <w:sz w:val="18"/>
                <w:szCs w:val="18"/>
              </w:rPr>
              <w:t>вочная станция (за гран</w:t>
            </w:r>
            <w:r w:rsidRPr="0075248E">
              <w:rPr>
                <w:rFonts w:eastAsia="Times New Roman"/>
                <w:sz w:val="18"/>
                <w:szCs w:val="18"/>
              </w:rPr>
              <w:t>и</w:t>
            </w:r>
            <w:r w:rsidRPr="0075248E">
              <w:rPr>
                <w:rFonts w:eastAsia="Times New Roman"/>
                <w:sz w:val="18"/>
                <w:szCs w:val="18"/>
              </w:rPr>
              <w:t>цей населенных пунктов)</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пропускная спосо</w:t>
            </w:r>
            <w:r w:rsidRPr="0075248E">
              <w:rPr>
                <w:rFonts w:eastAsia="Times New Roman"/>
                <w:sz w:val="18"/>
                <w:szCs w:val="18"/>
              </w:rPr>
              <w:t>б</w:t>
            </w:r>
            <w:r w:rsidRPr="0075248E">
              <w:rPr>
                <w:rFonts w:eastAsia="Times New Roman"/>
                <w:sz w:val="18"/>
                <w:szCs w:val="18"/>
              </w:rPr>
              <w:t>ность, машин/час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80-120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0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количество топлив</w:t>
            </w:r>
            <w:r w:rsidRPr="0075248E">
              <w:rPr>
                <w:rFonts w:eastAsia="Times New Roman"/>
                <w:sz w:val="18"/>
                <w:szCs w:val="18"/>
              </w:rPr>
              <w:t>о</w:t>
            </w:r>
            <w:r w:rsidRPr="0075248E">
              <w:rPr>
                <w:rFonts w:eastAsia="Times New Roman"/>
                <w:sz w:val="18"/>
                <w:szCs w:val="18"/>
              </w:rPr>
              <w:t>раздаточных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25"/>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vertAlign w:val="superscript"/>
              </w:rPr>
            </w:pPr>
            <w:r w:rsidRPr="0075248E">
              <w:rPr>
                <w:rFonts w:eastAsia="Times New Roman"/>
                <w:sz w:val="18"/>
                <w:szCs w:val="18"/>
              </w:rPr>
              <w:t>Количество резерву</w:t>
            </w:r>
            <w:r w:rsidRPr="0075248E">
              <w:rPr>
                <w:rFonts w:eastAsia="Times New Roman"/>
                <w:sz w:val="18"/>
                <w:szCs w:val="18"/>
              </w:rPr>
              <w:t>а</w:t>
            </w:r>
            <w:r w:rsidRPr="0075248E">
              <w:rPr>
                <w:rFonts w:eastAsia="Times New Roman"/>
                <w:sz w:val="18"/>
                <w:szCs w:val="18"/>
              </w:rPr>
              <w:t>ров, объемом 25 м</w:t>
            </w:r>
            <w:r w:rsidRPr="0075248E">
              <w:rPr>
                <w:rFonts w:eastAsia="Times New Roman"/>
                <w:sz w:val="18"/>
                <w:szCs w:val="18"/>
                <w:vertAlign w:val="superscript"/>
              </w:rPr>
              <w:t>3</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7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площадь территории, га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0,2-0,3</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0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автозаправочный ко</w:t>
            </w:r>
            <w:r w:rsidRPr="0075248E">
              <w:rPr>
                <w:rFonts w:eastAsia="Times New Roman"/>
                <w:sz w:val="18"/>
                <w:szCs w:val="18"/>
              </w:rPr>
              <w:t>м</w:t>
            </w:r>
            <w:r w:rsidRPr="0075248E">
              <w:rPr>
                <w:rFonts w:eastAsia="Times New Roman"/>
                <w:sz w:val="18"/>
                <w:szCs w:val="18"/>
              </w:rPr>
              <w:t>плекс (за границей нас</w:t>
            </w:r>
            <w:r w:rsidRPr="0075248E">
              <w:rPr>
                <w:rFonts w:eastAsia="Times New Roman"/>
                <w:sz w:val="18"/>
                <w:szCs w:val="18"/>
              </w:rPr>
              <w:t>е</w:t>
            </w:r>
            <w:r w:rsidRPr="0075248E">
              <w:rPr>
                <w:rFonts w:eastAsia="Times New Roman"/>
                <w:sz w:val="18"/>
                <w:szCs w:val="18"/>
              </w:rPr>
              <w:t>ленных пунктов)</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пропускная спосо</w:t>
            </w:r>
            <w:r w:rsidRPr="0075248E">
              <w:rPr>
                <w:rFonts w:eastAsia="Times New Roman"/>
                <w:sz w:val="18"/>
                <w:szCs w:val="18"/>
              </w:rPr>
              <w:t>б</w:t>
            </w:r>
            <w:r w:rsidRPr="0075248E">
              <w:rPr>
                <w:rFonts w:eastAsia="Times New Roman"/>
                <w:sz w:val="18"/>
                <w:szCs w:val="18"/>
              </w:rPr>
              <w:t>ность, машин/час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160-240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1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количество топлив</w:t>
            </w:r>
            <w:r w:rsidRPr="0075248E">
              <w:rPr>
                <w:rFonts w:eastAsia="Times New Roman"/>
                <w:sz w:val="18"/>
                <w:szCs w:val="18"/>
              </w:rPr>
              <w:t>о</w:t>
            </w:r>
            <w:r w:rsidRPr="0075248E">
              <w:rPr>
                <w:rFonts w:eastAsia="Times New Roman"/>
                <w:sz w:val="18"/>
                <w:szCs w:val="18"/>
              </w:rPr>
              <w:t>раздаточных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8-12</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07"/>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vertAlign w:val="superscript"/>
              </w:rPr>
            </w:pPr>
            <w:r w:rsidRPr="0075248E">
              <w:rPr>
                <w:rFonts w:eastAsia="Times New Roman"/>
                <w:sz w:val="18"/>
                <w:szCs w:val="18"/>
              </w:rPr>
              <w:t>Количество резерву</w:t>
            </w:r>
            <w:r w:rsidRPr="0075248E">
              <w:rPr>
                <w:rFonts w:eastAsia="Times New Roman"/>
                <w:sz w:val="18"/>
                <w:szCs w:val="18"/>
              </w:rPr>
              <w:t>а</w:t>
            </w:r>
            <w:r w:rsidRPr="0075248E">
              <w:rPr>
                <w:rFonts w:eastAsia="Times New Roman"/>
                <w:sz w:val="18"/>
                <w:szCs w:val="18"/>
              </w:rPr>
              <w:t>ров, объемом 25 м</w:t>
            </w:r>
            <w:r w:rsidRPr="0075248E">
              <w:rPr>
                <w:rFonts w:eastAsia="Times New Roman"/>
                <w:sz w:val="18"/>
                <w:szCs w:val="18"/>
                <w:vertAlign w:val="superscript"/>
              </w:rPr>
              <w:t>3</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8-12</w:t>
            </w:r>
          </w:p>
        </w:tc>
        <w:tc>
          <w:tcPr>
            <w:tcW w:w="2753" w:type="dxa"/>
            <w:gridSpan w:val="3"/>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площадь территории, га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0,24-4</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колонка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на 1200 авт</w:t>
            </w:r>
            <w:r w:rsidRPr="0075248E">
              <w:rPr>
                <w:rFonts w:eastAsia="Times New Roman"/>
                <w:sz w:val="18"/>
                <w:szCs w:val="18"/>
              </w:rPr>
              <w:t>о</w:t>
            </w:r>
            <w:r w:rsidRPr="0075248E">
              <w:rPr>
                <w:rFonts w:eastAsia="Times New Roman"/>
                <w:sz w:val="18"/>
                <w:szCs w:val="18"/>
              </w:rPr>
              <w:t>мобилей</w:t>
            </w:r>
          </w:p>
        </w:tc>
        <w:tc>
          <w:tcPr>
            <w:tcW w:w="2753" w:type="dxa"/>
            <w:gridSpan w:val="3"/>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га</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2 колонки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0,1</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5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7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9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0,35</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11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68"/>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Примечания</w:t>
            </w:r>
          </w:p>
        </w:tc>
        <w:tc>
          <w:tcPr>
            <w:tcW w:w="10909" w:type="dxa"/>
            <w:gridSpan w:val="15"/>
            <w:tcBorders>
              <w:top w:val="single" w:sz="4" w:space="0" w:color="auto"/>
              <w:left w:val="nil"/>
              <w:right w:val="single" w:sz="8" w:space="0" w:color="000000"/>
            </w:tcBorders>
            <w:shd w:val="clear" w:color="auto" w:fill="auto"/>
            <w:hideMark/>
          </w:tcPr>
          <w:p w:rsidR="00C15BE2" w:rsidRPr="0075248E" w:rsidRDefault="00813ECA" w:rsidP="007562AA">
            <w:pPr>
              <w:ind w:firstLine="0"/>
              <w:rPr>
                <w:rFonts w:eastAsia="Times New Roman"/>
                <w:sz w:val="18"/>
                <w:szCs w:val="18"/>
              </w:rPr>
            </w:pPr>
            <w:r w:rsidRPr="0075248E">
              <w:rPr>
                <w:rFonts w:eastAsia="Times New Roman"/>
                <w:sz w:val="18"/>
                <w:szCs w:val="18"/>
              </w:rPr>
              <w:t xml:space="preserve">1. Классификация приведена в соответствии со стандартом благоустройства </w:t>
            </w:r>
            <w:r w:rsidR="00C15BE2" w:rsidRPr="0075248E">
              <w:rPr>
                <w:rFonts w:eastAsia="Times New Roman"/>
                <w:sz w:val="18"/>
                <w:szCs w:val="18"/>
              </w:rPr>
              <w:t>автозаправочных станций</w:t>
            </w:r>
            <w:r w:rsidRPr="0075248E">
              <w:rPr>
                <w:rFonts w:eastAsia="Times New Roman"/>
                <w:sz w:val="18"/>
                <w:szCs w:val="18"/>
              </w:rPr>
              <w:t xml:space="preserve"> на территории Белгородской обл</w:t>
            </w:r>
            <w:r w:rsidRPr="0075248E">
              <w:rPr>
                <w:rFonts w:eastAsia="Times New Roman"/>
                <w:sz w:val="18"/>
                <w:szCs w:val="18"/>
              </w:rPr>
              <w:t>а</w:t>
            </w:r>
            <w:r w:rsidRPr="0075248E">
              <w:rPr>
                <w:rFonts w:eastAsia="Times New Roman"/>
                <w:sz w:val="18"/>
                <w:szCs w:val="18"/>
              </w:rPr>
              <w:t>сти</w:t>
            </w:r>
            <w:r w:rsidR="009F5D9D" w:rsidRPr="0075248E">
              <w:rPr>
                <w:rFonts w:eastAsia="Times New Roman"/>
                <w:sz w:val="18"/>
                <w:szCs w:val="18"/>
              </w:rPr>
              <w:t>.</w:t>
            </w:r>
          </w:p>
          <w:p w:rsidR="00813ECA" w:rsidRPr="0075248E" w:rsidRDefault="00813ECA" w:rsidP="007562AA">
            <w:pPr>
              <w:ind w:firstLine="0"/>
              <w:rPr>
                <w:rFonts w:eastAsia="Times New Roman"/>
                <w:sz w:val="18"/>
                <w:szCs w:val="18"/>
              </w:rPr>
            </w:pPr>
            <w:r w:rsidRPr="0075248E">
              <w:rPr>
                <w:rFonts w:eastAsia="Times New Roman"/>
                <w:sz w:val="18"/>
                <w:szCs w:val="18"/>
              </w:rPr>
              <w:t>2.При проектировании автозаправочных станций и комплексов руководствоваться указанным стандартом.                                                                                                                               3.Городские автозаправочные станции озеленять следующим ассортиментом растений: низкорослые, среднерослые и высокорослые хвойные и лиственные кустарники, многолетники, декоративные злаки. Допускается использовать контейнерное озеленение. Фундаме</w:t>
            </w:r>
            <w:r w:rsidRPr="0075248E">
              <w:rPr>
                <w:rFonts w:eastAsia="Times New Roman"/>
                <w:sz w:val="18"/>
                <w:szCs w:val="18"/>
              </w:rPr>
              <w:t>н</w:t>
            </w:r>
            <w:r w:rsidRPr="0075248E">
              <w:rPr>
                <w:rFonts w:eastAsia="Times New Roman"/>
                <w:sz w:val="18"/>
                <w:szCs w:val="18"/>
              </w:rPr>
              <w:t>ты и крепежные элементы информационных конструкций и флагштоков скрывать низкорослыми хвойными кустарниками, декоративн</w:t>
            </w:r>
            <w:r w:rsidRPr="0075248E">
              <w:rPr>
                <w:rFonts w:eastAsia="Times New Roman"/>
                <w:sz w:val="18"/>
                <w:szCs w:val="18"/>
              </w:rPr>
              <w:t>ы</w:t>
            </w:r>
            <w:r w:rsidRPr="0075248E">
              <w:rPr>
                <w:rFonts w:eastAsia="Times New Roman"/>
                <w:sz w:val="18"/>
                <w:szCs w:val="18"/>
              </w:rPr>
              <w:t>ми злаками. Декоративное освещение островков, подсветку зоны въезда/выезда выполнять осветительными столбиками высотой до 0,9 м. Благоустройство территории автозаправочных станций выполнять с использованием малых архитектурных форм (МАФ) на хорошо пр</w:t>
            </w:r>
            <w:r w:rsidRPr="0075248E">
              <w:rPr>
                <w:rFonts w:eastAsia="Times New Roman"/>
                <w:sz w:val="18"/>
                <w:szCs w:val="18"/>
              </w:rPr>
              <w:t>о</w:t>
            </w:r>
            <w:r w:rsidRPr="0075248E">
              <w:rPr>
                <w:rFonts w:eastAsia="Times New Roman"/>
                <w:sz w:val="18"/>
                <w:szCs w:val="18"/>
              </w:rPr>
              <w:t xml:space="preserve">сматриваемых, свободных от застройки территориях. В городских автозаправочных станциях допускается предусматривать туалет, душ и магазин.                                                     </w:t>
            </w:r>
          </w:p>
          <w:p w:rsidR="00BB34B6" w:rsidRPr="0075248E" w:rsidRDefault="00813ECA" w:rsidP="007562AA">
            <w:pPr>
              <w:ind w:firstLine="0"/>
              <w:rPr>
                <w:rFonts w:eastAsia="Times New Roman"/>
                <w:sz w:val="18"/>
                <w:szCs w:val="18"/>
              </w:rPr>
            </w:pPr>
            <w:r w:rsidRPr="0075248E">
              <w:rPr>
                <w:rFonts w:eastAsia="Times New Roman"/>
                <w:sz w:val="18"/>
                <w:szCs w:val="18"/>
              </w:rPr>
              <w:t>4. Придорожные автозаправочные станции озеленять следующим ассортиментом растений: низкорослые, среднерослые и высокорослые хвойные и лиственные кустарники, многолетники, декоративные злаки. Допускается устраивать живую изгородь и использовать конте</w:t>
            </w:r>
            <w:r w:rsidRPr="0075248E">
              <w:rPr>
                <w:rFonts w:eastAsia="Times New Roman"/>
                <w:sz w:val="18"/>
                <w:szCs w:val="18"/>
              </w:rPr>
              <w:t>й</w:t>
            </w:r>
            <w:r w:rsidRPr="0075248E">
              <w:rPr>
                <w:rFonts w:eastAsia="Times New Roman"/>
                <w:sz w:val="18"/>
                <w:szCs w:val="18"/>
              </w:rPr>
              <w:t>нерное озеленение . Фундаменты и крепежные элементы информационных конструкций и флагштоков скрывать низкорослыми хвойн</w:t>
            </w:r>
            <w:r w:rsidRPr="0075248E">
              <w:rPr>
                <w:rFonts w:eastAsia="Times New Roman"/>
                <w:sz w:val="18"/>
                <w:szCs w:val="18"/>
              </w:rPr>
              <w:t>ы</w:t>
            </w:r>
            <w:r w:rsidRPr="0075248E">
              <w:rPr>
                <w:rFonts w:eastAsia="Times New Roman"/>
                <w:sz w:val="18"/>
                <w:szCs w:val="18"/>
              </w:rPr>
              <w:t>ми кустарниками, декоративными злаками. Необходимо устраивать площадки кратковременного отдыха, рядом с местами временного хранения автомобилей. Площадки оборудовать городской мебелью, урнами, декоративным и защитным ограждением. Устраивать осв</w:t>
            </w:r>
            <w:r w:rsidRPr="0075248E">
              <w:rPr>
                <w:rFonts w:eastAsia="Times New Roman"/>
                <w:sz w:val="18"/>
                <w:szCs w:val="18"/>
              </w:rPr>
              <w:t>е</w:t>
            </w:r>
            <w:r w:rsidRPr="0075248E">
              <w:rPr>
                <w:rFonts w:eastAsia="Times New Roman"/>
                <w:sz w:val="18"/>
                <w:szCs w:val="18"/>
              </w:rPr>
              <w:t>щение торшерами. Декоративное освещение островков, подсветку зоны въезда/выезда выполнять осветительными столбиками высотой до 0,9 м. Благоустройство территории автозаправочных станций выполнять с использованием МАФ на не препятствующих обзору ос</w:t>
            </w:r>
            <w:r w:rsidRPr="0075248E">
              <w:rPr>
                <w:rFonts w:eastAsia="Times New Roman"/>
                <w:sz w:val="18"/>
                <w:szCs w:val="18"/>
              </w:rPr>
              <w:t>т</w:t>
            </w:r>
            <w:r w:rsidRPr="0075248E">
              <w:rPr>
                <w:rFonts w:eastAsia="Times New Roman"/>
                <w:sz w:val="18"/>
                <w:szCs w:val="18"/>
              </w:rPr>
              <w:t>ровках вдоль проезжей части. Необходимо выполнять ограждение мусорных контейнеров и контейнеров хранения топлива. Придоро</w:t>
            </w:r>
            <w:r w:rsidRPr="0075248E">
              <w:rPr>
                <w:rFonts w:eastAsia="Times New Roman"/>
                <w:sz w:val="18"/>
                <w:szCs w:val="18"/>
              </w:rPr>
              <w:t>ж</w:t>
            </w:r>
            <w:r w:rsidRPr="0075248E">
              <w:rPr>
                <w:rFonts w:eastAsia="Times New Roman"/>
                <w:sz w:val="18"/>
                <w:szCs w:val="18"/>
              </w:rPr>
              <w:t xml:space="preserve">ные автозаправочные станции необходимо оборудовать душем и туалетом, площадкой для временного хранения автомобилей и местами кратковременного отдыха. На территории автозаправочной станции обязательно наличие магазина. Допускается размещать мойки, СТО </w:t>
            </w:r>
            <w:r w:rsidR="00E50E44" w:rsidRPr="0075248E">
              <w:rPr>
                <w:rFonts w:eastAsia="Times New Roman"/>
                <w:sz w:val="18"/>
                <w:szCs w:val="18"/>
              </w:rPr>
              <w:br/>
            </w:r>
            <w:r w:rsidRPr="0075248E">
              <w:rPr>
                <w:rFonts w:eastAsia="Times New Roman"/>
                <w:sz w:val="18"/>
                <w:szCs w:val="18"/>
              </w:rPr>
              <w:t>и кафе.</w:t>
            </w:r>
          </w:p>
          <w:p w:rsidR="00813ECA" w:rsidRPr="0075248E" w:rsidRDefault="00813ECA" w:rsidP="007562AA">
            <w:pPr>
              <w:ind w:firstLine="0"/>
              <w:rPr>
                <w:rFonts w:eastAsia="Times New Roman"/>
                <w:sz w:val="18"/>
                <w:szCs w:val="18"/>
              </w:rPr>
            </w:pPr>
            <w:r w:rsidRPr="0075248E">
              <w:rPr>
                <w:rFonts w:eastAsia="Times New Roman"/>
                <w:sz w:val="18"/>
                <w:szCs w:val="18"/>
              </w:rPr>
              <w:t xml:space="preserve">5. Автозаправочные комплексы озеленять следующим ассортиментом растений: низкорослые, среднерослые и высокорослые хвойные </w:t>
            </w:r>
            <w:r w:rsidR="00E50E44" w:rsidRPr="0075248E">
              <w:rPr>
                <w:rFonts w:eastAsia="Times New Roman"/>
                <w:sz w:val="18"/>
                <w:szCs w:val="18"/>
              </w:rPr>
              <w:br/>
            </w:r>
            <w:r w:rsidRPr="0075248E">
              <w:rPr>
                <w:rFonts w:eastAsia="Times New Roman"/>
                <w:sz w:val="18"/>
                <w:szCs w:val="18"/>
              </w:rPr>
              <w:t>и лиственные кустарники, многолетники, декоративные злаки. Допускается устраивать живую изгородь и использовать контейнерное озеленение. Фундаменты и крепежные элементы информационных конструкций и флагштоков скрывать низкорослыми хвойными к</w:t>
            </w:r>
            <w:r w:rsidRPr="0075248E">
              <w:rPr>
                <w:rFonts w:eastAsia="Times New Roman"/>
                <w:sz w:val="18"/>
                <w:szCs w:val="18"/>
              </w:rPr>
              <w:t>у</w:t>
            </w:r>
            <w:r w:rsidRPr="0075248E">
              <w:rPr>
                <w:rFonts w:eastAsia="Times New Roman"/>
                <w:sz w:val="18"/>
                <w:szCs w:val="18"/>
              </w:rPr>
              <w:t>старниками, декоративными злаками. На автозаправочных комплексах необходимо размещать мойки, СТО, магазин, экспресс-кафе, ста</w:t>
            </w:r>
            <w:r w:rsidRPr="0075248E">
              <w:rPr>
                <w:rFonts w:eastAsia="Times New Roman"/>
                <w:sz w:val="18"/>
                <w:szCs w:val="18"/>
              </w:rPr>
              <w:t>н</w:t>
            </w:r>
            <w:r w:rsidRPr="0075248E">
              <w:rPr>
                <w:rFonts w:eastAsia="Times New Roman"/>
                <w:sz w:val="18"/>
                <w:szCs w:val="18"/>
              </w:rPr>
              <w:t>ции подзарядки электрокаров.</w:t>
            </w:r>
            <w:r w:rsidR="00C15BE2" w:rsidRPr="0075248E">
              <w:rPr>
                <w:rFonts w:eastAsia="Times New Roman"/>
                <w:sz w:val="18"/>
                <w:szCs w:val="18"/>
              </w:rPr>
              <w:t xml:space="preserve"> </w:t>
            </w:r>
            <w:r w:rsidRPr="0075248E">
              <w:rPr>
                <w:rFonts w:eastAsia="Times New Roman"/>
                <w:sz w:val="18"/>
                <w:szCs w:val="18"/>
              </w:rPr>
              <w:t>Автозаправочные комплексы необходимо  оснащать туалетом, душем, площадками кратковременного о</w:t>
            </w:r>
            <w:r w:rsidRPr="0075248E">
              <w:rPr>
                <w:rFonts w:eastAsia="Times New Roman"/>
                <w:sz w:val="18"/>
                <w:szCs w:val="18"/>
              </w:rPr>
              <w:t>т</w:t>
            </w:r>
            <w:r w:rsidRPr="0075248E">
              <w:rPr>
                <w:rFonts w:eastAsia="Times New Roman"/>
                <w:sz w:val="18"/>
                <w:szCs w:val="18"/>
              </w:rPr>
              <w:t>дыха, рядом с местами временного хранения автомобилей. Площадки для кратковременного отдыха оборудовать городской мебелью, урнами, декоративным и защитным ограждением. Устраивать освещение торшерами высотой 2.5-3</w:t>
            </w:r>
            <w:r w:rsidR="00C15BE2" w:rsidRPr="0075248E">
              <w:rPr>
                <w:rFonts w:eastAsia="Times New Roman"/>
                <w:sz w:val="18"/>
                <w:szCs w:val="18"/>
              </w:rPr>
              <w:t xml:space="preserve"> </w:t>
            </w:r>
            <w:r w:rsidRPr="0075248E">
              <w:rPr>
                <w:rFonts w:eastAsia="Times New Roman"/>
                <w:sz w:val="18"/>
                <w:szCs w:val="18"/>
              </w:rPr>
              <w:t>м и декоративной подсветкой. Дек</w:t>
            </w:r>
            <w:r w:rsidRPr="0075248E">
              <w:rPr>
                <w:rFonts w:eastAsia="Times New Roman"/>
                <w:sz w:val="18"/>
                <w:szCs w:val="18"/>
              </w:rPr>
              <w:t>о</w:t>
            </w:r>
            <w:r w:rsidRPr="0075248E">
              <w:rPr>
                <w:rFonts w:eastAsia="Times New Roman"/>
                <w:sz w:val="18"/>
                <w:szCs w:val="18"/>
              </w:rPr>
              <w:t xml:space="preserve">ративное освещение островков, подсветку зоны въезда/выезда выполнять осветительными столбиками высотой до 0,9 м. Благоустройство территории автозаправочных станций выполнять с использованием МАФ на не препятствующих обзору островках вдоль проезжей части и га площадках кратковременного отдыха необходимо выполнять ограждение мусорных контейнеров и контейнеров хранения топлива. </w:t>
            </w:r>
          </w:p>
        </w:tc>
      </w:tr>
      <w:tr w:rsidR="0075248E" w:rsidRPr="0075248E" w:rsidTr="008A2035">
        <w:trPr>
          <w:trHeight w:val="233"/>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Автогазозаправочные станции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Доля от общего количества автозаправочных станций, %</w:t>
            </w:r>
          </w:p>
        </w:tc>
        <w:tc>
          <w:tcPr>
            <w:tcW w:w="1545"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15</w:t>
            </w:r>
          </w:p>
        </w:tc>
        <w:tc>
          <w:tcPr>
            <w:tcW w:w="2753" w:type="dxa"/>
            <w:gridSpan w:val="3"/>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га</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2 колонки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0,1</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5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7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9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0,35</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11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2"/>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Автокемпинги, мотели</w:t>
            </w:r>
          </w:p>
        </w:tc>
        <w:tc>
          <w:tcPr>
            <w:tcW w:w="6611"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Максимальное расстояние между объектами на автомобильных дорогах категории IВ, II, III, IV, V, км</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250</w:t>
            </w:r>
          </w:p>
        </w:tc>
        <w:tc>
          <w:tcPr>
            <w:tcW w:w="2753" w:type="dxa"/>
            <w:gridSpan w:val="3"/>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59"/>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9"/>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148"/>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Станции технического обслуживания</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постов на 200 автомобилей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08"/>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Размер земельного участка, Га </w:t>
            </w: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10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8"/>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15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1,5 </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6"/>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25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2,0 </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1"/>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40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5"/>
          <w:tblHeader/>
        </w:trPr>
        <w:tc>
          <w:tcPr>
            <w:tcW w:w="4116" w:type="dxa"/>
            <w:gridSpan w:val="5"/>
            <w:tcBorders>
              <w:top w:val="nil"/>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Автомойки</w:t>
            </w:r>
          </w:p>
        </w:tc>
        <w:tc>
          <w:tcPr>
            <w:tcW w:w="6611" w:type="dxa"/>
            <w:gridSpan w:val="9"/>
            <w:tcBorders>
              <w:top w:val="nil"/>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Количество постов на 1000 автомобилей                                                                                                                       </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4116" w:type="dxa"/>
            <w:gridSpan w:val="5"/>
            <w:tcBorders>
              <w:top w:val="single" w:sz="4" w:space="0" w:color="auto"/>
              <w:left w:val="single" w:sz="8" w:space="0" w:color="auto"/>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Станции технического обслуживания городского пассажирского транспорта</w:t>
            </w: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единиц / транспорт. предприятие</w:t>
            </w:r>
          </w:p>
        </w:tc>
        <w:tc>
          <w:tcPr>
            <w:tcW w:w="1545" w:type="dxa"/>
            <w:gridSpan w:val="3"/>
            <w:tcBorders>
              <w:top w:val="nil"/>
              <w:left w:val="nil"/>
              <w:bottom w:val="single" w:sz="4" w:space="0" w:color="auto"/>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4116" w:type="dxa"/>
            <w:gridSpan w:val="5"/>
            <w:tcBorders>
              <w:top w:val="single" w:sz="4" w:space="0" w:color="auto"/>
              <w:left w:val="single" w:sz="8" w:space="0" w:color="auto"/>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Транспортно-эксплуатационные предприятия городского транспорта.</w:t>
            </w:r>
          </w:p>
        </w:tc>
        <w:tc>
          <w:tcPr>
            <w:tcW w:w="6611" w:type="dxa"/>
            <w:gridSpan w:val="9"/>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единиц / вид транспорта</w:t>
            </w:r>
          </w:p>
        </w:tc>
        <w:tc>
          <w:tcPr>
            <w:tcW w:w="1545" w:type="dxa"/>
            <w:gridSpan w:val="3"/>
            <w:tcBorders>
              <w:top w:val="nil"/>
              <w:left w:val="nil"/>
              <w:bottom w:val="single" w:sz="4" w:space="0" w:color="auto"/>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681"/>
          <w:tblHeader/>
        </w:trPr>
        <w:tc>
          <w:tcPr>
            <w:tcW w:w="1200" w:type="dxa"/>
            <w:vMerge w:val="restart"/>
            <w:tcBorders>
              <w:top w:val="nil"/>
              <w:left w:val="single" w:sz="8" w:space="0" w:color="auto"/>
              <w:bottom w:val="single" w:sz="4" w:space="0" w:color="000000"/>
              <w:right w:val="nil"/>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Парковки</w:t>
            </w: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Многоэтажная, среднеэтажная, малоэтажная многоквартирная жилая застройка [9]</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 квартиру</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 см п. п. [2]</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400 м</w:t>
            </w:r>
          </w:p>
        </w:tc>
      </w:tr>
      <w:tr w:rsidR="0075248E" w:rsidRPr="0075248E" w:rsidTr="008A2035">
        <w:trPr>
          <w:trHeight w:val="525"/>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Объекты дошкольного, начальн</w:t>
            </w:r>
            <w:r w:rsidRPr="0075248E">
              <w:rPr>
                <w:rFonts w:eastAsia="Times New Roman"/>
                <w:sz w:val="18"/>
                <w:szCs w:val="18"/>
              </w:rPr>
              <w:t>о</w:t>
            </w:r>
            <w:r w:rsidRPr="0075248E">
              <w:rPr>
                <w:rFonts w:eastAsia="Times New Roman"/>
                <w:sz w:val="18"/>
                <w:szCs w:val="18"/>
              </w:rPr>
              <w:t>го и среднего общего образования</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работающих</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753" w:type="dxa"/>
            <w:gridSpan w:val="3"/>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 м</w:t>
            </w:r>
          </w:p>
        </w:tc>
      </w:tr>
      <w:tr w:rsidR="0075248E" w:rsidRPr="0075248E" w:rsidTr="008A2035">
        <w:trPr>
          <w:trHeight w:val="525"/>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Объекты среднего и высшего профессионального образования</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работающих</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870"/>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Учреждения управления, креди</w:t>
            </w:r>
            <w:r w:rsidRPr="0075248E">
              <w:rPr>
                <w:rFonts w:eastAsia="Times New Roman"/>
                <w:sz w:val="18"/>
                <w:szCs w:val="18"/>
              </w:rPr>
              <w:t>т</w:t>
            </w:r>
            <w:r w:rsidRPr="0075248E">
              <w:rPr>
                <w:rFonts w:eastAsia="Times New Roman"/>
                <w:sz w:val="18"/>
                <w:szCs w:val="18"/>
              </w:rPr>
              <w:t>но-финансовые и юридические учреждения: - областного, фед</w:t>
            </w:r>
            <w:r w:rsidRPr="0075248E">
              <w:rPr>
                <w:rFonts w:eastAsia="Times New Roman"/>
                <w:sz w:val="18"/>
                <w:szCs w:val="18"/>
              </w:rPr>
              <w:t>е</w:t>
            </w:r>
            <w:r w:rsidRPr="0075248E">
              <w:rPr>
                <w:rFonts w:eastAsia="Times New Roman"/>
                <w:sz w:val="18"/>
                <w:szCs w:val="18"/>
              </w:rPr>
              <w:t>рального значения</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работающих</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753" w:type="dxa"/>
            <w:gridSpan w:val="3"/>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250 м</w:t>
            </w:r>
          </w:p>
        </w:tc>
      </w:tr>
      <w:tr w:rsidR="0075248E" w:rsidRPr="0075248E" w:rsidTr="008A2035">
        <w:trPr>
          <w:trHeight w:val="825"/>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Учреждения управления, креди</w:t>
            </w:r>
            <w:r w:rsidRPr="0075248E">
              <w:rPr>
                <w:rFonts w:eastAsia="Times New Roman"/>
                <w:sz w:val="18"/>
                <w:szCs w:val="18"/>
              </w:rPr>
              <w:t>т</w:t>
            </w:r>
            <w:r w:rsidRPr="0075248E">
              <w:rPr>
                <w:rFonts w:eastAsia="Times New Roman"/>
                <w:sz w:val="18"/>
                <w:szCs w:val="18"/>
              </w:rPr>
              <w:t>но-финансовые и юридические учреждения:</w:t>
            </w:r>
            <w:r w:rsidRPr="0075248E">
              <w:rPr>
                <w:rFonts w:eastAsia="Times New Roman"/>
                <w:sz w:val="18"/>
                <w:szCs w:val="18"/>
              </w:rPr>
              <w:br/>
              <w:t>- муниципального значения</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работающих</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1110"/>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Офисные помещения администр</w:t>
            </w:r>
            <w:r w:rsidRPr="0075248E">
              <w:rPr>
                <w:rFonts w:eastAsia="Times New Roman"/>
                <w:sz w:val="18"/>
                <w:szCs w:val="18"/>
              </w:rPr>
              <w:t>а</w:t>
            </w:r>
            <w:r w:rsidRPr="0075248E">
              <w:rPr>
                <w:rFonts w:eastAsia="Times New Roman"/>
                <w:sz w:val="18"/>
                <w:szCs w:val="18"/>
              </w:rPr>
              <w:t>тивных зданий, научные и проек</w:t>
            </w:r>
            <w:r w:rsidRPr="0075248E">
              <w:rPr>
                <w:rFonts w:eastAsia="Times New Roman"/>
                <w:sz w:val="18"/>
                <w:szCs w:val="18"/>
              </w:rPr>
              <w:t>т</w:t>
            </w:r>
            <w:r w:rsidRPr="0075248E">
              <w:rPr>
                <w:rFonts w:eastAsia="Times New Roman"/>
                <w:sz w:val="18"/>
                <w:szCs w:val="18"/>
              </w:rPr>
              <w:t>ные организации, высшие и сре</w:t>
            </w:r>
            <w:r w:rsidRPr="0075248E">
              <w:rPr>
                <w:rFonts w:eastAsia="Times New Roman"/>
                <w:sz w:val="18"/>
                <w:szCs w:val="18"/>
              </w:rPr>
              <w:t>д</w:t>
            </w:r>
            <w:r w:rsidRPr="0075248E">
              <w:rPr>
                <w:rFonts w:eastAsia="Times New Roman"/>
                <w:sz w:val="18"/>
                <w:szCs w:val="18"/>
              </w:rPr>
              <w:t>ние специальные учебные завед</w:t>
            </w:r>
            <w:r w:rsidRPr="0075248E">
              <w:rPr>
                <w:rFonts w:eastAsia="Times New Roman"/>
                <w:sz w:val="18"/>
                <w:szCs w:val="18"/>
              </w:rPr>
              <w:t>е</w:t>
            </w:r>
            <w:r w:rsidRPr="0075248E">
              <w:rPr>
                <w:rFonts w:eastAsia="Times New Roman"/>
                <w:sz w:val="18"/>
                <w:szCs w:val="18"/>
              </w:rPr>
              <w:t>ния</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работающих</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525"/>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Театры, цирки, кинотеатры, ко</w:t>
            </w:r>
            <w:r w:rsidRPr="0075248E">
              <w:rPr>
                <w:rFonts w:eastAsia="Times New Roman"/>
                <w:sz w:val="18"/>
                <w:szCs w:val="18"/>
              </w:rPr>
              <w:t>н</w:t>
            </w:r>
            <w:r w:rsidRPr="0075248E">
              <w:rPr>
                <w:rFonts w:eastAsia="Times New Roman"/>
                <w:sz w:val="18"/>
                <w:szCs w:val="18"/>
              </w:rPr>
              <w:t>цертные залы, музеи, выставки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зрителей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705"/>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Торговые центры, универмаги, магазины с площадью торговых залов более 200 кв. м</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м² торговой площади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525"/>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Магазины с торговой площадью менее 200 м2</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м² торговой площади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Рынки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торговых мест</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Рестораны и кафе</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мест</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Гостиницы высшего разряда</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мест</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Прочие гостиницы</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мест</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Больницы</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коек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Поликлиники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посетителей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Промышленные предприятия</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работающих 2-х смежных смен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Городские парки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w:t>
            </w:r>
          </w:p>
        </w:tc>
        <w:tc>
          <w:tcPr>
            <w:tcW w:w="2753" w:type="dxa"/>
            <w:gridSpan w:val="3"/>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400 м</w:t>
            </w: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Пляжи и парки в зонах отдыха</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Лесопарки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750"/>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Базы кратковременного отдыха (спортивные, лыжные, рыболо</w:t>
            </w:r>
            <w:r w:rsidRPr="0075248E">
              <w:rPr>
                <w:rFonts w:eastAsia="Times New Roman"/>
                <w:sz w:val="18"/>
                <w:szCs w:val="18"/>
              </w:rPr>
              <w:t>в</w:t>
            </w:r>
            <w:r w:rsidRPr="0075248E">
              <w:rPr>
                <w:rFonts w:eastAsia="Times New Roman"/>
                <w:sz w:val="18"/>
                <w:szCs w:val="18"/>
              </w:rPr>
              <w:t>ные, охотничьи)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Дома и базы отдыха, санатории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отдыхающих и персонала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Туристские гостиницы</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отдыхающих и персонала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753" w:type="dxa"/>
            <w:gridSpan w:val="3"/>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250 м</w:t>
            </w: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Мотели и кемпинги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 номер</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525"/>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Спортивные здания и сооружения с трибунами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посетителей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795"/>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Предприятия общественного п</w:t>
            </w:r>
            <w:r w:rsidRPr="0075248E">
              <w:rPr>
                <w:rFonts w:eastAsia="Times New Roman"/>
                <w:sz w:val="18"/>
                <w:szCs w:val="18"/>
              </w:rPr>
              <w:t>и</w:t>
            </w:r>
            <w:r w:rsidRPr="0075248E">
              <w:rPr>
                <w:rFonts w:eastAsia="Times New Roman"/>
                <w:sz w:val="18"/>
                <w:szCs w:val="18"/>
              </w:rPr>
              <w:t>тания, торговли и коммунально-бытового обслуживания в зонах отдыха</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мест в залах и 100 чел. персонала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Вокзалы всех видов транспорта</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9F5D9D">
            <w:pPr>
              <w:ind w:firstLine="0"/>
              <w:jc w:val="center"/>
              <w:rPr>
                <w:rFonts w:eastAsia="Times New Roman"/>
                <w:sz w:val="18"/>
                <w:szCs w:val="18"/>
              </w:rPr>
            </w:pPr>
            <w:r w:rsidRPr="0075248E">
              <w:rPr>
                <w:rFonts w:eastAsia="Times New Roman"/>
                <w:sz w:val="18"/>
                <w:szCs w:val="18"/>
              </w:rPr>
              <w:t xml:space="preserve">машино-мест на 100 пассажиров в </w:t>
            </w:r>
            <w:r w:rsidR="009F5D9D" w:rsidRPr="0075248E">
              <w:rPr>
                <w:rFonts w:eastAsia="Times New Roman"/>
                <w:sz w:val="18"/>
                <w:szCs w:val="18"/>
              </w:rPr>
              <w:t>«</w:t>
            </w:r>
            <w:r w:rsidRPr="0075248E">
              <w:rPr>
                <w:rFonts w:eastAsia="Times New Roman"/>
                <w:sz w:val="18"/>
                <w:szCs w:val="18"/>
              </w:rPr>
              <w:t>час пик</w:t>
            </w:r>
            <w:r w:rsidR="009F5D9D" w:rsidRPr="0075248E">
              <w:rPr>
                <w:rFonts w:eastAsia="Times New Roman"/>
                <w:sz w:val="18"/>
                <w:szCs w:val="18"/>
              </w:rPr>
              <w:t>»</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Ботанические сады и зоопарки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машино-мест на 100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97"/>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9527" w:type="dxa"/>
            <w:gridSpan w:val="13"/>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Размеры земельного участка открытых стоянок автомобилей, кв.м/1 автомобиль</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1671"/>
          <w:tblHeader/>
        </w:trPr>
        <w:tc>
          <w:tcPr>
            <w:tcW w:w="1200" w:type="dxa"/>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15"/>
            <w:tcBorders>
              <w:top w:val="single" w:sz="4" w:space="0" w:color="auto"/>
              <w:left w:val="nil"/>
              <w:bottom w:val="single" w:sz="4" w:space="0" w:color="auto"/>
              <w:right w:val="single" w:sz="8" w:space="0" w:color="000000"/>
            </w:tcBorders>
            <w:shd w:val="clear" w:color="auto" w:fill="auto"/>
            <w:hideMark/>
          </w:tcPr>
          <w:p w:rsidR="007562AA" w:rsidRPr="0075248E" w:rsidRDefault="007562AA" w:rsidP="007562AA">
            <w:pPr>
              <w:tabs>
                <w:tab w:val="left" w:pos="144"/>
              </w:tabs>
              <w:ind w:left="-3" w:firstLine="0"/>
              <w:rPr>
                <w:rFonts w:eastAsia="Times New Roman"/>
                <w:sz w:val="18"/>
                <w:szCs w:val="18"/>
              </w:rPr>
            </w:pPr>
            <w:r w:rsidRPr="0075248E">
              <w:rPr>
                <w:rFonts w:eastAsia="Times New Roman"/>
                <w:sz w:val="18"/>
                <w:szCs w:val="18"/>
              </w:rPr>
              <w:t>1.</w:t>
            </w:r>
            <w:r w:rsidR="00813ECA" w:rsidRPr="0075248E">
              <w:rPr>
                <w:rFonts w:eastAsia="Times New Roman"/>
                <w:sz w:val="18"/>
                <w:szCs w:val="18"/>
              </w:rPr>
              <w:t>При проектировании и строительстве следует предусматривать:</w:t>
            </w:r>
          </w:p>
          <w:p w:rsidR="007562AA" w:rsidRPr="0075248E" w:rsidRDefault="00813ECA" w:rsidP="007562AA">
            <w:pPr>
              <w:tabs>
                <w:tab w:val="left" w:pos="144"/>
              </w:tabs>
              <w:ind w:left="-3" w:firstLine="0"/>
              <w:rPr>
                <w:rFonts w:eastAsia="Times New Roman"/>
                <w:sz w:val="18"/>
                <w:szCs w:val="18"/>
              </w:rPr>
            </w:pPr>
            <w:r w:rsidRPr="0075248E">
              <w:rPr>
                <w:rFonts w:eastAsia="Times New Roman"/>
                <w:sz w:val="18"/>
                <w:szCs w:val="18"/>
              </w:rPr>
              <w:t>- обеспечение постоянного хранения расчетного количества легковых автомобилей 1 машино-место на 1 построенную квартиру;</w:t>
            </w:r>
          </w:p>
          <w:p w:rsidR="007562AA" w:rsidRPr="0075248E" w:rsidRDefault="00813ECA" w:rsidP="007562AA">
            <w:pPr>
              <w:tabs>
                <w:tab w:val="left" w:pos="144"/>
              </w:tabs>
              <w:ind w:left="-3" w:firstLine="0"/>
              <w:rPr>
                <w:rFonts w:eastAsia="Times New Roman"/>
                <w:sz w:val="18"/>
                <w:szCs w:val="18"/>
              </w:rPr>
            </w:pPr>
            <w:r w:rsidRPr="0075248E">
              <w:rPr>
                <w:rFonts w:eastAsia="Times New Roman"/>
                <w:sz w:val="18"/>
                <w:szCs w:val="18"/>
              </w:rPr>
              <w:t>- обеспечение гостевых стоянок на придомовых территориях из расчета 1 машино-место на 2 построенные квартиры;</w:t>
            </w:r>
          </w:p>
          <w:p w:rsidR="007562AA" w:rsidRPr="0075248E" w:rsidRDefault="00813ECA" w:rsidP="007562AA">
            <w:pPr>
              <w:tabs>
                <w:tab w:val="left" w:pos="144"/>
              </w:tabs>
              <w:ind w:left="-3" w:firstLine="0"/>
              <w:rPr>
                <w:rFonts w:eastAsia="Times New Roman"/>
                <w:sz w:val="18"/>
                <w:szCs w:val="18"/>
              </w:rPr>
            </w:pPr>
            <w:r w:rsidRPr="0075248E">
              <w:rPr>
                <w:rFonts w:eastAsia="Times New Roman"/>
                <w:sz w:val="18"/>
                <w:szCs w:val="18"/>
              </w:rPr>
              <w:t>- 1 машино-место на каждые 30 кв. метров встроенно-пристроенных нежилых помещений;</w:t>
            </w:r>
          </w:p>
          <w:p w:rsidR="007562AA" w:rsidRPr="0075248E" w:rsidRDefault="00813ECA" w:rsidP="007562AA">
            <w:pPr>
              <w:tabs>
                <w:tab w:val="left" w:pos="144"/>
              </w:tabs>
              <w:ind w:left="-3" w:firstLine="0"/>
              <w:rPr>
                <w:rFonts w:eastAsia="Times New Roman"/>
                <w:sz w:val="18"/>
                <w:szCs w:val="18"/>
              </w:rPr>
            </w:pPr>
            <w:r w:rsidRPr="0075248E">
              <w:rPr>
                <w:rFonts w:eastAsia="Times New Roman"/>
                <w:sz w:val="18"/>
                <w:szCs w:val="18"/>
              </w:rPr>
              <w:t xml:space="preserve">При проектировании и строительстве арендных жилых домов следует предусматривать строительство не менее 50 </w:t>
            </w:r>
            <w:r w:rsidR="007562AA" w:rsidRPr="0075248E">
              <w:rPr>
                <w:rFonts w:eastAsia="Times New Roman"/>
                <w:sz w:val="18"/>
                <w:szCs w:val="18"/>
              </w:rPr>
              <w:t>%</w:t>
            </w:r>
            <w:r w:rsidRPr="0075248E">
              <w:rPr>
                <w:rFonts w:eastAsia="Times New Roman"/>
                <w:sz w:val="18"/>
                <w:szCs w:val="18"/>
              </w:rPr>
              <w:t xml:space="preserve"> открытых автом</w:t>
            </w:r>
            <w:r w:rsidRPr="0075248E">
              <w:rPr>
                <w:rFonts w:eastAsia="Times New Roman"/>
                <w:sz w:val="18"/>
                <w:szCs w:val="18"/>
              </w:rPr>
              <w:t>о</w:t>
            </w:r>
            <w:r w:rsidRPr="0075248E">
              <w:rPr>
                <w:rFonts w:eastAsia="Times New Roman"/>
                <w:sz w:val="18"/>
                <w:szCs w:val="18"/>
              </w:rPr>
              <w:t>бильных стоянок от количества строящихся квартир.</w:t>
            </w:r>
          </w:p>
          <w:p w:rsidR="00813ECA" w:rsidRPr="0075248E" w:rsidRDefault="00813ECA" w:rsidP="007562AA">
            <w:pPr>
              <w:tabs>
                <w:tab w:val="left" w:pos="144"/>
              </w:tabs>
              <w:ind w:left="-3" w:firstLine="0"/>
              <w:rPr>
                <w:rFonts w:eastAsia="Times New Roman"/>
                <w:sz w:val="18"/>
                <w:szCs w:val="18"/>
              </w:rPr>
            </w:pPr>
            <w:r w:rsidRPr="0075248E">
              <w:rPr>
                <w:rFonts w:eastAsia="Times New Roman"/>
                <w:sz w:val="18"/>
                <w:szCs w:val="18"/>
              </w:rPr>
              <w:t xml:space="preserve">2. На территории с застройкой объектами индивидуального жилищного строительства и усадебными жилыми домами с приквартирными участками, стоянки следует размещать в пределах отведенного участка.                                                                                                                                                                                                                 </w:t>
            </w:r>
          </w:p>
        </w:tc>
      </w:tr>
      <w:tr w:rsidR="0075248E" w:rsidRPr="0075248E" w:rsidTr="008A2035">
        <w:trPr>
          <w:trHeight w:val="300"/>
          <w:tblHeader/>
        </w:trPr>
        <w:tc>
          <w:tcPr>
            <w:tcW w:w="1200" w:type="dxa"/>
            <w:vMerge w:val="restart"/>
            <w:tcBorders>
              <w:top w:val="nil"/>
              <w:left w:val="single" w:sz="8" w:space="0" w:color="auto"/>
              <w:bottom w:val="nil"/>
              <w:right w:val="nil"/>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Велодорожки [1]</w:t>
            </w: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Расчетные показатели</w:t>
            </w: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велодорожка на 15 тыс. жителей в жилой зоне </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00" w:type="dxa"/>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велодорожка в каждой рекреационной зоне</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15"/>
          <w:tblHeader/>
        </w:trPr>
        <w:tc>
          <w:tcPr>
            <w:tcW w:w="1200" w:type="dxa"/>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велодорожка в центральной части города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15"/>
          <w:tblHeader/>
        </w:trPr>
        <w:tc>
          <w:tcPr>
            <w:tcW w:w="1200" w:type="dxa"/>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9"/>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протяженность, м</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50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1266"/>
          <w:tblHeader/>
        </w:trPr>
        <w:tc>
          <w:tcPr>
            <w:tcW w:w="1200" w:type="dxa"/>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nil"/>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15"/>
            <w:tcBorders>
              <w:top w:val="single" w:sz="4" w:space="0" w:color="auto"/>
              <w:left w:val="nil"/>
              <w:bottom w:val="nil"/>
              <w:right w:val="single" w:sz="8"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1. Параметры велодорожек определяются в соответствии со СП 42.13330.201</w:t>
            </w:r>
            <w:r w:rsidR="009F5D9D" w:rsidRPr="0075248E">
              <w:rPr>
                <w:rFonts w:eastAsia="Times New Roman"/>
                <w:sz w:val="18"/>
                <w:szCs w:val="18"/>
              </w:rPr>
              <w:t>6</w:t>
            </w:r>
            <w:r w:rsidR="00C15BE2" w:rsidRPr="0075248E">
              <w:rPr>
                <w:rFonts w:eastAsia="Times New Roman"/>
                <w:sz w:val="18"/>
                <w:szCs w:val="18"/>
              </w:rPr>
              <w:t>.</w:t>
            </w:r>
            <w:r w:rsidRPr="0075248E">
              <w:rPr>
                <w:rFonts w:eastAsia="Times New Roman"/>
                <w:sz w:val="18"/>
                <w:szCs w:val="18"/>
              </w:rPr>
              <w:t xml:space="preserve"> </w:t>
            </w:r>
          </w:p>
          <w:p w:rsidR="007562AA" w:rsidRPr="0075248E" w:rsidRDefault="00813ECA" w:rsidP="007562AA">
            <w:pPr>
              <w:ind w:firstLine="0"/>
              <w:jc w:val="left"/>
              <w:rPr>
                <w:rFonts w:eastAsia="Times New Roman"/>
                <w:sz w:val="18"/>
                <w:szCs w:val="18"/>
              </w:rPr>
            </w:pPr>
            <w:r w:rsidRPr="0075248E">
              <w:rPr>
                <w:rFonts w:eastAsia="Times New Roman"/>
                <w:sz w:val="18"/>
                <w:szCs w:val="18"/>
              </w:rPr>
              <w:t>2.Минимальная обеспеченность жителей местами для хранения (стоянки) велосипедов принимается:</w:t>
            </w:r>
            <w:r w:rsidR="007562AA" w:rsidRPr="0075248E">
              <w:rPr>
                <w:rFonts w:eastAsia="Times New Roman"/>
                <w:sz w:val="18"/>
                <w:szCs w:val="18"/>
              </w:rPr>
              <w:t xml:space="preserve"> </w:t>
            </w:r>
          </w:p>
          <w:p w:rsidR="007562AA" w:rsidRPr="0075248E" w:rsidRDefault="007562AA" w:rsidP="007562AA">
            <w:pPr>
              <w:ind w:firstLine="0"/>
              <w:jc w:val="left"/>
              <w:rPr>
                <w:rFonts w:eastAsia="Times New Roman"/>
                <w:sz w:val="18"/>
                <w:szCs w:val="18"/>
              </w:rPr>
            </w:pPr>
            <w:r w:rsidRPr="0075248E">
              <w:rPr>
                <w:rFonts w:eastAsia="Times New Roman"/>
                <w:sz w:val="18"/>
                <w:szCs w:val="18"/>
              </w:rPr>
              <w:t xml:space="preserve">- </w:t>
            </w:r>
            <w:r w:rsidR="00813ECA" w:rsidRPr="0075248E">
              <w:rPr>
                <w:rFonts w:eastAsia="Times New Roman"/>
                <w:sz w:val="18"/>
                <w:szCs w:val="18"/>
              </w:rPr>
              <w:t xml:space="preserve">предприятия, учреждения, организации - для 10 </w:t>
            </w:r>
            <w:r w:rsidRPr="0075248E">
              <w:rPr>
                <w:rFonts w:eastAsia="Times New Roman"/>
                <w:sz w:val="18"/>
                <w:szCs w:val="18"/>
              </w:rPr>
              <w:t>%</w:t>
            </w:r>
            <w:r w:rsidR="00813ECA" w:rsidRPr="0075248E">
              <w:rPr>
                <w:rFonts w:eastAsia="Times New Roman"/>
                <w:sz w:val="18"/>
                <w:szCs w:val="18"/>
              </w:rPr>
              <w:t xml:space="preserve"> от количества персонала и единовременных посетителей;</w:t>
            </w:r>
          </w:p>
          <w:p w:rsidR="007562AA" w:rsidRPr="0075248E" w:rsidRDefault="007562AA" w:rsidP="007562AA">
            <w:pPr>
              <w:ind w:firstLine="0"/>
              <w:jc w:val="left"/>
              <w:rPr>
                <w:rFonts w:eastAsia="Times New Roman"/>
                <w:sz w:val="18"/>
                <w:szCs w:val="18"/>
              </w:rPr>
            </w:pPr>
            <w:r w:rsidRPr="0075248E">
              <w:rPr>
                <w:rFonts w:eastAsia="Times New Roman"/>
                <w:sz w:val="18"/>
                <w:szCs w:val="18"/>
              </w:rPr>
              <w:t xml:space="preserve">- </w:t>
            </w:r>
            <w:r w:rsidR="00813ECA" w:rsidRPr="0075248E">
              <w:rPr>
                <w:rFonts w:eastAsia="Times New Roman"/>
                <w:sz w:val="18"/>
                <w:szCs w:val="18"/>
              </w:rPr>
              <w:t xml:space="preserve">объекты торговли, общественного питания, культуры, досуга - для 15 </w:t>
            </w:r>
            <w:r w:rsidRPr="0075248E">
              <w:rPr>
                <w:rFonts w:eastAsia="Times New Roman"/>
                <w:sz w:val="18"/>
                <w:szCs w:val="18"/>
              </w:rPr>
              <w:t>%</w:t>
            </w:r>
            <w:r w:rsidR="00813ECA" w:rsidRPr="0075248E">
              <w:rPr>
                <w:rFonts w:eastAsia="Times New Roman"/>
                <w:sz w:val="18"/>
                <w:szCs w:val="18"/>
              </w:rPr>
              <w:t xml:space="preserve"> от количества персонала и единовременных посетителей; </w:t>
            </w:r>
          </w:p>
          <w:p w:rsidR="00813ECA" w:rsidRPr="0075248E" w:rsidRDefault="007562AA" w:rsidP="007562AA">
            <w:pPr>
              <w:ind w:firstLine="0"/>
              <w:jc w:val="left"/>
              <w:rPr>
                <w:rFonts w:eastAsia="Times New Roman"/>
                <w:sz w:val="18"/>
                <w:szCs w:val="18"/>
              </w:rPr>
            </w:pPr>
            <w:r w:rsidRPr="0075248E">
              <w:rPr>
                <w:rFonts w:eastAsia="Times New Roman"/>
                <w:sz w:val="18"/>
                <w:szCs w:val="18"/>
              </w:rPr>
              <w:t xml:space="preserve">- </w:t>
            </w:r>
            <w:r w:rsidR="00813ECA" w:rsidRPr="0075248E">
              <w:rPr>
                <w:rFonts w:eastAsia="Times New Roman"/>
                <w:sz w:val="18"/>
                <w:szCs w:val="18"/>
              </w:rPr>
              <w:t xml:space="preserve">транспортные пересадочные узлы - не менее 10 </w:t>
            </w:r>
            <w:r w:rsidRPr="0075248E">
              <w:rPr>
                <w:rFonts w:eastAsia="Times New Roman"/>
                <w:sz w:val="18"/>
                <w:szCs w:val="18"/>
              </w:rPr>
              <w:t>%</w:t>
            </w:r>
            <w:r w:rsidR="00813ECA" w:rsidRPr="0075248E">
              <w:rPr>
                <w:rFonts w:eastAsia="Times New Roman"/>
                <w:sz w:val="18"/>
                <w:szCs w:val="18"/>
              </w:rPr>
              <w:t xml:space="preserve"> от предусмотренного количества парковочных мест автомобилей; места проживания - не менее 1 места для хранения велосипеда на 1 квартиру</w:t>
            </w:r>
            <w:r w:rsidR="00C15BE2" w:rsidRPr="0075248E">
              <w:rPr>
                <w:rFonts w:eastAsia="Times New Roman"/>
                <w:sz w:val="18"/>
                <w:szCs w:val="18"/>
              </w:rPr>
              <w:t>.</w:t>
            </w:r>
          </w:p>
        </w:tc>
      </w:tr>
      <w:tr w:rsidR="0075248E" w:rsidRPr="0075248E" w:rsidTr="008A2035">
        <w:trPr>
          <w:trHeight w:val="499"/>
          <w:tblHeader/>
        </w:trPr>
        <w:tc>
          <w:tcPr>
            <w:tcW w:w="15025" w:type="dxa"/>
            <w:gridSpan w:val="20"/>
            <w:tcBorders>
              <w:top w:val="single" w:sz="8" w:space="0" w:color="auto"/>
              <w:left w:val="single" w:sz="8" w:space="0" w:color="auto"/>
              <w:bottom w:val="single" w:sz="8" w:space="0" w:color="auto"/>
              <w:right w:val="single" w:sz="8" w:space="0" w:color="000000"/>
            </w:tcBorders>
            <w:shd w:val="clear" w:color="auto" w:fill="auto"/>
            <w:hideMark/>
          </w:tcPr>
          <w:p w:rsidR="00813ECA" w:rsidRPr="0075248E" w:rsidRDefault="00813ECA" w:rsidP="00633C6F">
            <w:pPr>
              <w:pStyle w:val="3"/>
              <w:rPr>
                <w:szCs w:val="18"/>
              </w:rPr>
            </w:pPr>
            <w:bookmarkStart w:id="14" w:name="_Toc68777294"/>
            <w:r w:rsidRPr="0075248E">
              <w:rPr>
                <w:szCs w:val="18"/>
              </w:rPr>
              <w:t>2.3 Расчетные показатели минимально допустимого уровня обеспеченности и расчетные показатели максимально допустимого уровня террит</w:t>
            </w:r>
            <w:r w:rsidRPr="0075248E">
              <w:rPr>
                <w:szCs w:val="18"/>
              </w:rPr>
              <w:t>о</w:t>
            </w:r>
            <w:r w:rsidRPr="0075248E">
              <w:rPr>
                <w:szCs w:val="18"/>
              </w:rPr>
              <w:t>риальной доступности объектов местного значения в области образования</w:t>
            </w:r>
            <w:bookmarkEnd w:id="14"/>
          </w:p>
        </w:tc>
      </w:tr>
      <w:tr w:rsidR="0075248E" w:rsidRPr="0075248E" w:rsidTr="008A2035">
        <w:trPr>
          <w:trHeight w:val="300"/>
          <w:tblHeader/>
        </w:trPr>
        <w:tc>
          <w:tcPr>
            <w:tcW w:w="1200"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Дошкольные образовательные учр</w:t>
            </w:r>
            <w:r w:rsidRPr="0075248E">
              <w:rPr>
                <w:rFonts w:eastAsia="Times New Roman"/>
                <w:sz w:val="18"/>
                <w:szCs w:val="18"/>
              </w:rPr>
              <w:t>е</w:t>
            </w:r>
            <w:r w:rsidRPr="0075248E">
              <w:rPr>
                <w:rFonts w:eastAsia="Times New Roman"/>
                <w:sz w:val="18"/>
                <w:szCs w:val="18"/>
              </w:rPr>
              <w:t>ждения</w:t>
            </w:r>
          </w:p>
        </w:tc>
        <w:tc>
          <w:tcPr>
            <w:tcW w:w="1493" w:type="dxa"/>
            <w:gridSpan w:val="2"/>
            <w:vMerge w:val="restart"/>
            <w:tcBorders>
              <w:top w:val="single" w:sz="8"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8A2035">
              <w:rPr>
                <w:rFonts w:eastAsia="Times New Roman"/>
                <w:sz w:val="18"/>
                <w:szCs w:val="18"/>
              </w:rPr>
              <w:t>общего типа</w:t>
            </w:r>
          </w:p>
        </w:tc>
        <w:tc>
          <w:tcPr>
            <w:tcW w:w="8034" w:type="dxa"/>
            <w:gridSpan w:val="11"/>
            <w:tcBorders>
              <w:top w:val="single" w:sz="8" w:space="0" w:color="auto"/>
              <w:left w:val="nil"/>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мест на 1 тыс. человек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 см п. п. [1]</w:t>
            </w:r>
          </w:p>
        </w:tc>
        <w:tc>
          <w:tcPr>
            <w:tcW w:w="2753" w:type="dxa"/>
            <w:gridSpan w:val="3"/>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город - 500 м, сельская террит</w:t>
            </w:r>
            <w:r w:rsidRPr="0075248E">
              <w:rPr>
                <w:rFonts w:eastAsia="Times New Roman"/>
                <w:sz w:val="18"/>
                <w:szCs w:val="18"/>
              </w:rPr>
              <w:t>о</w:t>
            </w:r>
            <w:r w:rsidRPr="0075248E">
              <w:rPr>
                <w:rFonts w:eastAsia="Times New Roman"/>
                <w:sz w:val="18"/>
                <w:szCs w:val="18"/>
              </w:rPr>
              <w:t>рия - 2 км  пешеходной и 10 км транспортной доступности</w:t>
            </w:r>
          </w:p>
        </w:tc>
      </w:tr>
      <w:tr w:rsidR="0075248E" w:rsidRPr="0075248E" w:rsidTr="008A2035">
        <w:trPr>
          <w:trHeight w:val="15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6"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м2 на 1 место при вмест</w:t>
            </w:r>
            <w:r w:rsidRPr="0075248E">
              <w:rPr>
                <w:rFonts w:eastAsia="Times New Roman"/>
                <w:sz w:val="18"/>
                <w:szCs w:val="18"/>
              </w:rPr>
              <w:t>и</w:t>
            </w:r>
            <w:r w:rsidRPr="0075248E">
              <w:rPr>
                <w:rFonts w:eastAsia="Times New Roman"/>
                <w:sz w:val="18"/>
                <w:szCs w:val="18"/>
              </w:rPr>
              <w:t>мости организации::</w:t>
            </w:r>
          </w:p>
        </w:tc>
        <w:tc>
          <w:tcPr>
            <w:tcW w:w="3498"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до 100 мест                                                                       </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1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6" w:type="dxa"/>
            <w:gridSpan w:val="6"/>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498" w:type="dxa"/>
            <w:gridSpan w:val="5"/>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свыше 100 мест</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52"/>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6"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групповой площадки на 1 место следует прин</w:t>
            </w:r>
            <w:r w:rsidRPr="0075248E">
              <w:rPr>
                <w:rFonts w:eastAsia="Times New Roman"/>
                <w:sz w:val="18"/>
                <w:szCs w:val="18"/>
              </w:rPr>
              <w:t>и</w:t>
            </w:r>
            <w:r w:rsidRPr="0075248E">
              <w:rPr>
                <w:rFonts w:eastAsia="Times New Roman"/>
                <w:sz w:val="18"/>
                <w:szCs w:val="18"/>
              </w:rPr>
              <w:t xml:space="preserve">мать не менее: </w:t>
            </w:r>
          </w:p>
        </w:tc>
        <w:tc>
          <w:tcPr>
            <w:tcW w:w="3498" w:type="dxa"/>
            <w:gridSpan w:val="5"/>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для детей ясельного возраста </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7,5</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5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6" w:type="dxa"/>
            <w:gridSpan w:val="6"/>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498" w:type="dxa"/>
            <w:gridSpan w:val="5"/>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детей дошкольного возраста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9</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14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специализир</w:t>
            </w:r>
            <w:r w:rsidRPr="0075248E">
              <w:rPr>
                <w:rFonts w:eastAsia="Times New Roman"/>
                <w:sz w:val="18"/>
                <w:szCs w:val="18"/>
              </w:rPr>
              <w:t>о</w:t>
            </w:r>
            <w:r w:rsidRPr="0075248E">
              <w:rPr>
                <w:rFonts w:eastAsia="Times New Roman"/>
                <w:sz w:val="18"/>
                <w:szCs w:val="18"/>
              </w:rPr>
              <w:t>ванного типа</w:t>
            </w:r>
          </w:p>
        </w:tc>
        <w:tc>
          <w:tcPr>
            <w:tcW w:w="8034" w:type="dxa"/>
            <w:gridSpan w:val="11"/>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мест в % от численности детей 1-6 лет</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17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оздоровител</w:t>
            </w:r>
            <w:r w:rsidRPr="0075248E">
              <w:rPr>
                <w:rFonts w:eastAsia="Times New Roman"/>
                <w:sz w:val="18"/>
                <w:szCs w:val="18"/>
              </w:rPr>
              <w:t>ь</w:t>
            </w:r>
            <w:r w:rsidRPr="0075248E">
              <w:rPr>
                <w:rFonts w:eastAsia="Times New Roman"/>
                <w:sz w:val="18"/>
                <w:szCs w:val="18"/>
              </w:rPr>
              <w:t>ное</w:t>
            </w:r>
          </w:p>
        </w:tc>
        <w:tc>
          <w:tcPr>
            <w:tcW w:w="8034" w:type="dxa"/>
            <w:gridSpan w:val="11"/>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мест в % от численности детей 1-6 лет</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79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2332" w:type="dxa"/>
            <w:gridSpan w:val="17"/>
            <w:tcBorders>
              <w:top w:val="single" w:sz="4" w:space="0" w:color="auto"/>
              <w:left w:val="nil"/>
              <w:bottom w:val="single" w:sz="4" w:space="0" w:color="auto"/>
              <w:right w:val="single" w:sz="8" w:space="0" w:color="000000"/>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1. Расчетные показатели дошкольных образовательных и общеобразовательных учреждений принимаются в соответствии с официальными демографич</w:t>
            </w:r>
            <w:r w:rsidRPr="0075248E">
              <w:rPr>
                <w:rFonts w:eastAsia="Times New Roman"/>
                <w:sz w:val="18"/>
                <w:szCs w:val="18"/>
              </w:rPr>
              <w:t>е</w:t>
            </w:r>
            <w:r w:rsidRPr="0075248E">
              <w:rPr>
                <w:rFonts w:eastAsia="Times New Roman"/>
                <w:sz w:val="18"/>
                <w:szCs w:val="18"/>
              </w:rPr>
              <w:t>скими данными по Белгородской области за 2015 год, исходя из рождаемости 13 человек на 1000 жителей</w:t>
            </w:r>
            <w:r w:rsidR="00C15BE2" w:rsidRPr="0075248E">
              <w:rPr>
                <w:rFonts w:eastAsia="Times New Roman"/>
                <w:sz w:val="18"/>
                <w:szCs w:val="18"/>
              </w:rPr>
              <w:t>.</w:t>
            </w:r>
            <w:r w:rsidRPr="0075248E">
              <w:rPr>
                <w:rFonts w:eastAsia="Times New Roman"/>
                <w:sz w:val="18"/>
                <w:szCs w:val="18"/>
              </w:rPr>
              <w:t xml:space="preserve">                                                                     </w:t>
            </w:r>
          </w:p>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2. Дошкольные образовательные организации целесообразно предусматривать в населенных пунктах с численностью постоянного населения свыше 200 человек.                </w:t>
            </w:r>
          </w:p>
        </w:tc>
      </w:tr>
      <w:tr w:rsidR="0075248E" w:rsidRPr="0075248E" w:rsidTr="002002A2">
        <w:trPr>
          <w:trHeight w:val="293"/>
          <w:tblHeader/>
        </w:trPr>
        <w:tc>
          <w:tcPr>
            <w:tcW w:w="1200"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A24611">
              <w:rPr>
                <w:rFonts w:eastAsia="Times New Roman"/>
                <w:sz w:val="18"/>
                <w:szCs w:val="18"/>
              </w:rPr>
              <w:t>Общеобразовательные учреждения</w:t>
            </w:r>
          </w:p>
        </w:tc>
        <w:tc>
          <w:tcPr>
            <w:tcW w:w="1493" w:type="dxa"/>
            <w:gridSpan w:val="2"/>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Общеобразов</w:t>
            </w:r>
            <w:r w:rsidRPr="0075248E">
              <w:rPr>
                <w:rFonts w:eastAsia="Times New Roman"/>
                <w:sz w:val="18"/>
                <w:szCs w:val="18"/>
              </w:rPr>
              <w:t>а</w:t>
            </w:r>
            <w:r w:rsidRPr="0075248E">
              <w:rPr>
                <w:rFonts w:eastAsia="Times New Roman"/>
                <w:sz w:val="18"/>
                <w:szCs w:val="18"/>
              </w:rPr>
              <w:t>тельные школы</w:t>
            </w:r>
          </w:p>
        </w:tc>
        <w:tc>
          <w:tcPr>
            <w:tcW w:w="1417"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w:t>
            </w:r>
            <w:r w:rsidRPr="0075248E">
              <w:rPr>
                <w:rFonts w:eastAsia="Times New Roman"/>
                <w:sz w:val="18"/>
                <w:szCs w:val="18"/>
              </w:rPr>
              <w:t>с</w:t>
            </w:r>
            <w:r w:rsidRPr="0075248E">
              <w:rPr>
                <w:rFonts w:eastAsia="Times New Roman"/>
                <w:sz w:val="18"/>
                <w:szCs w:val="18"/>
              </w:rPr>
              <w:t>печенности, учащихся на 1 тыс. человек</w:t>
            </w:r>
          </w:p>
        </w:tc>
        <w:tc>
          <w:tcPr>
            <w:tcW w:w="7797" w:type="dxa"/>
            <w:gridSpan w:val="11"/>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I ступень обучения (начальное общее образование 1-4 классы)</w:t>
            </w:r>
          </w:p>
        </w:tc>
        <w:tc>
          <w:tcPr>
            <w:tcW w:w="1275"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 см п. п. [1]</w:t>
            </w:r>
          </w:p>
        </w:tc>
        <w:tc>
          <w:tcPr>
            <w:tcW w:w="1843" w:type="dxa"/>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город - 500 м, сел</w:t>
            </w:r>
            <w:r w:rsidRPr="0075248E">
              <w:rPr>
                <w:rFonts w:eastAsia="Times New Roman"/>
                <w:sz w:val="18"/>
                <w:szCs w:val="18"/>
              </w:rPr>
              <w:t>ь</w:t>
            </w:r>
            <w:r w:rsidRPr="0075248E">
              <w:rPr>
                <w:rFonts w:eastAsia="Times New Roman"/>
                <w:sz w:val="18"/>
                <w:szCs w:val="18"/>
              </w:rPr>
              <w:t>ская территория</w:t>
            </w:r>
            <w:r w:rsidR="008A2035">
              <w:rPr>
                <w:rFonts w:eastAsia="Times New Roman"/>
                <w:sz w:val="18"/>
                <w:szCs w:val="18"/>
              </w:rPr>
              <w:t xml:space="preserve"> </w:t>
            </w:r>
            <w:r w:rsidRPr="0075248E">
              <w:rPr>
                <w:rFonts w:eastAsia="Times New Roman"/>
                <w:sz w:val="18"/>
                <w:szCs w:val="18"/>
              </w:rPr>
              <w:t>- для учащихся I ст</w:t>
            </w:r>
            <w:r w:rsidRPr="0075248E">
              <w:rPr>
                <w:rFonts w:eastAsia="Times New Roman"/>
                <w:sz w:val="18"/>
                <w:szCs w:val="18"/>
              </w:rPr>
              <w:t>у</w:t>
            </w:r>
            <w:r w:rsidRPr="0075248E">
              <w:rPr>
                <w:rFonts w:eastAsia="Times New Roman"/>
                <w:sz w:val="18"/>
                <w:szCs w:val="18"/>
              </w:rPr>
              <w:t>пени обучения – 2 км  пешеходной и 10 км транспортной доступности;</w:t>
            </w:r>
            <w:r w:rsidR="00C15BE2" w:rsidRPr="0075248E">
              <w:rPr>
                <w:rFonts w:eastAsia="Times New Roman"/>
                <w:sz w:val="18"/>
                <w:szCs w:val="18"/>
              </w:rPr>
              <w:t xml:space="preserve"> </w:t>
            </w:r>
            <w:r w:rsidRPr="0075248E">
              <w:rPr>
                <w:rFonts w:eastAsia="Times New Roman"/>
                <w:sz w:val="18"/>
                <w:szCs w:val="18"/>
              </w:rPr>
              <w:t>для учащихся II - III ступеней – 4 км п</w:t>
            </w:r>
            <w:r w:rsidRPr="0075248E">
              <w:rPr>
                <w:rFonts w:eastAsia="Times New Roman"/>
                <w:sz w:val="18"/>
                <w:szCs w:val="18"/>
              </w:rPr>
              <w:t>е</w:t>
            </w:r>
            <w:r w:rsidRPr="0075248E">
              <w:rPr>
                <w:rFonts w:eastAsia="Times New Roman"/>
                <w:sz w:val="18"/>
                <w:szCs w:val="18"/>
              </w:rPr>
              <w:t>шеходной и 10 км  транспортной д</w:t>
            </w:r>
            <w:r w:rsidRPr="0075248E">
              <w:rPr>
                <w:rFonts w:eastAsia="Times New Roman"/>
                <w:sz w:val="18"/>
                <w:szCs w:val="18"/>
              </w:rPr>
              <w:t>о</w:t>
            </w:r>
            <w:r w:rsidRPr="0075248E">
              <w:rPr>
                <w:rFonts w:eastAsia="Times New Roman"/>
                <w:sz w:val="18"/>
                <w:szCs w:val="18"/>
              </w:rPr>
              <w:t>ступности</w:t>
            </w:r>
          </w:p>
        </w:tc>
      </w:tr>
      <w:tr w:rsidR="0075248E" w:rsidRPr="0075248E" w:rsidTr="002002A2">
        <w:trPr>
          <w:trHeight w:val="26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493" w:type="dxa"/>
            <w:gridSpan w:val="2"/>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417"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7797" w:type="dxa"/>
            <w:gridSpan w:val="11"/>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II ступень обучения (основное общее образование 5-9 классы)</w:t>
            </w:r>
          </w:p>
        </w:tc>
        <w:tc>
          <w:tcPr>
            <w:tcW w:w="1275"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65 см п. п. [1]</w:t>
            </w:r>
          </w:p>
        </w:tc>
        <w:tc>
          <w:tcPr>
            <w:tcW w:w="1843"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2002A2">
        <w:trPr>
          <w:trHeight w:val="27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493" w:type="dxa"/>
            <w:gridSpan w:val="2"/>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417"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7797" w:type="dxa"/>
            <w:gridSpan w:val="11"/>
            <w:tcBorders>
              <w:top w:val="nil"/>
              <w:left w:val="nil"/>
              <w:bottom w:val="single" w:sz="4" w:space="0" w:color="auto"/>
              <w:right w:val="single" w:sz="4" w:space="0" w:color="auto"/>
            </w:tcBorders>
            <w:shd w:val="clear" w:color="auto" w:fill="auto"/>
            <w:hideMark/>
          </w:tcPr>
          <w:p w:rsidR="00813ECA" w:rsidRPr="00A24611" w:rsidRDefault="00813ECA" w:rsidP="00633C6F">
            <w:pPr>
              <w:ind w:firstLine="0"/>
              <w:jc w:val="center"/>
              <w:rPr>
                <w:rFonts w:eastAsia="Times New Roman"/>
                <w:sz w:val="18"/>
                <w:szCs w:val="18"/>
              </w:rPr>
            </w:pPr>
            <w:r w:rsidRPr="00A24611">
              <w:rPr>
                <w:rFonts w:eastAsia="Times New Roman"/>
                <w:sz w:val="18"/>
                <w:szCs w:val="18"/>
              </w:rPr>
              <w:t>III ступень обучения (среднее (полное) образование 10-11 классы)[2]</w:t>
            </w:r>
          </w:p>
        </w:tc>
        <w:tc>
          <w:tcPr>
            <w:tcW w:w="1275"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 см п. п. [1]</w:t>
            </w:r>
          </w:p>
        </w:tc>
        <w:tc>
          <w:tcPr>
            <w:tcW w:w="1843"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2002A2">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493" w:type="dxa"/>
            <w:gridSpan w:val="2"/>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813ECA" w:rsidRPr="008A2035" w:rsidRDefault="00813ECA" w:rsidP="00633C6F">
            <w:pPr>
              <w:ind w:firstLine="0"/>
              <w:jc w:val="center"/>
              <w:rPr>
                <w:rFonts w:eastAsia="Times New Roman"/>
                <w:strike/>
                <w:sz w:val="18"/>
                <w:szCs w:val="18"/>
              </w:rPr>
            </w:pPr>
            <w:r w:rsidRPr="008A2035">
              <w:rPr>
                <w:rFonts w:eastAsia="Times New Roman"/>
                <w:sz w:val="18"/>
                <w:szCs w:val="18"/>
              </w:rPr>
              <w:t>Размер земел</w:t>
            </w:r>
            <w:r w:rsidRPr="008A2035">
              <w:rPr>
                <w:rFonts w:eastAsia="Times New Roman"/>
                <w:sz w:val="18"/>
                <w:szCs w:val="18"/>
              </w:rPr>
              <w:t>ь</w:t>
            </w:r>
            <w:r w:rsidRPr="008A2035">
              <w:rPr>
                <w:rFonts w:eastAsia="Times New Roman"/>
                <w:sz w:val="18"/>
                <w:szCs w:val="18"/>
              </w:rPr>
              <w:t xml:space="preserve">ного участка, м2 </w:t>
            </w:r>
          </w:p>
          <w:p w:rsidR="008A2035" w:rsidRPr="0075248E" w:rsidRDefault="008A2035" w:rsidP="00633C6F">
            <w:pPr>
              <w:ind w:firstLine="0"/>
              <w:jc w:val="center"/>
              <w:rPr>
                <w:rFonts w:eastAsia="Times New Roman"/>
                <w:sz w:val="18"/>
                <w:szCs w:val="18"/>
              </w:rPr>
            </w:pPr>
          </w:p>
        </w:tc>
        <w:tc>
          <w:tcPr>
            <w:tcW w:w="7797" w:type="dxa"/>
            <w:gridSpan w:val="11"/>
            <w:tcBorders>
              <w:top w:val="nil"/>
              <w:left w:val="nil"/>
              <w:bottom w:val="single" w:sz="4" w:space="0" w:color="auto"/>
              <w:right w:val="single" w:sz="4" w:space="0" w:color="auto"/>
            </w:tcBorders>
            <w:shd w:val="clear" w:color="auto" w:fill="auto"/>
            <w:hideMark/>
          </w:tcPr>
          <w:p w:rsidR="008A2035" w:rsidRPr="00A24611" w:rsidRDefault="008A2035" w:rsidP="002002A2">
            <w:pPr>
              <w:ind w:firstLine="0"/>
              <w:jc w:val="left"/>
              <w:rPr>
                <w:rFonts w:eastAsia="Times New Roman"/>
                <w:sz w:val="18"/>
                <w:szCs w:val="18"/>
              </w:rPr>
            </w:pPr>
            <w:r w:rsidRPr="00A24611">
              <w:rPr>
                <w:rFonts w:eastAsia="Times New Roman"/>
                <w:sz w:val="18"/>
                <w:szCs w:val="18"/>
              </w:rPr>
              <w:t xml:space="preserve">Расчет размера земельного участка выполняется по формуле: </w:t>
            </w:r>
          </w:p>
          <w:p w:rsidR="002002A2" w:rsidRPr="00A24611" w:rsidRDefault="00952C31" w:rsidP="002002A2">
            <w:pPr>
              <w:ind w:firstLine="0"/>
              <w:jc w:val="left"/>
              <w:rPr>
                <w:rFonts w:eastAsia="Times New Roman"/>
                <w:sz w:val="18"/>
                <w:szCs w:val="18"/>
              </w:rPr>
            </w:pPr>
            <m:oMathPara>
              <m:oMath>
                <m:sSub>
                  <m:sSubPr>
                    <m:ctrlPr>
                      <w:rPr>
                        <w:rFonts w:ascii="Cambria Math" w:hAnsi="Cambria Math"/>
                        <w:i/>
                        <w:sz w:val="26"/>
                        <w:szCs w:val="26"/>
                      </w:rPr>
                    </m:ctrlPr>
                  </m:sSubPr>
                  <m:e>
                    <m:r>
                      <w:rPr>
                        <w:rFonts w:ascii="Cambria Math" w:hAnsi="Cambria Math"/>
                        <w:sz w:val="26"/>
                        <w:szCs w:val="26"/>
                        <w:lang w:val="en-US"/>
                      </w:rPr>
                      <m:t>S</m:t>
                    </m:r>
                  </m:e>
                  <m:sub>
                    <m:r>
                      <w:rPr>
                        <w:rFonts w:ascii="Cambria Math" w:hAnsi="Cambria Math"/>
                        <w:sz w:val="26"/>
                        <w:szCs w:val="26"/>
                      </w:rPr>
                      <m:t>норм</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D</m:t>
                    </m:r>
                  </m:e>
                  <m:sub>
                    <m:r>
                      <w:rPr>
                        <w:rFonts w:ascii="Cambria Math" w:hAnsi="Cambria Math"/>
                        <w:sz w:val="26"/>
                        <w:szCs w:val="26"/>
                      </w:rPr>
                      <m:t>проект</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N</m:t>
                    </m:r>
                  </m:e>
                  <m:sub>
                    <m:r>
                      <w:rPr>
                        <w:rFonts w:ascii="Cambria Math" w:hAnsi="Cambria Math"/>
                        <w:sz w:val="26"/>
                        <w:szCs w:val="26"/>
                      </w:rPr>
                      <m:t>пл</m:t>
                    </m:r>
                  </m:sub>
                </m:sSub>
                <m:r>
                  <w:rPr>
                    <w:rFonts w:ascii="Cambria Math" w:hAnsi="Cambria Math"/>
                    <w:sz w:val="26"/>
                    <w:szCs w:val="26"/>
                  </w:rPr>
                  <m:t>-(</m:t>
                </m:r>
                <m:f>
                  <m:fPr>
                    <m:ctrlPr>
                      <w:rPr>
                        <w:rFonts w:ascii="Cambria Math" w:hAnsi="Cambria Math"/>
                        <w:i/>
                        <w:sz w:val="26"/>
                        <w:szCs w:val="26"/>
                      </w:rPr>
                    </m:ctrlPr>
                  </m:fPr>
                  <m:num>
                    <m:sSub>
                      <m:sSubPr>
                        <m:ctrlPr>
                          <w:rPr>
                            <w:rFonts w:ascii="Cambria Math" w:hAnsi="Cambria Math"/>
                            <w:i/>
                            <w:sz w:val="26"/>
                            <w:szCs w:val="26"/>
                          </w:rPr>
                        </m:ctrlPr>
                      </m:sSubPr>
                      <m:e>
                        <m:r>
                          <w:rPr>
                            <w:rFonts w:ascii="Cambria Math" w:hAnsi="Cambria Math"/>
                            <w:sz w:val="26"/>
                            <w:szCs w:val="26"/>
                          </w:rPr>
                          <m:t>N</m:t>
                        </m:r>
                      </m:e>
                      <m:sub>
                        <m:r>
                          <w:rPr>
                            <w:rFonts w:ascii="Cambria Math" w:hAnsi="Cambria Math"/>
                            <w:sz w:val="26"/>
                            <w:szCs w:val="26"/>
                          </w:rPr>
                          <m:t>пл</m:t>
                        </m:r>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N</m:t>
                        </m:r>
                      </m:e>
                      <m:sub>
                        <m:r>
                          <w:rPr>
                            <w:rFonts w:ascii="Cambria Math" w:hAnsi="Cambria Math"/>
                            <w:sz w:val="26"/>
                            <w:szCs w:val="26"/>
                          </w:rPr>
                          <m:t>пл+1</m:t>
                        </m:r>
                      </m:sub>
                    </m:sSub>
                  </m:num>
                  <m:den>
                    <m:sSub>
                      <m:sSubPr>
                        <m:ctrlPr>
                          <w:rPr>
                            <w:rFonts w:ascii="Cambria Math" w:hAnsi="Cambria Math"/>
                            <w:sz w:val="26"/>
                            <w:szCs w:val="26"/>
                          </w:rPr>
                        </m:ctrlPr>
                      </m:sSubPr>
                      <m:e>
                        <m:r>
                          <w:rPr>
                            <w:rFonts w:ascii="Cambria Math" w:hAnsi="Cambria Math"/>
                            <w:sz w:val="26"/>
                            <w:szCs w:val="26"/>
                          </w:rPr>
                          <m:t>D</m:t>
                        </m:r>
                      </m:e>
                      <m:sub>
                        <m:r>
                          <w:rPr>
                            <w:rFonts w:ascii="Cambria Math" w:hAnsi="Cambria Math"/>
                            <w:sz w:val="26"/>
                            <w:szCs w:val="26"/>
                          </w:rPr>
                          <m:t>кон</m:t>
                        </m:r>
                      </m:sub>
                    </m:sSub>
                    <m:r>
                      <w:rPr>
                        <w:rFonts w:ascii="Cambria Math" w:hAnsi="Cambria Math"/>
                        <w:sz w:val="26"/>
                        <w:szCs w:val="26"/>
                      </w:rPr>
                      <m:t xml:space="preserve">- </m:t>
                    </m:r>
                    <m:sSub>
                      <m:sSubPr>
                        <m:ctrlPr>
                          <w:rPr>
                            <w:rFonts w:ascii="Cambria Math" w:hAnsi="Cambria Math"/>
                            <w:sz w:val="26"/>
                            <w:szCs w:val="26"/>
                          </w:rPr>
                        </m:ctrlPr>
                      </m:sSubPr>
                      <m:e>
                        <m:r>
                          <w:rPr>
                            <w:rFonts w:ascii="Cambria Math" w:hAnsi="Cambria Math"/>
                            <w:sz w:val="26"/>
                            <w:szCs w:val="26"/>
                          </w:rPr>
                          <m:t>D</m:t>
                        </m:r>
                      </m:e>
                      <m:sub>
                        <m:r>
                          <w:rPr>
                            <w:rFonts w:ascii="Cambria Math" w:hAnsi="Cambria Math"/>
                            <w:sz w:val="26"/>
                            <w:szCs w:val="26"/>
                          </w:rPr>
                          <m:t>нач</m:t>
                        </m:r>
                      </m:sub>
                    </m:sSub>
                  </m:den>
                </m:f>
                <m:r>
                  <w:rPr>
                    <w:rFonts w:ascii="Cambria Math" w:hAnsi="Cambria Math"/>
                    <w:sz w:val="26"/>
                    <w:szCs w:val="26"/>
                  </w:rPr>
                  <m:t xml:space="preserve"> ×</m:t>
                </m:r>
                <m:d>
                  <m:dPr>
                    <m:ctrlPr>
                      <w:rPr>
                        <w:rFonts w:ascii="Cambria Math" w:hAnsi="Cambria Math"/>
                        <w:i/>
                        <w:sz w:val="26"/>
                        <w:szCs w:val="26"/>
                      </w:rPr>
                    </m:ctrlPr>
                  </m:dPr>
                  <m:e>
                    <m:sSub>
                      <m:sSubPr>
                        <m:ctrlPr>
                          <w:rPr>
                            <w:rFonts w:ascii="Cambria Math" w:hAnsi="Cambria Math"/>
                            <w:i/>
                            <w:sz w:val="26"/>
                            <w:szCs w:val="26"/>
                          </w:rPr>
                        </m:ctrlPr>
                      </m:sSubPr>
                      <m:e>
                        <m:r>
                          <w:rPr>
                            <w:rFonts w:ascii="Cambria Math" w:hAnsi="Cambria Math"/>
                            <w:sz w:val="26"/>
                            <w:szCs w:val="26"/>
                          </w:rPr>
                          <m:t>D</m:t>
                        </m:r>
                      </m:e>
                      <m:sub>
                        <m:r>
                          <w:rPr>
                            <w:rFonts w:ascii="Cambria Math" w:hAnsi="Cambria Math"/>
                            <w:sz w:val="26"/>
                            <w:szCs w:val="26"/>
                          </w:rPr>
                          <m:t>проект</m:t>
                        </m:r>
                      </m:sub>
                    </m:sSub>
                    <m:r>
                      <w:rPr>
                        <w:rFonts w:ascii="Cambria Math" w:hAnsi="Cambria Math"/>
                        <w:sz w:val="26"/>
                        <w:szCs w:val="26"/>
                      </w:rPr>
                      <m:t xml:space="preserve">- </m:t>
                    </m:r>
                    <m:sSub>
                      <m:sSubPr>
                        <m:ctrlPr>
                          <w:rPr>
                            <w:rFonts w:ascii="Cambria Math" w:hAnsi="Cambria Math"/>
                            <w:sz w:val="26"/>
                            <w:szCs w:val="26"/>
                          </w:rPr>
                        </m:ctrlPr>
                      </m:sSubPr>
                      <m:e>
                        <m:r>
                          <w:rPr>
                            <w:rFonts w:ascii="Cambria Math" w:hAnsi="Cambria Math"/>
                            <w:sz w:val="26"/>
                            <w:szCs w:val="26"/>
                          </w:rPr>
                          <m:t>D</m:t>
                        </m:r>
                      </m:e>
                      <m:sub>
                        <m:r>
                          <w:rPr>
                            <w:rFonts w:ascii="Cambria Math" w:hAnsi="Cambria Math"/>
                            <w:sz w:val="26"/>
                            <w:szCs w:val="26"/>
                          </w:rPr>
                          <m:t>нач</m:t>
                        </m:r>
                      </m:sub>
                    </m:sSub>
                  </m:e>
                </m:d>
                <m:r>
                  <w:rPr>
                    <w:rFonts w:ascii="Cambria Math" w:hAnsi="Cambria Math"/>
                    <w:sz w:val="26"/>
                    <w:szCs w:val="26"/>
                  </w:rPr>
                  <m:t>)</m:t>
                </m:r>
              </m:oMath>
            </m:oMathPara>
          </w:p>
          <w:p w:rsidR="008A2035" w:rsidRPr="00A24611" w:rsidRDefault="008A2035" w:rsidP="002002A2">
            <w:pPr>
              <w:ind w:firstLine="0"/>
              <w:jc w:val="left"/>
              <w:rPr>
                <w:rFonts w:eastAsia="Times New Roman"/>
                <w:sz w:val="18"/>
                <w:szCs w:val="18"/>
              </w:rPr>
            </w:pPr>
            <w:r w:rsidRPr="00A24611">
              <w:rPr>
                <w:rFonts w:eastAsia="Times New Roman"/>
                <w:sz w:val="18"/>
                <w:szCs w:val="18"/>
              </w:rPr>
              <w:t xml:space="preserve">Sнорм - нормативная площадь земельного участка в зависимости от мощности школы, кв.м; </w:t>
            </w:r>
          </w:p>
          <w:p w:rsidR="008A2035" w:rsidRPr="00A24611" w:rsidRDefault="008A2035" w:rsidP="002002A2">
            <w:pPr>
              <w:ind w:firstLine="0"/>
              <w:jc w:val="left"/>
              <w:rPr>
                <w:rFonts w:eastAsia="Times New Roman"/>
                <w:sz w:val="18"/>
                <w:szCs w:val="18"/>
              </w:rPr>
            </w:pPr>
            <w:r w:rsidRPr="00A24611">
              <w:rPr>
                <w:rFonts w:eastAsia="Times New Roman"/>
                <w:sz w:val="18"/>
                <w:szCs w:val="18"/>
              </w:rPr>
              <w:t>Nпл - норматив площади на 1 место соответствующий диапазону мощности школы, кв.м;</w:t>
            </w:r>
          </w:p>
          <w:p w:rsidR="008A2035" w:rsidRPr="00A24611" w:rsidRDefault="008A2035" w:rsidP="002002A2">
            <w:pPr>
              <w:ind w:firstLine="0"/>
              <w:jc w:val="left"/>
              <w:rPr>
                <w:rFonts w:eastAsia="Times New Roman"/>
                <w:sz w:val="18"/>
                <w:szCs w:val="18"/>
              </w:rPr>
            </w:pPr>
            <w:r w:rsidRPr="00A24611">
              <w:rPr>
                <w:rFonts w:eastAsia="Times New Roman"/>
                <w:sz w:val="18"/>
                <w:szCs w:val="18"/>
              </w:rPr>
              <w:t>Nпл+1 - норматив площади на 1 место для следующего (большего) диапазона мощности школы, кв.м;</w:t>
            </w:r>
          </w:p>
          <w:p w:rsidR="008A2035" w:rsidRPr="00A24611" w:rsidRDefault="008A2035" w:rsidP="002002A2">
            <w:pPr>
              <w:ind w:firstLine="0"/>
              <w:jc w:val="left"/>
              <w:rPr>
                <w:rFonts w:eastAsia="Times New Roman"/>
                <w:sz w:val="18"/>
                <w:szCs w:val="18"/>
              </w:rPr>
            </w:pPr>
            <w:r w:rsidRPr="00A24611">
              <w:rPr>
                <w:rFonts w:eastAsia="Times New Roman"/>
                <w:sz w:val="18"/>
                <w:szCs w:val="18"/>
              </w:rPr>
              <w:t>Dкон - конечное значение диапазона мощности школы, мест;</w:t>
            </w:r>
          </w:p>
          <w:p w:rsidR="008A2035" w:rsidRPr="00A24611" w:rsidRDefault="008A2035" w:rsidP="002002A2">
            <w:pPr>
              <w:ind w:firstLine="0"/>
              <w:jc w:val="left"/>
              <w:rPr>
                <w:rFonts w:eastAsia="Times New Roman"/>
                <w:sz w:val="18"/>
                <w:szCs w:val="18"/>
              </w:rPr>
            </w:pPr>
            <w:r w:rsidRPr="00A24611">
              <w:rPr>
                <w:rFonts w:eastAsia="Times New Roman"/>
                <w:sz w:val="18"/>
                <w:szCs w:val="18"/>
              </w:rPr>
              <w:t>Dнач - начальное значение диапазона мощности школы, мест;</w:t>
            </w:r>
          </w:p>
          <w:p w:rsidR="002002A2" w:rsidRPr="00A24611" w:rsidRDefault="008A2035" w:rsidP="002002A2">
            <w:pPr>
              <w:ind w:firstLine="0"/>
              <w:jc w:val="left"/>
              <w:rPr>
                <w:rFonts w:eastAsia="Times New Roman"/>
                <w:strike/>
                <w:sz w:val="18"/>
                <w:szCs w:val="18"/>
              </w:rPr>
            </w:pPr>
            <w:r w:rsidRPr="00A24611">
              <w:rPr>
                <w:rFonts w:eastAsia="Times New Roman"/>
                <w:sz w:val="18"/>
                <w:szCs w:val="18"/>
              </w:rPr>
              <w:t>Dпроект - проектная мощность школы, мест.</w:t>
            </w:r>
          </w:p>
        </w:tc>
        <w:tc>
          <w:tcPr>
            <w:tcW w:w="1275" w:type="dxa"/>
            <w:gridSpan w:val="4"/>
            <w:tcBorders>
              <w:top w:val="nil"/>
              <w:left w:val="nil"/>
              <w:bottom w:val="single" w:sz="4" w:space="0" w:color="auto"/>
              <w:right w:val="single" w:sz="4" w:space="0" w:color="auto"/>
            </w:tcBorders>
            <w:shd w:val="clear" w:color="auto" w:fill="auto"/>
            <w:hideMark/>
          </w:tcPr>
          <w:p w:rsidR="00813ECA" w:rsidRPr="008A2035" w:rsidRDefault="00813ECA" w:rsidP="00633C6F">
            <w:pPr>
              <w:ind w:firstLine="0"/>
              <w:jc w:val="center"/>
              <w:rPr>
                <w:rFonts w:eastAsia="Times New Roman"/>
                <w:strike/>
                <w:sz w:val="18"/>
                <w:szCs w:val="18"/>
              </w:rPr>
            </w:pPr>
          </w:p>
        </w:tc>
        <w:tc>
          <w:tcPr>
            <w:tcW w:w="1843"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125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2332" w:type="dxa"/>
            <w:gridSpan w:val="17"/>
            <w:tcBorders>
              <w:top w:val="single" w:sz="4" w:space="0" w:color="auto"/>
              <w:left w:val="nil"/>
              <w:bottom w:val="single" w:sz="4" w:space="0" w:color="auto"/>
              <w:right w:val="single" w:sz="8" w:space="0" w:color="000000"/>
            </w:tcBorders>
            <w:shd w:val="clear" w:color="auto" w:fill="auto"/>
            <w:hideMark/>
          </w:tcPr>
          <w:p w:rsidR="00813ECA" w:rsidRPr="00A24611" w:rsidRDefault="00813ECA" w:rsidP="007562AA">
            <w:pPr>
              <w:ind w:firstLine="0"/>
              <w:rPr>
                <w:rFonts w:eastAsia="Times New Roman"/>
                <w:sz w:val="18"/>
                <w:szCs w:val="18"/>
              </w:rPr>
            </w:pPr>
            <w:r w:rsidRPr="00A24611">
              <w:rPr>
                <w:rFonts w:eastAsia="Times New Roman"/>
                <w:sz w:val="18"/>
                <w:szCs w:val="18"/>
              </w:rPr>
              <w:t>1. Расчетные показатели дошкольных образовательных и общеобразовательных учреждений принимаются в соответствии с официальными демографич</w:t>
            </w:r>
            <w:r w:rsidRPr="00A24611">
              <w:rPr>
                <w:rFonts w:eastAsia="Times New Roman"/>
                <w:sz w:val="18"/>
                <w:szCs w:val="18"/>
              </w:rPr>
              <w:t>е</w:t>
            </w:r>
            <w:r w:rsidRPr="00A24611">
              <w:rPr>
                <w:rFonts w:eastAsia="Times New Roman"/>
                <w:sz w:val="18"/>
                <w:szCs w:val="18"/>
              </w:rPr>
              <w:t>скими данными по Белгородской области за 2015 год, исходя из рождаемости 13 человек на 1000 жителей</w:t>
            </w:r>
            <w:r w:rsidR="00C15BE2" w:rsidRPr="00A24611">
              <w:rPr>
                <w:rFonts w:eastAsia="Times New Roman"/>
                <w:sz w:val="18"/>
                <w:szCs w:val="18"/>
              </w:rPr>
              <w:t>.</w:t>
            </w:r>
          </w:p>
          <w:p w:rsidR="007562AA" w:rsidRPr="00A24611" w:rsidRDefault="00813ECA" w:rsidP="007562AA">
            <w:pPr>
              <w:ind w:firstLine="0"/>
              <w:rPr>
                <w:rFonts w:eastAsia="Times New Roman"/>
                <w:sz w:val="18"/>
                <w:szCs w:val="18"/>
              </w:rPr>
            </w:pPr>
            <w:r w:rsidRPr="00A24611">
              <w:rPr>
                <w:rFonts w:eastAsia="Times New Roman"/>
                <w:sz w:val="18"/>
                <w:szCs w:val="18"/>
              </w:rPr>
              <w:t>2. Минимальная обеспеченность жителей местами в муниципальных общеобразовательных организациях принимается из расчета 100 процентов от колич</w:t>
            </w:r>
            <w:r w:rsidRPr="00A24611">
              <w:rPr>
                <w:rFonts w:eastAsia="Times New Roman"/>
                <w:sz w:val="18"/>
                <w:szCs w:val="18"/>
              </w:rPr>
              <w:t>е</w:t>
            </w:r>
            <w:r w:rsidRPr="00A24611">
              <w:rPr>
                <w:rFonts w:eastAsia="Times New Roman"/>
                <w:sz w:val="18"/>
                <w:szCs w:val="18"/>
              </w:rPr>
              <w:t>ства детей в возрасте от 6 до 15 лет (1 - 9 классы) и 75 процентов от количества детей в возрасте от 15 до 17 лет (10 - 11 классы) при обучении в одну смену</w:t>
            </w:r>
            <w:r w:rsidR="00C15BE2" w:rsidRPr="00A24611">
              <w:rPr>
                <w:rFonts w:eastAsia="Times New Roman"/>
                <w:sz w:val="18"/>
                <w:szCs w:val="18"/>
              </w:rPr>
              <w:t>.</w:t>
            </w:r>
          </w:p>
          <w:p w:rsidR="00813ECA" w:rsidRPr="00A24611" w:rsidRDefault="00813ECA" w:rsidP="007562AA">
            <w:pPr>
              <w:ind w:firstLine="0"/>
              <w:rPr>
                <w:rFonts w:eastAsia="Times New Roman"/>
                <w:sz w:val="18"/>
                <w:szCs w:val="18"/>
              </w:rPr>
            </w:pPr>
            <w:r w:rsidRPr="00A24611">
              <w:rPr>
                <w:rFonts w:eastAsia="Times New Roman"/>
                <w:sz w:val="18"/>
                <w:szCs w:val="18"/>
              </w:rPr>
              <w:t>3. Для учащихся общеобразовательных организаций, проживающих на расстоянии свыше предельно допустимого транспортного обслуживания, предусма</w:t>
            </w:r>
            <w:r w:rsidRPr="00A24611">
              <w:rPr>
                <w:rFonts w:eastAsia="Times New Roman"/>
                <w:sz w:val="18"/>
                <w:szCs w:val="18"/>
              </w:rPr>
              <w:t>т</w:t>
            </w:r>
            <w:r w:rsidRPr="00A24611">
              <w:rPr>
                <w:rFonts w:eastAsia="Times New Roman"/>
                <w:sz w:val="18"/>
                <w:szCs w:val="18"/>
              </w:rPr>
              <w:t xml:space="preserve">ривается пришкольный интернат из расчета 10 % мест от общей вместимости организации.                                      </w:t>
            </w:r>
          </w:p>
        </w:tc>
      </w:tr>
      <w:tr w:rsidR="0075248E" w:rsidRPr="0075248E" w:rsidTr="008A2035">
        <w:trPr>
          <w:trHeight w:val="426"/>
          <w:tblHeader/>
        </w:trPr>
        <w:tc>
          <w:tcPr>
            <w:tcW w:w="2693" w:type="dxa"/>
            <w:gridSpan w:val="3"/>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lastRenderedPageBreak/>
              <w:t>Межшкольный учебно-производственный комбинат</w:t>
            </w:r>
          </w:p>
        </w:tc>
        <w:tc>
          <w:tcPr>
            <w:tcW w:w="3693" w:type="dxa"/>
            <w:gridSpan w:val="4"/>
            <w:tcBorders>
              <w:top w:val="nil"/>
              <w:left w:val="nil"/>
              <w:bottom w:val="single" w:sz="4" w:space="0" w:color="auto"/>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мест на 1 тыс. человек</w:t>
            </w:r>
          </w:p>
        </w:tc>
        <w:tc>
          <w:tcPr>
            <w:tcW w:w="4341" w:type="dxa"/>
            <w:gridSpan w:val="7"/>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8 % общего числа школьников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 км транспортной доступн</w:t>
            </w:r>
            <w:r w:rsidRPr="0075248E">
              <w:rPr>
                <w:rFonts w:eastAsia="Times New Roman"/>
                <w:sz w:val="18"/>
                <w:szCs w:val="18"/>
              </w:rPr>
              <w:t>о</w:t>
            </w:r>
            <w:r w:rsidRPr="0075248E">
              <w:rPr>
                <w:rFonts w:eastAsia="Times New Roman"/>
                <w:sz w:val="18"/>
                <w:szCs w:val="18"/>
              </w:rPr>
              <w:t>сти</w:t>
            </w:r>
          </w:p>
        </w:tc>
      </w:tr>
      <w:tr w:rsidR="0075248E" w:rsidRPr="0075248E" w:rsidTr="008A2035">
        <w:trPr>
          <w:trHeight w:val="268"/>
          <w:tblHeader/>
        </w:trPr>
        <w:tc>
          <w:tcPr>
            <w:tcW w:w="2693" w:type="dxa"/>
            <w:gridSpan w:val="3"/>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Школы-интернаты</w:t>
            </w:r>
          </w:p>
        </w:tc>
        <w:tc>
          <w:tcPr>
            <w:tcW w:w="8034" w:type="dxa"/>
            <w:gridSpan w:val="11"/>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мест на 1 тыс. человек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139"/>
          <w:tblHeader/>
        </w:trPr>
        <w:tc>
          <w:tcPr>
            <w:tcW w:w="2693" w:type="dxa"/>
            <w:gridSpan w:val="3"/>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Организации дополнительного образования (внешкольные учреждения) </w:t>
            </w:r>
          </w:p>
        </w:tc>
        <w:tc>
          <w:tcPr>
            <w:tcW w:w="3693" w:type="dxa"/>
            <w:gridSpan w:val="4"/>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мест дополнительного образ</w:t>
            </w:r>
            <w:r w:rsidRPr="0075248E">
              <w:rPr>
                <w:rFonts w:eastAsia="Times New Roman"/>
                <w:sz w:val="18"/>
                <w:szCs w:val="18"/>
              </w:rPr>
              <w:t>о</w:t>
            </w:r>
            <w:r w:rsidRPr="0075248E">
              <w:rPr>
                <w:rFonts w:eastAsia="Times New Roman"/>
                <w:sz w:val="18"/>
                <w:szCs w:val="18"/>
              </w:rPr>
              <w:t>вания, % от общего числа школьников</w:t>
            </w: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Дворец (Дом) творчества школьников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3,3</w:t>
            </w:r>
          </w:p>
        </w:tc>
        <w:tc>
          <w:tcPr>
            <w:tcW w:w="2753" w:type="dxa"/>
            <w:gridSpan w:val="3"/>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город - не более 30 мин, сел</w:t>
            </w:r>
            <w:r w:rsidRPr="0075248E">
              <w:rPr>
                <w:rFonts w:eastAsia="Times New Roman"/>
                <w:sz w:val="18"/>
                <w:szCs w:val="18"/>
              </w:rPr>
              <w:t>ь</w:t>
            </w:r>
            <w:r w:rsidRPr="0075248E">
              <w:rPr>
                <w:rFonts w:eastAsia="Times New Roman"/>
                <w:sz w:val="18"/>
                <w:szCs w:val="18"/>
              </w:rPr>
              <w:t>ская территория - рекомендуе</w:t>
            </w:r>
            <w:r w:rsidRPr="0075248E">
              <w:rPr>
                <w:rFonts w:eastAsia="Times New Roman"/>
                <w:sz w:val="18"/>
                <w:szCs w:val="18"/>
              </w:rPr>
              <w:t>т</w:t>
            </w:r>
            <w:r w:rsidRPr="0075248E">
              <w:rPr>
                <w:rFonts w:eastAsia="Times New Roman"/>
                <w:sz w:val="18"/>
                <w:szCs w:val="18"/>
              </w:rPr>
              <w:t>ся предусматривать в зданиях школ</w:t>
            </w:r>
          </w:p>
        </w:tc>
      </w:tr>
      <w:tr w:rsidR="0075248E" w:rsidRPr="0075248E" w:rsidTr="008A2035">
        <w:trPr>
          <w:trHeight w:val="257"/>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Станция юных техников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0,9</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34"/>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Станция юных натуралистов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195"/>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Станция юных туристов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185"/>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Детско-юношеская спортивная школа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499"/>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Детская школа искусств (музыкальная, худож</w:t>
            </w:r>
            <w:r w:rsidRPr="0075248E">
              <w:rPr>
                <w:rFonts w:eastAsia="Times New Roman"/>
                <w:sz w:val="18"/>
                <w:szCs w:val="18"/>
              </w:rPr>
              <w:t>е</w:t>
            </w:r>
            <w:r w:rsidRPr="0075248E">
              <w:rPr>
                <w:rFonts w:eastAsia="Times New Roman"/>
                <w:sz w:val="18"/>
                <w:szCs w:val="18"/>
              </w:rPr>
              <w:t>ственная, хореографическая)</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2,7</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163"/>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8034" w:type="dxa"/>
            <w:gridSpan w:val="11"/>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га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584"/>
          <w:tblHeader/>
        </w:trPr>
        <w:tc>
          <w:tcPr>
            <w:tcW w:w="2693" w:type="dxa"/>
            <w:gridSpan w:val="3"/>
            <w:tcBorders>
              <w:top w:val="single" w:sz="4" w:space="0" w:color="auto"/>
              <w:left w:val="single" w:sz="8" w:space="0" w:color="auto"/>
              <w:bottom w:val="single" w:sz="8"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Детский оздоровительный л</w:t>
            </w:r>
            <w:r w:rsidRPr="0075248E">
              <w:rPr>
                <w:rFonts w:eastAsia="Times New Roman"/>
                <w:sz w:val="18"/>
                <w:szCs w:val="18"/>
              </w:rPr>
              <w:t>а</w:t>
            </w:r>
            <w:r w:rsidRPr="0075248E">
              <w:rPr>
                <w:rFonts w:eastAsia="Times New Roman"/>
                <w:sz w:val="18"/>
                <w:szCs w:val="18"/>
              </w:rPr>
              <w:t>герь с дневным пребыванием детей (для организации отдыха детей в каникулярное время)</w:t>
            </w:r>
          </w:p>
        </w:tc>
        <w:tc>
          <w:tcPr>
            <w:tcW w:w="8034" w:type="dxa"/>
            <w:gridSpan w:val="11"/>
            <w:tcBorders>
              <w:top w:val="single" w:sz="4" w:space="0" w:color="auto"/>
              <w:left w:val="nil"/>
              <w:bottom w:val="single" w:sz="8"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место, % от общего числа школьников</w:t>
            </w:r>
          </w:p>
        </w:tc>
        <w:tc>
          <w:tcPr>
            <w:tcW w:w="1545" w:type="dxa"/>
            <w:gridSpan w:val="3"/>
            <w:tcBorders>
              <w:top w:val="nil"/>
              <w:left w:val="nil"/>
              <w:bottom w:val="single" w:sz="8"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753" w:type="dxa"/>
            <w:gridSpan w:val="3"/>
            <w:tcBorders>
              <w:top w:val="nil"/>
              <w:left w:val="nil"/>
              <w:bottom w:val="single" w:sz="8"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 м</w:t>
            </w:r>
          </w:p>
        </w:tc>
      </w:tr>
      <w:tr w:rsidR="0075248E" w:rsidRPr="0075248E" w:rsidTr="008A2035">
        <w:trPr>
          <w:trHeight w:val="499"/>
          <w:tblHeader/>
        </w:trPr>
        <w:tc>
          <w:tcPr>
            <w:tcW w:w="15025" w:type="dxa"/>
            <w:gridSpan w:val="20"/>
            <w:tcBorders>
              <w:top w:val="single" w:sz="8" w:space="0" w:color="auto"/>
              <w:left w:val="single" w:sz="8" w:space="0" w:color="auto"/>
              <w:bottom w:val="single" w:sz="8" w:space="0" w:color="auto"/>
              <w:right w:val="single" w:sz="8" w:space="0" w:color="000000"/>
            </w:tcBorders>
            <w:shd w:val="clear" w:color="auto" w:fill="auto"/>
            <w:hideMark/>
          </w:tcPr>
          <w:p w:rsidR="00813ECA" w:rsidRPr="0075248E" w:rsidRDefault="00813ECA" w:rsidP="00633C6F">
            <w:pPr>
              <w:pStyle w:val="3"/>
              <w:rPr>
                <w:szCs w:val="18"/>
              </w:rPr>
            </w:pPr>
            <w:bookmarkStart w:id="15" w:name="_Toc68777295"/>
            <w:r w:rsidRPr="0075248E">
              <w:rPr>
                <w:szCs w:val="18"/>
              </w:rPr>
              <w:t>2.4 Расчетные показатели минимально допустимого уровня обеспеченности и расчетные показатели максимально допустимого уровня террит</w:t>
            </w:r>
            <w:r w:rsidRPr="0075248E">
              <w:rPr>
                <w:szCs w:val="18"/>
              </w:rPr>
              <w:t>о</w:t>
            </w:r>
            <w:r w:rsidRPr="0075248E">
              <w:rPr>
                <w:szCs w:val="18"/>
              </w:rPr>
              <w:t>риальной доступности объектов местного значения в области здравоохранения</w:t>
            </w:r>
            <w:bookmarkEnd w:id="15"/>
          </w:p>
        </w:tc>
      </w:tr>
      <w:tr w:rsidR="0075248E" w:rsidRPr="0075248E" w:rsidTr="008A2035">
        <w:trPr>
          <w:trHeight w:val="464"/>
          <w:tblHeader/>
        </w:trPr>
        <w:tc>
          <w:tcPr>
            <w:tcW w:w="1214" w:type="dxa"/>
            <w:gridSpan w:val="2"/>
            <w:vMerge w:val="restart"/>
            <w:tcBorders>
              <w:top w:val="nil"/>
              <w:left w:val="single" w:sz="8" w:space="0" w:color="auto"/>
              <w:bottom w:val="single" w:sz="4" w:space="0" w:color="000000"/>
              <w:right w:val="single" w:sz="4" w:space="0" w:color="auto"/>
            </w:tcBorders>
            <w:shd w:val="clear" w:color="auto" w:fill="auto"/>
            <w:textDirection w:val="btLr"/>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Первичная медико-социальная помощь</w:t>
            </w:r>
          </w:p>
        </w:tc>
        <w:tc>
          <w:tcPr>
            <w:tcW w:w="2933" w:type="dxa"/>
            <w:gridSpan w:val="4"/>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Станции (подстанции) скорой м</w:t>
            </w:r>
            <w:r w:rsidRPr="0075248E">
              <w:rPr>
                <w:rFonts w:eastAsia="Times New Roman"/>
                <w:sz w:val="18"/>
                <w:szCs w:val="18"/>
              </w:rPr>
              <w:t>е</w:t>
            </w:r>
            <w:r w:rsidRPr="0075248E">
              <w:rPr>
                <w:rFonts w:eastAsia="Times New Roman"/>
                <w:sz w:val="18"/>
                <w:szCs w:val="18"/>
              </w:rPr>
              <w:t>дицинской помощи</w:t>
            </w:r>
          </w:p>
        </w:tc>
        <w:tc>
          <w:tcPr>
            <w:tcW w:w="6342" w:type="dxa"/>
            <w:gridSpan w:val="6"/>
            <w:tcBorders>
              <w:top w:val="nil"/>
              <w:left w:val="nil"/>
              <w:bottom w:val="single" w:sz="4" w:space="0" w:color="auto"/>
              <w:right w:val="single" w:sz="4" w:space="0" w:color="000000"/>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Рекомендуемая численность обслуживаемого населения[4]</w:t>
            </w:r>
          </w:p>
        </w:tc>
        <w:tc>
          <w:tcPr>
            <w:tcW w:w="1762" w:type="dxa"/>
            <w:gridSpan w:val="4"/>
            <w:tcBorders>
              <w:top w:val="nil"/>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1 на 50 тыс. чел</w:t>
            </w:r>
            <w:r w:rsidRPr="0075248E">
              <w:rPr>
                <w:rFonts w:eastAsia="Times New Roman"/>
                <w:sz w:val="18"/>
                <w:szCs w:val="18"/>
              </w:rPr>
              <w:t>о</w:t>
            </w:r>
            <w:r w:rsidRPr="0075248E">
              <w:rPr>
                <w:rFonts w:eastAsia="Times New Roman"/>
                <w:sz w:val="18"/>
                <w:szCs w:val="18"/>
              </w:rPr>
              <w:t>век и выше</w:t>
            </w:r>
          </w:p>
        </w:tc>
        <w:tc>
          <w:tcPr>
            <w:tcW w:w="2774" w:type="dxa"/>
            <w:gridSpan w:val="4"/>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в пределах зоны 20 минутной доступности на специальном автомобиле</w:t>
            </w:r>
          </w:p>
        </w:tc>
      </w:tr>
      <w:tr w:rsidR="0075248E" w:rsidRPr="0075248E" w:rsidTr="008A2035">
        <w:trPr>
          <w:trHeight w:val="267"/>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342" w:type="dxa"/>
            <w:gridSpan w:val="6"/>
            <w:tcBorders>
              <w:top w:val="single" w:sz="4" w:space="0" w:color="auto"/>
              <w:left w:val="nil"/>
              <w:bottom w:val="single" w:sz="4" w:space="0" w:color="auto"/>
              <w:right w:val="single" w:sz="4" w:space="0" w:color="auto"/>
            </w:tcBorders>
            <w:shd w:val="clear" w:color="auto" w:fill="auto"/>
            <w:hideMark/>
          </w:tcPr>
          <w:p w:rsidR="00813ECA" w:rsidRPr="0075248E" w:rsidRDefault="00813ECA" w:rsidP="00EC2B8A">
            <w:pPr>
              <w:ind w:firstLine="0"/>
              <w:jc w:val="center"/>
              <w:rPr>
                <w:rFonts w:eastAsia="Times New Roman"/>
                <w:sz w:val="18"/>
                <w:szCs w:val="18"/>
              </w:rPr>
            </w:pPr>
            <w:r w:rsidRPr="0075248E">
              <w:rPr>
                <w:rFonts w:eastAsia="Times New Roman"/>
                <w:sz w:val="18"/>
                <w:szCs w:val="18"/>
              </w:rPr>
              <w:t>Количество автомоби</w:t>
            </w:r>
            <w:r w:rsidR="00EC2B8A" w:rsidRPr="0075248E">
              <w:rPr>
                <w:rFonts w:eastAsia="Times New Roman"/>
                <w:sz w:val="18"/>
                <w:szCs w:val="18"/>
              </w:rPr>
              <w:t>лей на 10 тыс. человек сельской территории</w:t>
            </w:r>
          </w:p>
        </w:tc>
        <w:tc>
          <w:tcPr>
            <w:tcW w:w="1762" w:type="dxa"/>
            <w:gridSpan w:val="4"/>
            <w:tcBorders>
              <w:top w:val="nil"/>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1</w:t>
            </w:r>
          </w:p>
        </w:tc>
        <w:tc>
          <w:tcPr>
            <w:tcW w:w="2774" w:type="dxa"/>
            <w:gridSpan w:val="4"/>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C15BE2">
            <w:pPr>
              <w:ind w:firstLine="0"/>
              <w:jc w:val="left"/>
              <w:rPr>
                <w:rFonts w:eastAsia="Times New Roman"/>
                <w:sz w:val="18"/>
                <w:szCs w:val="18"/>
              </w:rPr>
            </w:pPr>
          </w:p>
        </w:tc>
      </w:tr>
      <w:tr w:rsidR="0075248E" w:rsidRPr="0075248E" w:rsidTr="008A2035">
        <w:trPr>
          <w:trHeight w:val="710"/>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342" w:type="dxa"/>
            <w:gridSpan w:val="6"/>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Размер земельного участка, га на спец. Автомобиль</w:t>
            </w:r>
          </w:p>
        </w:tc>
        <w:tc>
          <w:tcPr>
            <w:tcW w:w="1762" w:type="dxa"/>
            <w:gridSpan w:val="4"/>
            <w:tcBorders>
              <w:top w:val="nil"/>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0,05 (но</w:t>
            </w:r>
            <w:r w:rsidRPr="0075248E">
              <w:rPr>
                <w:rFonts w:eastAsia="Times New Roman"/>
                <w:sz w:val="18"/>
                <w:szCs w:val="18"/>
              </w:rPr>
              <w:br/>
              <w:t>не менее 0,1 на объект)</w:t>
            </w:r>
          </w:p>
        </w:tc>
        <w:tc>
          <w:tcPr>
            <w:tcW w:w="2774" w:type="dxa"/>
            <w:gridSpan w:val="4"/>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C15BE2">
            <w:pPr>
              <w:ind w:firstLine="0"/>
              <w:jc w:val="left"/>
              <w:rPr>
                <w:rFonts w:eastAsia="Times New Roman"/>
                <w:sz w:val="18"/>
                <w:szCs w:val="18"/>
              </w:rPr>
            </w:pPr>
          </w:p>
        </w:tc>
      </w:tr>
      <w:tr w:rsidR="0075248E" w:rsidRPr="0075248E" w:rsidTr="008A2035">
        <w:trPr>
          <w:trHeight w:val="480"/>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val="restart"/>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Выдвижные пункты скорой мед</w:t>
            </w:r>
            <w:r w:rsidRPr="0075248E">
              <w:rPr>
                <w:rFonts w:eastAsia="Times New Roman"/>
                <w:sz w:val="18"/>
                <w:szCs w:val="18"/>
              </w:rPr>
              <w:t>и</w:t>
            </w:r>
            <w:r w:rsidRPr="0075248E">
              <w:rPr>
                <w:rFonts w:eastAsia="Times New Roman"/>
                <w:sz w:val="18"/>
                <w:szCs w:val="18"/>
              </w:rPr>
              <w:t>цинской помощи</w:t>
            </w:r>
          </w:p>
        </w:tc>
        <w:tc>
          <w:tcPr>
            <w:tcW w:w="6342" w:type="dxa"/>
            <w:gridSpan w:val="6"/>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 xml:space="preserve">Количество автомобилей на 5 тыс. человек </w:t>
            </w:r>
            <w:r w:rsidR="00EC2B8A" w:rsidRPr="0075248E">
              <w:rPr>
                <w:rFonts w:eastAsia="Times New Roman"/>
                <w:sz w:val="18"/>
                <w:szCs w:val="18"/>
              </w:rPr>
              <w:t>сельской территории</w:t>
            </w:r>
          </w:p>
        </w:tc>
        <w:tc>
          <w:tcPr>
            <w:tcW w:w="1762" w:type="dxa"/>
            <w:gridSpan w:val="4"/>
            <w:tcBorders>
              <w:top w:val="nil"/>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1 (но не менее 2 машин)</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15 км (в пределах зоны 30-минутной доступности)</w:t>
            </w:r>
          </w:p>
        </w:tc>
      </w:tr>
      <w:tr w:rsidR="0075248E" w:rsidRPr="0075248E" w:rsidTr="008A2035">
        <w:trPr>
          <w:trHeight w:val="720"/>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342" w:type="dxa"/>
            <w:gridSpan w:val="6"/>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Размер земельного участка, га на спец. Автомобиль</w:t>
            </w:r>
          </w:p>
        </w:tc>
        <w:tc>
          <w:tcPr>
            <w:tcW w:w="1762" w:type="dxa"/>
            <w:gridSpan w:val="4"/>
            <w:tcBorders>
              <w:top w:val="nil"/>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0,05 (но</w:t>
            </w:r>
            <w:r w:rsidRPr="0075248E">
              <w:rPr>
                <w:rFonts w:eastAsia="Times New Roman"/>
                <w:sz w:val="18"/>
                <w:szCs w:val="18"/>
              </w:rPr>
              <w:br/>
              <w:t>не менее 0,1 на объект)</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val="restart"/>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Поликлиники, амбулатории, ди</w:t>
            </w:r>
            <w:r w:rsidRPr="0075248E">
              <w:rPr>
                <w:rFonts w:eastAsia="Times New Roman"/>
                <w:sz w:val="18"/>
                <w:szCs w:val="18"/>
              </w:rPr>
              <w:t>с</w:t>
            </w:r>
            <w:r w:rsidRPr="0075248E">
              <w:rPr>
                <w:rFonts w:eastAsia="Times New Roman"/>
                <w:sz w:val="18"/>
                <w:szCs w:val="18"/>
              </w:rPr>
              <w:t>пансеры без стационара</w:t>
            </w:r>
          </w:p>
        </w:tc>
        <w:tc>
          <w:tcPr>
            <w:tcW w:w="6342" w:type="dxa"/>
            <w:gridSpan w:val="6"/>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Количество посещений в смену на 1 тыс.чел</w:t>
            </w:r>
          </w:p>
        </w:tc>
        <w:tc>
          <w:tcPr>
            <w:tcW w:w="1762" w:type="dxa"/>
            <w:gridSpan w:val="4"/>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30</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1500 м</w:t>
            </w:r>
          </w:p>
        </w:tc>
      </w:tr>
      <w:tr w:rsidR="0075248E" w:rsidRPr="0075248E" w:rsidTr="008A2035">
        <w:trPr>
          <w:trHeight w:val="207"/>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6342" w:type="dxa"/>
            <w:gridSpan w:val="6"/>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C15BE2">
            <w:pPr>
              <w:ind w:firstLine="0"/>
              <w:jc w:val="left"/>
              <w:rPr>
                <w:rFonts w:eastAsia="Times New Roman"/>
                <w:sz w:val="18"/>
                <w:szCs w:val="18"/>
              </w:rPr>
            </w:pPr>
          </w:p>
        </w:tc>
        <w:tc>
          <w:tcPr>
            <w:tcW w:w="1762" w:type="dxa"/>
            <w:gridSpan w:val="4"/>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left"/>
              <w:rPr>
                <w:rFonts w:eastAsia="Times New Roman"/>
                <w:sz w:val="18"/>
                <w:szCs w:val="18"/>
              </w:rPr>
            </w:pPr>
          </w:p>
        </w:tc>
      </w:tr>
      <w:tr w:rsidR="0075248E" w:rsidRPr="0075248E" w:rsidTr="008A2035">
        <w:trPr>
          <w:trHeight w:val="349"/>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6342" w:type="dxa"/>
            <w:gridSpan w:val="6"/>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Размер земельного участка, га на 100 пос/смену</w:t>
            </w:r>
          </w:p>
        </w:tc>
        <w:tc>
          <w:tcPr>
            <w:tcW w:w="1762" w:type="dxa"/>
            <w:gridSpan w:val="4"/>
            <w:tcBorders>
              <w:top w:val="nil"/>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0,1 (но не менее 0,3    на объект)</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val="restart"/>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Консультативно-диагностический центр</w:t>
            </w:r>
          </w:p>
        </w:tc>
        <w:tc>
          <w:tcPr>
            <w:tcW w:w="6342" w:type="dxa"/>
            <w:gridSpan w:val="6"/>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кв. м общей площади</w:t>
            </w:r>
          </w:p>
        </w:tc>
        <w:tc>
          <w:tcPr>
            <w:tcW w:w="1762" w:type="dxa"/>
            <w:gridSpan w:val="4"/>
            <w:tcBorders>
              <w:top w:val="nil"/>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см п. п. [2]</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189"/>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342" w:type="dxa"/>
            <w:gridSpan w:val="6"/>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Размер земельного участка, га/объект</w:t>
            </w:r>
          </w:p>
        </w:tc>
        <w:tc>
          <w:tcPr>
            <w:tcW w:w="1762" w:type="dxa"/>
            <w:gridSpan w:val="4"/>
            <w:tcBorders>
              <w:top w:val="nil"/>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0,3-0,5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left"/>
              <w:rPr>
                <w:rFonts w:eastAsia="Times New Roman"/>
                <w:sz w:val="18"/>
                <w:szCs w:val="18"/>
              </w:rPr>
            </w:pPr>
          </w:p>
        </w:tc>
      </w:tr>
      <w:tr w:rsidR="0075248E" w:rsidRPr="0075248E" w:rsidTr="008A2035">
        <w:trPr>
          <w:trHeight w:val="151"/>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val="restart"/>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Фельдшерские или фельдшерско-акушерские пункты</w:t>
            </w:r>
          </w:p>
        </w:tc>
        <w:tc>
          <w:tcPr>
            <w:tcW w:w="6342" w:type="dxa"/>
            <w:gridSpan w:val="6"/>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 xml:space="preserve">количество объектов на 300 человек </w:t>
            </w:r>
            <w:r w:rsidR="00EC2B8A" w:rsidRPr="0075248E">
              <w:rPr>
                <w:rFonts w:eastAsia="Times New Roman"/>
                <w:sz w:val="18"/>
                <w:szCs w:val="18"/>
              </w:rPr>
              <w:t>сельской территории</w:t>
            </w:r>
          </w:p>
        </w:tc>
        <w:tc>
          <w:tcPr>
            <w:tcW w:w="1762" w:type="dxa"/>
            <w:gridSpan w:val="4"/>
            <w:tcBorders>
              <w:top w:val="nil"/>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5 км</w:t>
            </w:r>
          </w:p>
        </w:tc>
      </w:tr>
      <w:tr w:rsidR="0075248E" w:rsidRPr="0075248E" w:rsidTr="008A2035">
        <w:trPr>
          <w:trHeight w:val="185"/>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342" w:type="dxa"/>
            <w:gridSpan w:val="6"/>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Размер земельного участка, га/объект</w:t>
            </w:r>
          </w:p>
        </w:tc>
        <w:tc>
          <w:tcPr>
            <w:tcW w:w="1762" w:type="dxa"/>
            <w:gridSpan w:val="4"/>
            <w:tcBorders>
              <w:top w:val="nil"/>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0,2</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left"/>
              <w:rPr>
                <w:rFonts w:eastAsia="Times New Roman"/>
                <w:sz w:val="18"/>
                <w:szCs w:val="18"/>
              </w:rPr>
            </w:pPr>
          </w:p>
        </w:tc>
      </w:tr>
      <w:tr w:rsidR="0075248E" w:rsidRPr="0075248E" w:rsidTr="008A2035">
        <w:trPr>
          <w:trHeight w:val="205"/>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val="restart"/>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Отделения общей врачебной (с</w:t>
            </w:r>
            <w:r w:rsidRPr="0075248E">
              <w:rPr>
                <w:rFonts w:eastAsia="Times New Roman"/>
                <w:sz w:val="18"/>
                <w:szCs w:val="18"/>
              </w:rPr>
              <w:t>е</w:t>
            </w:r>
            <w:r w:rsidRPr="0075248E">
              <w:rPr>
                <w:rFonts w:eastAsia="Times New Roman"/>
                <w:sz w:val="18"/>
                <w:szCs w:val="18"/>
              </w:rPr>
              <w:t xml:space="preserve">мейной) практики </w:t>
            </w:r>
          </w:p>
        </w:tc>
        <w:tc>
          <w:tcPr>
            <w:tcW w:w="8104" w:type="dxa"/>
            <w:gridSpan w:val="10"/>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на участке врача семейной практики 1500 человек взрослого и детского населения</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в пределах 30 мин. (с использ</w:t>
            </w:r>
            <w:r w:rsidRPr="0075248E">
              <w:rPr>
                <w:rFonts w:eastAsia="Times New Roman"/>
                <w:sz w:val="18"/>
                <w:szCs w:val="18"/>
              </w:rPr>
              <w:t>о</w:t>
            </w:r>
            <w:r w:rsidRPr="0075248E">
              <w:rPr>
                <w:rFonts w:eastAsia="Times New Roman"/>
                <w:sz w:val="18"/>
                <w:szCs w:val="18"/>
              </w:rPr>
              <w:t>ванием транспорта)</w:t>
            </w:r>
          </w:p>
        </w:tc>
      </w:tr>
      <w:tr w:rsidR="0075248E" w:rsidRPr="0075248E" w:rsidTr="008A2035">
        <w:trPr>
          <w:trHeight w:val="173"/>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8104" w:type="dxa"/>
            <w:gridSpan w:val="10"/>
            <w:tcBorders>
              <w:top w:val="single" w:sz="4" w:space="0" w:color="auto"/>
              <w:left w:val="nil"/>
              <w:bottom w:val="single" w:sz="4" w:space="0" w:color="auto"/>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на участке врача общей практики 1200 человек взрослого населения в возрасте 18 лет и старше</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C15BE2">
            <w:pPr>
              <w:ind w:firstLine="0"/>
              <w:jc w:val="left"/>
              <w:rPr>
                <w:rFonts w:eastAsia="Times New Roman"/>
                <w:sz w:val="18"/>
                <w:szCs w:val="18"/>
              </w:rPr>
            </w:pPr>
          </w:p>
        </w:tc>
        <w:tc>
          <w:tcPr>
            <w:tcW w:w="2933" w:type="dxa"/>
            <w:gridSpan w:val="4"/>
            <w:vMerge/>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472" w:type="dxa"/>
            <w:gridSpan w:val="7"/>
            <w:tcBorders>
              <w:top w:val="single" w:sz="4" w:space="0" w:color="auto"/>
              <w:left w:val="nil"/>
              <w:bottom w:val="nil"/>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Размер земельного участка, Кв.м. на помещение</w:t>
            </w:r>
          </w:p>
        </w:tc>
        <w:tc>
          <w:tcPr>
            <w:tcW w:w="1632" w:type="dxa"/>
            <w:gridSpan w:val="3"/>
            <w:tcBorders>
              <w:top w:val="nil"/>
              <w:left w:val="nil"/>
              <w:bottom w:val="nil"/>
              <w:right w:val="single" w:sz="4" w:space="0" w:color="auto"/>
            </w:tcBorders>
            <w:shd w:val="clear" w:color="auto" w:fill="auto"/>
            <w:hideMark/>
          </w:tcPr>
          <w:p w:rsidR="00813ECA" w:rsidRPr="0075248E" w:rsidRDefault="00813ECA" w:rsidP="00C15BE2">
            <w:pPr>
              <w:ind w:firstLine="0"/>
              <w:jc w:val="center"/>
              <w:rPr>
                <w:rFonts w:eastAsia="Times New Roman"/>
                <w:sz w:val="18"/>
                <w:szCs w:val="18"/>
              </w:rPr>
            </w:pPr>
            <w:r w:rsidRPr="0075248E">
              <w:rPr>
                <w:rFonts w:eastAsia="Times New Roman"/>
                <w:sz w:val="18"/>
                <w:szCs w:val="18"/>
              </w:rPr>
              <w:t>18</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C15BE2">
            <w:pPr>
              <w:ind w:firstLine="0"/>
              <w:jc w:val="left"/>
              <w:rPr>
                <w:rFonts w:eastAsia="Times New Roman"/>
                <w:sz w:val="18"/>
                <w:szCs w:val="18"/>
              </w:rPr>
            </w:pPr>
          </w:p>
        </w:tc>
      </w:tr>
      <w:tr w:rsidR="0075248E" w:rsidRPr="0075248E" w:rsidTr="008A2035">
        <w:trPr>
          <w:trHeight w:val="735"/>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Амбулатория, в том числе враче</w:t>
            </w:r>
            <w:r w:rsidRPr="0075248E">
              <w:rPr>
                <w:rFonts w:eastAsia="Times New Roman"/>
                <w:sz w:val="18"/>
                <w:szCs w:val="18"/>
              </w:rPr>
              <w:t>б</w:t>
            </w:r>
            <w:r w:rsidRPr="0075248E">
              <w:rPr>
                <w:rFonts w:eastAsia="Times New Roman"/>
                <w:sz w:val="18"/>
                <w:szCs w:val="18"/>
              </w:rPr>
              <w:t>ная &lt;3&gt;, или центр (отделение) общей врачебной практики (с</w:t>
            </w:r>
            <w:r w:rsidRPr="0075248E">
              <w:rPr>
                <w:rFonts w:eastAsia="Times New Roman"/>
                <w:sz w:val="18"/>
                <w:szCs w:val="18"/>
              </w:rPr>
              <w:t>е</w:t>
            </w:r>
            <w:r w:rsidRPr="0075248E">
              <w:rPr>
                <w:rFonts w:eastAsia="Times New Roman"/>
                <w:sz w:val="18"/>
                <w:szCs w:val="18"/>
              </w:rPr>
              <w:t>мейной медицины)</w:t>
            </w:r>
          </w:p>
        </w:tc>
        <w:tc>
          <w:tcPr>
            <w:tcW w:w="6472" w:type="dxa"/>
            <w:gridSpan w:val="7"/>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Рекомендуемая численность обслуживаемого населения[4]</w:t>
            </w:r>
          </w:p>
        </w:tc>
        <w:tc>
          <w:tcPr>
            <w:tcW w:w="1632" w:type="dxa"/>
            <w:gridSpan w:val="3"/>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на 2 - 10 тыс. человек [5]</w:t>
            </w:r>
          </w:p>
        </w:tc>
        <w:tc>
          <w:tcPr>
            <w:tcW w:w="2774" w:type="dxa"/>
            <w:gridSpan w:val="4"/>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80"/>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Поликлиника</w:t>
            </w:r>
          </w:p>
        </w:tc>
        <w:tc>
          <w:tcPr>
            <w:tcW w:w="6472" w:type="dxa"/>
            <w:gridSpan w:val="7"/>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632" w:type="dxa"/>
            <w:gridSpan w:val="3"/>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на 20 - 50 тыс. человек</w:t>
            </w:r>
          </w:p>
        </w:tc>
        <w:tc>
          <w:tcPr>
            <w:tcW w:w="2774" w:type="dxa"/>
            <w:gridSpan w:val="4"/>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80"/>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Детская поликлиника</w:t>
            </w:r>
          </w:p>
        </w:tc>
        <w:tc>
          <w:tcPr>
            <w:tcW w:w="6472" w:type="dxa"/>
            <w:gridSpan w:val="7"/>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632" w:type="dxa"/>
            <w:gridSpan w:val="3"/>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на 10 - 30 тыс. детей</w:t>
            </w:r>
          </w:p>
        </w:tc>
        <w:tc>
          <w:tcPr>
            <w:tcW w:w="2774" w:type="dxa"/>
            <w:gridSpan w:val="4"/>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77"/>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Поликлиника стоматологическая</w:t>
            </w:r>
          </w:p>
        </w:tc>
        <w:tc>
          <w:tcPr>
            <w:tcW w:w="6472" w:type="dxa"/>
            <w:gridSpan w:val="7"/>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632" w:type="dxa"/>
            <w:gridSpan w:val="3"/>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1 до 100 тыс. человек</w:t>
            </w:r>
          </w:p>
        </w:tc>
        <w:tc>
          <w:tcPr>
            <w:tcW w:w="2774" w:type="dxa"/>
            <w:gridSpan w:val="4"/>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550"/>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878" w:type="dxa"/>
            <w:gridSpan w:val="14"/>
            <w:tcBorders>
              <w:top w:val="single" w:sz="4" w:space="0" w:color="auto"/>
              <w:left w:val="nil"/>
              <w:bottom w:val="single" w:sz="4" w:space="0" w:color="auto"/>
              <w:right w:val="single" w:sz="8" w:space="0" w:color="000000"/>
            </w:tcBorders>
            <w:shd w:val="clear" w:color="auto" w:fill="auto"/>
            <w:hideMark/>
          </w:tcPr>
          <w:p w:rsidR="00813ECA" w:rsidRPr="0075248E" w:rsidRDefault="00813ECA" w:rsidP="006773F6">
            <w:pPr>
              <w:ind w:firstLine="0"/>
              <w:rPr>
                <w:rFonts w:eastAsia="Times New Roman"/>
                <w:sz w:val="18"/>
                <w:szCs w:val="18"/>
              </w:rPr>
            </w:pPr>
            <w:r w:rsidRPr="0075248E">
              <w:rPr>
                <w:rFonts w:eastAsia="Times New Roman"/>
                <w:sz w:val="18"/>
                <w:szCs w:val="18"/>
              </w:rPr>
              <w:t>1. В условиях реконструкции возможно уменьшение участка на 25%, в пригородной зоне участок следует увеличивать на 15 - 25%);</w:t>
            </w:r>
            <w:r w:rsidR="004C13DE" w:rsidRPr="0075248E">
              <w:rPr>
                <w:rFonts w:eastAsia="Times New Roman"/>
                <w:sz w:val="18"/>
                <w:szCs w:val="18"/>
              </w:rPr>
              <w:t xml:space="preserve"> </w:t>
            </w:r>
            <w:r w:rsidR="004C13DE" w:rsidRPr="0075248E">
              <w:rPr>
                <w:rFonts w:eastAsia="Times New Roman"/>
                <w:sz w:val="18"/>
                <w:szCs w:val="18"/>
              </w:rPr>
              <w:br/>
            </w:r>
            <w:r w:rsidRPr="0075248E">
              <w:rPr>
                <w:rFonts w:eastAsia="Times New Roman"/>
                <w:sz w:val="18"/>
                <w:szCs w:val="18"/>
              </w:rPr>
              <w:t>для детской больницы увеличение участка в 1,5 раза; по роддому коэф. 0,7 к нормативу стационара;</w:t>
            </w:r>
            <w:r w:rsidR="00C15BE2" w:rsidRPr="0075248E">
              <w:rPr>
                <w:rFonts w:eastAsia="Times New Roman"/>
                <w:sz w:val="18"/>
                <w:szCs w:val="18"/>
              </w:rPr>
              <w:t xml:space="preserve"> </w:t>
            </w:r>
            <w:r w:rsidRPr="0075248E">
              <w:rPr>
                <w:rFonts w:eastAsia="Times New Roman"/>
                <w:sz w:val="18"/>
                <w:szCs w:val="18"/>
              </w:rPr>
              <w:t>число коек (врачебных и акуше</w:t>
            </w:r>
            <w:r w:rsidRPr="0075248E">
              <w:rPr>
                <w:rFonts w:eastAsia="Times New Roman"/>
                <w:sz w:val="18"/>
                <w:szCs w:val="18"/>
              </w:rPr>
              <w:t>р</w:t>
            </w:r>
            <w:r w:rsidRPr="0075248E">
              <w:rPr>
                <w:rFonts w:eastAsia="Times New Roman"/>
                <w:sz w:val="18"/>
                <w:szCs w:val="18"/>
              </w:rPr>
              <w:t xml:space="preserve">ских) для беременных женщин и рожениц рекомендуется при условии их выделения из общего числа коек стационаров - 0,8 коек </w:t>
            </w:r>
            <w:r w:rsidR="004C13DE" w:rsidRPr="0075248E">
              <w:rPr>
                <w:rFonts w:eastAsia="Times New Roman"/>
                <w:sz w:val="18"/>
                <w:szCs w:val="18"/>
              </w:rPr>
              <w:br/>
            </w:r>
            <w:r w:rsidRPr="0075248E">
              <w:rPr>
                <w:rFonts w:eastAsia="Times New Roman"/>
                <w:sz w:val="18"/>
                <w:szCs w:val="18"/>
              </w:rPr>
              <w:t xml:space="preserve">на 1 тыс. жителей; сельская участковая больница обслуживает комплекс сельских </w:t>
            </w:r>
            <w:r w:rsidR="00EC2B8A" w:rsidRPr="0075248E">
              <w:rPr>
                <w:rFonts w:eastAsia="Times New Roman"/>
                <w:sz w:val="18"/>
                <w:szCs w:val="18"/>
              </w:rPr>
              <w:t>территорий</w:t>
            </w:r>
            <w:r w:rsidRPr="0075248E">
              <w:rPr>
                <w:rFonts w:eastAsia="Times New Roman"/>
                <w:sz w:val="18"/>
                <w:szCs w:val="18"/>
              </w:rPr>
              <w:t xml:space="preserve">.                         </w:t>
            </w:r>
          </w:p>
          <w:p w:rsidR="006773F6" w:rsidRPr="0075248E" w:rsidRDefault="00813ECA" w:rsidP="006773F6">
            <w:pPr>
              <w:ind w:firstLine="0"/>
              <w:rPr>
                <w:rFonts w:eastAsia="Times New Roman"/>
                <w:sz w:val="18"/>
                <w:szCs w:val="18"/>
              </w:rPr>
            </w:pPr>
            <w:r w:rsidRPr="0075248E">
              <w:rPr>
                <w:rFonts w:eastAsia="Times New Roman"/>
                <w:sz w:val="18"/>
                <w:szCs w:val="18"/>
              </w:rPr>
              <w:t>2. Размещение консультативно-диагностического центра осуществляется по заданию на проектирование. Размещение возможно при л</w:t>
            </w:r>
            <w:r w:rsidRPr="0075248E">
              <w:rPr>
                <w:rFonts w:eastAsia="Times New Roman"/>
                <w:sz w:val="18"/>
                <w:szCs w:val="18"/>
              </w:rPr>
              <w:t>е</w:t>
            </w:r>
            <w:r w:rsidRPr="0075248E">
              <w:rPr>
                <w:rFonts w:eastAsia="Times New Roman"/>
                <w:sz w:val="18"/>
                <w:szCs w:val="18"/>
              </w:rPr>
              <w:t>чебном учреждении, предпочтительно в межрайонном центре.</w:t>
            </w:r>
          </w:p>
          <w:p w:rsidR="00813ECA" w:rsidRPr="0075248E" w:rsidRDefault="00813ECA" w:rsidP="006773F6">
            <w:pPr>
              <w:ind w:firstLine="0"/>
              <w:rPr>
                <w:rFonts w:eastAsia="Times New Roman"/>
                <w:sz w:val="18"/>
                <w:szCs w:val="18"/>
              </w:rPr>
            </w:pPr>
            <w:r w:rsidRPr="0075248E">
              <w:rPr>
                <w:rFonts w:eastAsia="Times New Roman"/>
                <w:sz w:val="18"/>
                <w:szCs w:val="18"/>
              </w:rPr>
              <w:t>3.В населенных пунктах с численностью населения от 10 тыс. до 20 тыс. человек по решению субъекта Российской Федерации возможно размещение нескольких врачебных амбулаторий или центров (отделений) общей врачебной практики (семейной медицины), либо одной поликлиники</w:t>
            </w:r>
            <w:r w:rsidR="00C15BE2" w:rsidRPr="0075248E">
              <w:rPr>
                <w:rFonts w:eastAsia="Times New Roman"/>
                <w:sz w:val="18"/>
                <w:szCs w:val="18"/>
              </w:rPr>
              <w:t>.</w:t>
            </w:r>
            <w:r w:rsidRPr="0075248E">
              <w:rPr>
                <w:rFonts w:eastAsia="Times New Roman"/>
                <w:sz w:val="18"/>
                <w:szCs w:val="18"/>
              </w:rPr>
              <w:t xml:space="preserve">                                              </w:t>
            </w:r>
          </w:p>
          <w:p w:rsidR="00813ECA" w:rsidRPr="0075248E" w:rsidRDefault="00813ECA" w:rsidP="00E07B32">
            <w:pPr>
              <w:ind w:firstLine="0"/>
              <w:rPr>
                <w:rFonts w:eastAsia="Times New Roman"/>
                <w:sz w:val="18"/>
                <w:szCs w:val="18"/>
              </w:rPr>
            </w:pPr>
            <w:r w:rsidRPr="0075248E">
              <w:rPr>
                <w:rFonts w:eastAsia="Times New Roman"/>
                <w:sz w:val="18"/>
                <w:szCs w:val="18"/>
              </w:rPr>
              <w:t xml:space="preserve">4. Расчетные показатели приведены в соответствии с Приказом Минздрава России от 27.02.2016 </w:t>
            </w:r>
            <w:r w:rsidR="006773F6" w:rsidRPr="0075248E">
              <w:rPr>
                <w:rFonts w:eastAsia="Times New Roman"/>
                <w:sz w:val="18"/>
                <w:szCs w:val="18"/>
              </w:rPr>
              <w:t>№</w:t>
            </w:r>
            <w:r w:rsidRPr="0075248E">
              <w:rPr>
                <w:rFonts w:eastAsia="Times New Roman"/>
                <w:sz w:val="18"/>
                <w:szCs w:val="18"/>
              </w:rPr>
              <w:t xml:space="preserve"> 132н </w:t>
            </w:r>
            <w:r w:rsidR="006773F6" w:rsidRPr="0075248E">
              <w:rPr>
                <w:rFonts w:eastAsia="Times New Roman"/>
                <w:sz w:val="18"/>
                <w:szCs w:val="18"/>
              </w:rPr>
              <w:t>«</w:t>
            </w:r>
            <w:r w:rsidRPr="0075248E">
              <w:rPr>
                <w:rFonts w:eastAsia="Times New Roman"/>
                <w:sz w:val="18"/>
                <w:szCs w:val="18"/>
              </w:rPr>
              <w:t xml:space="preserve">О </w:t>
            </w:r>
            <w:r w:rsidR="00E07B32">
              <w:rPr>
                <w:rFonts w:eastAsia="Times New Roman"/>
                <w:sz w:val="18"/>
                <w:szCs w:val="18"/>
              </w:rPr>
              <w:t>т</w:t>
            </w:r>
            <w:r w:rsidRPr="0075248E">
              <w:rPr>
                <w:rFonts w:eastAsia="Times New Roman"/>
                <w:sz w:val="18"/>
                <w:szCs w:val="18"/>
              </w:rPr>
              <w:t>ребованиях к размещению медицинских организаций государственной системы здравоохранения и муниципальной системы здравоохранения исходя из потребн</w:t>
            </w:r>
            <w:r w:rsidRPr="0075248E">
              <w:rPr>
                <w:rFonts w:eastAsia="Times New Roman"/>
                <w:sz w:val="18"/>
                <w:szCs w:val="18"/>
              </w:rPr>
              <w:t>о</w:t>
            </w:r>
            <w:r w:rsidRPr="0075248E">
              <w:rPr>
                <w:rFonts w:eastAsia="Times New Roman"/>
                <w:sz w:val="18"/>
                <w:szCs w:val="18"/>
              </w:rPr>
              <w:t>стей населения</w:t>
            </w:r>
            <w:r w:rsidR="006773F6" w:rsidRPr="0075248E">
              <w:rPr>
                <w:rFonts w:eastAsia="Times New Roman"/>
                <w:sz w:val="18"/>
                <w:szCs w:val="18"/>
              </w:rPr>
              <w:t>»</w:t>
            </w:r>
            <w:r w:rsidR="00C15BE2" w:rsidRPr="0075248E">
              <w:rPr>
                <w:rFonts w:eastAsia="Times New Roman"/>
                <w:sz w:val="18"/>
                <w:szCs w:val="18"/>
              </w:rPr>
              <w:t>.</w:t>
            </w:r>
          </w:p>
        </w:tc>
      </w:tr>
      <w:tr w:rsidR="0075248E" w:rsidRPr="0075248E" w:rsidTr="008A2035">
        <w:trPr>
          <w:trHeight w:val="300"/>
          <w:tblHeader/>
        </w:trPr>
        <w:tc>
          <w:tcPr>
            <w:tcW w:w="1214" w:type="dxa"/>
            <w:gridSpan w:val="2"/>
            <w:vMerge w:val="restart"/>
            <w:tcBorders>
              <w:top w:val="nil"/>
              <w:left w:val="single" w:sz="8" w:space="0" w:color="auto"/>
              <w:bottom w:val="single" w:sz="4" w:space="0" w:color="000000"/>
              <w:right w:val="nil"/>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Организация стационарной медицинской помощи</w:t>
            </w:r>
          </w:p>
        </w:tc>
        <w:tc>
          <w:tcPr>
            <w:tcW w:w="2933"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Стационары всех типов, в том числе психоневрологический и наркологический</w:t>
            </w: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рекомендуемая обеспеченность 1 койка на 1000 жителей</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 км транспортной доступности</w:t>
            </w:r>
          </w:p>
        </w:tc>
      </w:tr>
      <w:tr w:rsidR="0075248E" w:rsidRPr="0075248E" w:rsidTr="008A2035">
        <w:trPr>
          <w:trHeight w:val="30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кв.м на 1 койку при вм</w:t>
            </w:r>
            <w:r w:rsidRPr="0075248E">
              <w:rPr>
                <w:rFonts w:eastAsia="Times New Roman"/>
                <w:sz w:val="18"/>
                <w:szCs w:val="18"/>
              </w:rPr>
              <w:t>е</w:t>
            </w:r>
            <w:r w:rsidRPr="0075248E">
              <w:rPr>
                <w:rFonts w:eastAsia="Times New Roman"/>
                <w:sz w:val="18"/>
                <w:szCs w:val="18"/>
              </w:rPr>
              <w:t xml:space="preserve">стимости организации:  </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50 коек</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50-100 коек</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300-200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100 - 200 коек</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200-140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200 - 400 коек</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140-100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400 - 800 коек</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100-80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800 - 1000 коек</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80-60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48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свыше 1000 коек см п. п. [1]</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Дома (больницы) сестринского ухода</w:t>
            </w:r>
          </w:p>
        </w:tc>
        <w:tc>
          <w:tcPr>
            <w:tcW w:w="6472"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коек на 1 тыс. чел.</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1,8</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 км</w:t>
            </w:r>
          </w:p>
        </w:tc>
      </w:tr>
      <w:tr w:rsidR="0075248E" w:rsidRPr="0075248E" w:rsidTr="008A2035">
        <w:trPr>
          <w:trHeight w:val="48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Участковая больница</w:t>
            </w:r>
          </w:p>
        </w:tc>
        <w:tc>
          <w:tcPr>
            <w:tcW w:w="6472" w:type="dxa"/>
            <w:gridSpan w:val="7"/>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Рекомендуемая численность обслуживаемого населения[4]</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на 5 - 20 тыс. человек</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8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Городская больница</w:t>
            </w:r>
          </w:p>
        </w:tc>
        <w:tc>
          <w:tcPr>
            <w:tcW w:w="6472" w:type="dxa"/>
            <w:gridSpan w:val="7"/>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на 20 - 300 тыс. человек</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8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Детская городская больница</w:t>
            </w:r>
          </w:p>
        </w:tc>
        <w:tc>
          <w:tcPr>
            <w:tcW w:w="6472" w:type="dxa"/>
            <w:gridSpan w:val="7"/>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на 20 - 200 тыс. детей</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80"/>
          <w:tblHeader/>
        </w:trPr>
        <w:tc>
          <w:tcPr>
            <w:tcW w:w="1214" w:type="dxa"/>
            <w:gridSpan w:val="2"/>
            <w:vMerge/>
            <w:tcBorders>
              <w:top w:val="nil"/>
              <w:left w:val="single" w:sz="8"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Районная больница</w:t>
            </w:r>
          </w:p>
        </w:tc>
        <w:tc>
          <w:tcPr>
            <w:tcW w:w="6472" w:type="dxa"/>
            <w:gridSpan w:val="7"/>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на 20 - 100 тыс. человек</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177"/>
          <w:tblHeader/>
        </w:trPr>
        <w:tc>
          <w:tcPr>
            <w:tcW w:w="4147" w:type="dxa"/>
            <w:gridSpan w:val="6"/>
            <w:vMerge w:val="restart"/>
            <w:tcBorders>
              <w:top w:val="single" w:sz="4" w:space="0" w:color="auto"/>
              <w:left w:val="single" w:sz="8"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Раздаточные пункты молочных кухонь</w:t>
            </w: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кв. м общей площади на 1 тыс.чел</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6 - 8</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 минутная пешеходная д</w:t>
            </w:r>
            <w:r w:rsidRPr="0075248E">
              <w:rPr>
                <w:rFonts w:eastAsia="Times New Roman"/>
                <w:sz w:val="18"/>
                <w:szCs w:val="18"/>
              </w:rPr>
              <w:t>о</w:t>
            </w:r>
            <w:r w:rsidRPr="0075248E">
              <w:rPr>
                <w:rFonts w:eastAsia="Times New Roman"/>
                <w:sz w:val="18"/>
                <w:szCs w:val="18"/>
              </w:rPr>
              <w:t>ступность</w:t>
            </w:r>
          </w:p>
        </w:tc>
      </w:tr>
      <w:tr w:rsidR="0075248E" w:rsidRPr="0075248E" w:rsidTr="008A2035">
        <w:trPr>
          <w:trHeight w:val="251"/>
          <w:tblHeader/>
        </w:trPr>
        <w:tc>
          <w:tcPr>
            <w:tcW w:w="4147" w:type="dxa"/>
            <w:gridSpan w:val="6"/>
            <w:vMerge/>
            <w:tcBorders>
              <w:top w:val="single" w:sz="4" w:space="0" w:color="auto"/>
              <w:left w:val="single" w:sz="8"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га/объект</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встроенные</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902"/>
          <w:tblHeader/>
        </w:trPr>
        <w:tc>
          <w:tcPr>
            <w:tcW w:w="1214" w:type="dxa"/>
            <w:gridSpan w:val="2"/>
            <w:vMerge w:val="restart"/>
            <w:tcBorders>
              <w:top w:val="nil"/>
              <w:left w:val="single" w:sz="8" w:space="0" w:color="auto"/>
              <w:bottom w:val="single" w:sz="8" w:space="0" w:color="000000"/>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Аптеки </w:t>
            </w:r>
          </w:p>
        </w:tc>
        <w:tc>
          <w:tcPr>
            <w:tcW w:w="2933"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Параметры</w:t>
            </w:r>
          </w:p>
        </w:tc>
        <w:tc>
          <w:tcPr>
            <w:tcW w:w="2271"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кв. м общ. пл./объект</w:t>
            </w: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рекомендуемая обеспеченность на 1000 жителей (в пределах минимума): для городского (при насел</w:t>
            </w:r>
            <w:r w:rsidRPr="0075248E">
              <w:rPr>
                <w:rFonts w:eastAsia="Times New Roman"/>
                <w:sz w:val="18"/>
                <w:szCs w:val="18"/>
              </w:rPr>
              <w:t>е</w:t>
            </w:r>
            <w:r w:rsidRPr="0075248E">
              <w:rPr>
                <w:rFonts w:eastAsia="Times New Roman"/>
                <w:sz w:val="18"/>
                <w:szCs w:val="18"/>
              </w:rPr>
              <w:t xml:space="preserve">нии 10 - 12 тыс. жит.) и сельского (при населении 6 тыс. жит.) </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60-70</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города - 800 м, для сельских территорий - 30 мин транспор</w:t>
            </w:r>
            <w:r w:rsidRPr="0075248E">
              <w:rPr>
                <w:rFonts w:eastAsia="Times New Roman"/>
                <w:sz w:val="18"/>
                <w:szCs w:val="18"/>
              </w:rPr>
              <w:t>т</w:t>
            </w:r>
            <w:r w:rsidRPr="0075248E">
              <w:rPr>
                <w:rFonts w:eastAsia="Times New Roman"/>
                <w:sz w:val="18"/>
                <w:szCs w:val="18"/>
              </w:rPr>
              <w:t>ной доступности</w:t>
            </w:r>
          </w:p>
        </w:tc>
      </w:tr>
      <w:tr w:rsidR="0075248E" w:rsidRPr="0075248E" w:rsidTr="008A2035">
        <w:trPr>
          <w:trHeight w:val="266"/>
          <w:tblHeader/>
        </w:trPr>
        <w:tc>
          <w:tcPr>
            <w:tcW w:w="1214" w:type="dxa"/>
            <w:gridSpan w:val="2"/>
            <w:vMerge/>
            <w:tcBorders>
              <w:top w:val="nil"/>
              <w:left w:val="single" w:sz="8" w:space="0" w:color="auto"/>
              <w:bottom w:val="single" w:sz="8"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6472" w:type="dxa"/>
            <w:gridSpan w:val="7"/>
            <w:tcBorders>
              <w:top w:val="single" w:sz="4" w:space="0" w:color="auto"/>
              <w:left w:val="nil"/>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га/объект [3]</w:t>
            </w:r>
          </w:p>
        </w:tc>
        <w:tc>
          <w:tcPr>
            <w:tcW w:w="1632" w:type="dxa"/>
            <w:gridSpan w:val="3"/>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0,2-0,3</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413"/>
          <w:tblHeader/>
        </w:trPr>
        <w:tc>
          <w:tcPr>
            <w:tcW w:w="1214" w:type="dxa"/>
            <w:gridSpan w:val="2"/>
            <w:vMerge/>
            <w:tcBorders>
              <w:top w:val="nil"/>
              <w:left w:val="single" w:sz="8" w:space="0" w:color="auto"/>
              <w:bottom w:val="single" w:sz="8"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single" w:sz="4" w:space="0" w:color="auto"/>
              <w:bottom w:val="single" w:sz="8" w:space="0" w:color="auto"/>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Примечания</w:t>
            </w:r>
          </w:p>
        </w:tc>
        <w:tc>
          <w:tcPr>
            <w:tcW w:w="10878" w:type="dxa"/>
            <w:gridSpan w:val="14"/>
            <w:tcBorders>
              <w:top w:val="single" w:sz="4" w:space="0" w:color="auto"/>
              <w:left w:val="nil"/>
              <w:bottom w:val="single" w:sz="8" w:space="0" w:color="auto"/>
              <w:right w:val="single" w:sz="8" w:space="0" w:color="000000"/>
            </w:tcBorders>
            <w:shd w:val="clear" w:color="auto" w:fill="auto"/>
            <w:hideMark/>
          </w:tcPr>
          <w:p w:rsidR="00813ECA" w:rsidRPr="0075248E" w:rsidRDefault="00813ECA" w:rsidP="00E07B32">
            <w:pPr>
              <w:ind w:firstLine="0"/>
              <w:rPr>
                <w:rFonts w:eastAsia="Times New Roman"/>
                <w:sz w:val="18"/>
                <w:szCs w:val="18"/>
              </w:rPr>
            </w:pPr>
            <w:r w:rsidRPr="0075248E">
              <w:rPr>
                <w:rFonts w:eastAsia="Times New Roman"/>
                <w:sz w:val="18"/>
                <w:szCs w:val="18"/>
              </w:rPr>
              <w:t xml:space="preserve">1. Размещение аптек возможно встроенно-пристроенное; </w:t>
            </w:r>
            <w:r w:rsidR="00B87192" w:rsidRPr="0075248E">
              <w:rPr>
                <w:rFonts w:eastAsia="Times New Roman"/>
                <w:sz w:val="18"/>
                <w:szCs w:val="18"/>
              </w:rPr>
              <w:t xml:space="preserve">в границах </w:t>
            </w:r>
            <w:r w:rsidRPr="0075248E">
              <w:rPr>
                <w:rFonts w:eastAsia="Times New Roman"/>
                <w:sz w:val="18"/>
                <w:szCs w:val="18"/>
              </w:rPr>
              <w:t xml:space="preserve">сельских </w:t>
            </w:r>
            <w:r w:rsidR="00B87192" w:rsidRPr="0075248E">
              <w:rPr>
                <w:rFonts w:eastAsia="Times New Roman"/>
                <w:sz w:val="18"/>
                <w:szCs w:val="18"/>
              </w:rPr>
              <w:t>территор</w:t>
            </w:r>
            <w:r w:rsidRPr="0075248E">
              <w:rPr>
                <w:rFonts w:eastAsia="Times New Roman"/>
                <w:sz w:val="18"/>
                <w:szCs w:val="18"/>
              </w:rPr>
              <w:t>и</w:t>
            </w:r>
            <w:r w:rsidR="00B87192" w:rsidRPr="0075248E">
              <w:rPr>
                <w:rFonts w:eastAsia="Times New Roman"/>
                <w:sz w:val="18"/>
                <w:szCs w:val="18"/>
              </w:rPr>
              <w:t>й</w:t>
            </w:r>
            <w:r w:rsidRPr="0075248E">
              <w:rPr>
                <w:rFonts w:eastAsia="Times New Roman"/>
                <w:sz w:val="18"/>
                <w:szCs w:val="18"/>
              </w:rPr>
              <w:t>, как правило, при амбулатории и фельдше</w:t>
            </w:r>
            <w:r w:rsidRPr="0075248E">
              <w:rPr>
                <w:rFonts w:eastAsia="Times New Roman"/>
                <w:sz w:val="18"/>
                <w:szCs w:val="18"/>
              </w:rPr>
              <w:t>р</w:t>
            </w:r>
            <w:r w:rsidRPr="0075248E">
              <w:rPr>
                <w:rFonts w:eastAsia="Times New Roman"/>
                <w:sz w:val="18"/>
                <w:szCs w:val="18"/>
              </w:rPr>
              <w:t xml:space="preserve">ском или фельдшерско-акушерском пункте.          </w:t>
            </w:r>
          </w:p>
        </w:tc>
      </w:tr>
      <w:tr w:rsidR="0075248E" w:rsidRPr="0075248E" w:rsidTr="008A2035">
        <w:trPr>
          <w:trHeight w:val="499"/>
          <w:tblHeader/>
        </w:trPr>
        <w:tc>
          <w:tcPr>
            <w:tcW w:w="15025" w:type="dxa"/>
            <w:gridSpan w:val="20"/>
            <w:tcBorders>
              <w:top w:val="single" w:sz="8" w:space="0" w:color="auto"/>
              <w:left w:val="single" w:sz="8" w:space="0" w:color="auto"/>
              <w:bottom w:val="single" w:sz="8" w:space="0" w:color="auto"/>
              <w:right w:val="single" w:sz="8" w:space="0" w:color="000000"/>
            </w:tcBorders>
            <w:shd w:val="clear" w:color="auto" w:fill="auto"/>
            <w:hideMark/>
          </w:tcPr>
          <w:p w:rsidR="00813ECA" w:rsidRPr="0075248E" w:rsidRDefault="00813ECA" w:rsidP="00633C6F">
            <w:pPr>
              <w:pStyle w:val="3"/>
              <w:rPr>
                <w:szCs w:val="18"/>
              </w:rPr>
            </w:pPr>
            <w:bookmarkStart w:id="16" w:name="_Toc68777296"/>
            <w:r w:rsidRPr="0075248E">
              <w:rPr>
                <w:szCs w:val="18"/>
              </w:rPr>
              <w:t>2.5 Расчетные показатели минимально допустимого уровня обеспеченности и расчетные показатели максимально допустимого уровня террит</w:t>
            </w:r>
            <w:r w:rsidRPr="0075248E">
              <w:rPr>
                <w:szCs w:val="18"/>
              </w:rPr>
              <w:t>о</w:t>
            </w:r>
            <w:r w:rsidRPr="0075248E">
              <w:rPr>
                <w:szCs w:val="18"/>
              </w:rPr>
              <w:t>риальной доступности объектов местного значения в области физической  культуры и спорта</w:t>
            </w:r>
            <w:bookmarkEnd w:id="16"/>
          </w:p>
        </w:tc>
      </w:tr>
      <w:tr w:rsidR="0075248E" w:rsidRPr="0075248E" w:rsidTr="008A2035">
        <w:trPr>
          <w:trHeight w:val="705"/>
          <w:tblHeader/>
        </w:trPr>
        <w:tc>
          <w:tcPr>
            <w:tcW w:w="1214" w:type="dxa"/>
            <w:gridSpan w:val="2"/>
            <w:vMerge w:val="restart"/>
            <w:tcBorders>
              <w:top w:val="nil"/>
              <w:left w:val="single" w:sz="8" w:space="0" w:color="auto"/>
              <w:bottom w:val="nil"/>
              <w:right w:val="nil"/>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Физическая культура и спорт</w:t>
            </w:r>
          </w:p>
        </w:tc>
        <w:tc>
          <w:tcPr>
            <w:tcW w:w="2933" w:type="dxa"/>
            <w:gridSpan w:val="4"/>
            <w:vMerge w:val="restart"/>
            <w:tcBorders>
              <w:top w:val="single" w:sz="8"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Физкультурно-спортивные залы, предназначенные для организации и проведения официальных фи</w:t>
            </w:r>
            <w:r w:rsidRPr="0075248E">
              <w:rPr>
                <w:rFonts w:eastAsia="Times New Roman"/>
                <w:sz w:val="18"/>
                <w:szCs w:val="18"/>
              </w:rPr>
              <w:t>з</w:t>
            </w:r>
            <w:r w:rsidRPr="0075248E">
              <w:rPr>
                <w:rFonts w:eastAsia="Times New Roman"/>
                <w:sz w:val="18"/>
                <w:szCs w:val="18"/>
              </w:rPr>
              <w:t>культурно-оздоровительных и спортивных мероприятий горо</w:t>
            </w:r>
            <w:r w:rsidRPr="0075248E">
              <w:rPr>
                <w:rFonts w:eastAsia="Times New Roman"/>
                <w:sz w:val="18"/>
                <w:szCs w:val="18"/>
              </w:rPr>
              <w:t>д</w:t>
            </w:r>
            <w:r w:rsidRPr="0075248E">
              <w:rPr>
                <w:rFonts w:eastAsia="Times New Roman"/>
                <w:sz w:val="18"/>
                <w:szCs w:val="18"/>
              </w:rPr>
              <w:t>ского округа</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м² площади пола на 1000 чел.,</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городского округа:</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150               </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 мин в одну сторону</w:t>
            </w:r>
          </w:p>
        </w:tc>
      </w:tr>
      <w:tr w:rsidR="0075248E" w:rsidRPr="0075248E" w:rsidTr="008A2035">
        <w:trPr>
          <w:trHeight w:val="579"/>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с 2021 по 2035 годы</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705"/>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Плавательные бассейны, предн</w:t>
            </w:r>
            <w:r w:rsidRPr="0075248E">
              <w:rPr>
                <w:rFonts w:eastAsia="Times New Roman"/>
                <w:sz w:val="18"/>
                <w:szCs w:val="18"/>
              </w:rPr>
              <w:t>а</w:t>
            </w:r>
            <w:r w:rsidRPr="0075248E">
              <w:rPr>
                <w:rFonts w:eastAsia="Times New Roman"/>
                <w:sz w:val="18"/>
                <w:szCs w:val="18"/>
              </w:rPr>
              <w:t>значенные для организации и пр</w:t>
            </w:r>
            <w:r w:rsidRPr="0075248E">
              <w:rPr>
                <w:rFonts w:eastAsia="Times New Roman"/>
                <w:sz w:val="18"/>
                <w:szCs w:val="18"/>
              </w:rPr>
              <w:t>о</w:t>
            </w:r>
            <w:r w:rsidRPr="0075248E">
              <w:rPr>
                <w:rFonts w:eastAsia="Times New Roman"/>
                <w:sz w:val="18"/>
                <w:szCs w:val="18"/>
              </w:rPr>
              <w:t>ведения официальных физкул</w:t>
            </w:r>
            <w:r w:rsidRPr="0075248E">
              <w:rPr>
                <w:rFonts w:eastAsia="Times New Roman"/>
                <w:sz w:val="18"/>
                <w:szCs w:val="18"/>
              </w:rPr>
              <w:t>ь</w:t>
            </w:r>
            <w:r w:rsidRPr="0075248E">
              <w:rPr>
                <w:rFonts w:eastAsia="Times New Roman"/>
                <w:sz w:val="18"/>
                <w:szCs w:val="18"/>
              </w:rPr>
              <w:t>турно-оздоровительных и спо</w:t>
            </w:r>
            <w:r w:rsidRPr="0075248E">
              <w:rPr>
                <w:rFonts w:eastAsia="Times New Roman"/>
                <w:sz w:val="18"/>
                <w:szCs w:val="18"/>
              </w:rPr>
              <w:t>р</w:t>
            </w:r>
            <w:r w:rsidRPr="0075248E">
              <w:rPr>
                <w:rFonts w:eastAsia="Times New Roman"/>
                <w:sz w:val="18"/>
                <w:szCs w:val="18"/>
              </w:rPr>
              <w:t>тивных мероприятий городского округа</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м² зеркала воды на 1000 чел.</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20 </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 мин в одну сторону/1500м</w:t>
            </w:r>
          </w:p>
        </w:tc>
      </w:tr>
      <w:tr w:rsidR="0075248E" w:rsidRPr="0075248E" w:rsidTr="008A2035">
        <w:trPr>
          <w:trHeight w:val="550"/>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с 2021 по 2035 – </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25 </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705"/>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Плоскостные спортивные соор</w:t>
            </w:r>
            <w:r w:rsidRPr="0075248E">
              <w:rPr>
                <w:rFonts w:eastAsia="Times New Roman"/>
                <w:sz w:val="18"/>
                <w:szCs w:val="18"/>
              </w:rPr>
              <w:t>у</w:t>
            </w:r>
            <w:r w:rsidRPr="0075248E">
              <w:rPr>
                <w:rFonts w:eastAsia="Times New Roman"/>
                <w:sz w:val="18"/>
                <w:szCs w:val="18"/>
              </w:rPr>
              <w:t>жения, предназначенные для орг</w:t>
            </w:r>
            <w:r w:rsidRPr="0075248E">
              <w:rPr>
                <w:rFonts w:eastAsia="Times New Roman"/>
                <w:sz w:val="18"/>
                <w:szCs w:val="18"/>
              </w:rPr>
              <w:t>а</w:t>
            </w:r>
            <w:r w:rsidRPr="0075248E">
              <w:rPr>
                <w:rFonts w:eastAsia="Times New Roman"/>
                <w:sz w:val="18"/>
                <w:szCs w:val="18"/>
              </w:rPr>
              <w:t>низации и проведения официал</w:t>
            </w:r>
            <w:r w:rsidRPr="0075248E">
              <w:rPr>
                <w:rFonts w:eastAsia="Times New Roman"/>
                <w:sz w:val="18"/>
                <w:szCs w:val="18"/>
              </w:rPr>
              <w:t>ь</w:t>
            </w:r>
            <w:r w:rsidRPr="0075248E">
              <w:rPr>
                <w:rFonts w:eastAsia="Times New Roman"/>
                <w:sz w:val="18"/>
                <w:szCs w:val="18"/>
              </w:rPr>
              <w:t>ных физкультурно-оздоровительных и спортивных мероприятий городского округа</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м² на 1000 чел.</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3000 [9]</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555"/>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с 2021 по 2035 </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3700 [9]</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471"/>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Помещения для физкультурно-оздоровительных занятий</w:t>
            </w: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кв.метров общей площади на 1 тыс. человек</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 м</w:t>
            </w:r>
          </w:p>
        </w:tc>
      </w:tr>
      <w:tr w:rsidR="0075248E" w:rsidRPr="0075248E" w:rsidTr="008A2035">
        <w:trPr>
          <w:trHeight w:val="265"/>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Лыжные базы</w:t>
            </w:r>
          </w:p>
        </w:tc>
        <w:tc>
          <w:tcPr>
            <w:tcW w:w="454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объект на городской округ</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w:t>
            </w:r>
          </w:p>
        </w:tc>
        <w:tc>
          <w:tcPr>
            <w:tcW w:w="2774" w:type="dxa"/>
            <w:gridSpan w:val="4"/>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8"/>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2021 по 2035 годы</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w:t>
            </w:r>
          </w:p>
        </w:tc>
        <w:tc>
          <w:tcPr>
            <w:tcW w:w="2774" w:type="dxa"/>
            <w:gridSpan w:val="4"/>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74"/>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Стрелковые тиры</w:t>
            </w:r>
          </w:p>
        </w:tc>
        <w:tc>
          <w:tcPr>
            <w:tcW w:w="454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объект на городской округ</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74" w:type="dxa"/>
            <w:gridSpan w:val="4"/>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78"/>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2021 по 2035 годы</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774" w:type="dxa"/>
            <w:gridSpan w:val="4"/>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72"/>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Гребные базы</w:t>
            </w:r>
          </w:p>
        </w:tc>
        <w:tc>
          <w:tcPr>
            <w:tcW w:w="4543" w:type="dxa"/>
            <w:gridSpan w:val="5"/>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объект на городской округ</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74" w:type="dxa"/>
            <w:gridSpan w:val="4"/>
            <w:vMerge w:val="restart"/>
            <w:tcBorders>
              <w:top w:val="nil"/>
              <w:left w:val="single" w:sz="4" w:space="0" w:color="auto"/>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6"/>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2021 по 2035 годы</w:t>
            </w:r>
          </w:p>
        </w:tc>
        <w:tc>
          <w:tcPr>
            <w:tcW w:w="1632" w:type="dxa"/>
            <w:gridSpan w:val="3"/>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w:t>
            </w:r>
          </w:p>
        </w:tc>
        <w:tc>
          <w:tcPr>
            <w:tcW w:w="2774" w:type="dxa"/>
            <w:gridSpan w:val="4"/>
            <w:vMerge/>
            <w:tcBorders>
              <w:top w:val="nil"/>
              <w:left w:val="single" w:sz="4" w:space="0" w:color="auto"/>
              <w:bottom w:val="nil"/>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835"/>
          <w:tblHeader/>
        </w:trPr>
        <w:tc>
          <w:tcPr>
            <w:tcW w:w="1214" w:type="dxa"/>
            <w:gridSpan w:val="2"/>
            <w:vMerge/>
            <w:tcBorders>
              <w:top w:val="nil"/>
              <w:left w:val="single" w:sz="8"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Примечания</w:t>
            </w:r>
          </w:p>
        </w:tc>
        <w:tc>
          <w:tcPr>
            <w:tcW w:w="10878" w:type="dxa"/>
            <w:gridSpan w:val="14"/>
            <w:tcBorders>
              <w:top w:val="single" w:sz="4" w:space="0" w:color="auto"/>
              <w:left w:val="nil"/>
              <w:bottom w:val="single" w:sz="8" w:space="0" w:color="auto"/>
              <w:right w:val="single" w:sz="8" w:space="0" w:color="000000"/>
            </w:tcBorders>
            <w:shd w:val="clear" w:color="auto" w:fill="auto"/>
            <w:hideMark/>
          </w:tcPr>
          <w:p w:rsidR="006773F6" w:rsidRPr="0075248E" w:rsidRDefault="006773F6" w:rsidP="006773F6">
            <w:pPr>
              <w:tabs>
                <w:tab w:val="left" w:pos="264"/>
              </w:tabs>
              <w:ind w:left="-3" w:firstLine="0"/>
              <w:rPr>
                <w:rFonts w:eastAsia="Times New Roman"/>
                <w:sz w:val="18"/>
                <w:szCs w:val="18"/>
              </w:rPr>
            </w:pPr>
            <w:r w:rsidRPr="0075248E">
              <w:rPr>
                <w:rFonts w:eastAsia="Times New Roman"/>
                <w:sz w:val="18"/>
                <w:szCs w:val="18"/>
              </w:rPr>
              <w:t>1.</w:t>
            </w:r>
            <w:r w:rsidR="00813ECA" w:rsidRPr="0075248E">
              <w:rPr>
                <w:rFonts w:eastAsia="Times New Roman"/>
                <w:sz w:val="18"/>
                <w:szCs w:val="18"/>
              </w:rPr>
              <w:t>В населенных пунктах с численностью населения от 0,2 до 2 тыс. человек необходимо предусматривать один спортивный зал на 162 кв. м площади пола, с численностью населения от 2 до 5 тыс. человек - один спортивный зал на 540 кв. м площади пола.</w:t>
            </w:r>
          </w:p>
          <w:p w:rsidR="006773F6" w:rsidRPr="0075248E" w:rsidRDefault="00813ECA" w:rsidP="006773F6">
            <w:pPr>
              <w:tabs>
                <w:tab w:val="left" w:pos="264"/>
              </w:tabs>
              <w:ind w:left="-3" w:firstLine="0"/>
              <w:rPr>
                <w:rFonts w:eastAsia="Times New Roman"/>
                <w:sz w:val="18"/>
                <w:szCs w:val="18"/>
              </w:rPr>
            </w:pPr>
            <w:r w:rsidRPr="0075248E">
              <w:rPr>
                <w:rFonts w:eastAsia="Times New Roman"/>
                <w:sz w:val="18"/>
                <w:szCs w:val="18"/>
              </w:rPr>
              <w:t>2. В населенных пунктах населения более 6 тыс. человек целесообразно предусматривать один плавательный бассейн на 212,5 кв. м зе</w:t>
            </w:r>
            <w:r w:rsidRPr="0075248E">
              <w:rPr>
                <w:rFonts w:eastAsia="Times New Roman"/>
                <w:sz w:val="18"/>
                <w:szCs w:val="18"/>
              </w:rPr>
              <w:t>р</w:t>
            </w:r>
            <w:r w:rsidRPr="0075248E">
              <w:rPr>
                <w:rFonts w:eastAsia="Times New Roman"/>
                <w:sz w:val="18"/>
                <w:szCs w:val="18"/>
              </w:rPr>
              <w:t>кала воды (25х8,5).</w:t>
            </w:r>
          </w:p>
          <w:p w:rsidR="006773F6" w:rsidRPr="0075248E" w:rsidRDefault="00813ECA" w:rsidP="006773F6">
            <w:pPr>
              <w:pStyle w:val="aff9"/>
              <w:tabs>
                <w:tab w:val="left" w:pos="264"/>
              </w:tabs>
              <w:ind w:left="-3" w:firstLine="0"/>
              <w:rPr>
                <w:sz w:val="18"/>
                <w:szCs w:val="18"/>
              </w:rPr>
            </w:pPr>
            <w:r w:rsidRPr="0075248E">
              <w:rPr>
                <w:rFonts w:eastAsia="Times New Roman"/>
                <w:sz w:val="18"/>
                <w:szCs w:val="18"/>
              </w:rPr>
              <w:t>3. Потребность населения в физкультурно-спортивных залах может быть покрыта как за счет отдельно стоящих объектов, так и объектов, расположенных при общеобразовательных организациях.</w:t>
            </w:r>
            <w:r w:rsidRPr="0075248E">
              <w:rPr>
                <w:sz w:val="18"/>
                <w:szCs w:val="18"/>
              </w:rPr>
              <w:t xml:space="preserve"> Помещения для физкультурных занятий и тренировок рекомендуется разм</w:t>
            </w:r>
            <w:r w:rsidRPr="0075248E">
              <w:rPr>
                <w:sz w:val="18"/>
                <w:szCs w:val="18"/>
              </w:rPr>
              <w:t>е</w:t>
            </w:r>
            <w:r w:rsidRPr="0075248E">
              <w:rPr>
                <w:sz w:val="18"/>
                <w:szCs w:val="18"/>
              </w:rPr>
              <w:t>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6773F6" w:rsidRPr="0075248E" w:rsidRDefault="00813ECA" w:rsidP="006773F6">
            <w:pPr>
              <w:pStyle w:val="aff9"/>
              <w:tabs>
                <w:tab w:val="left" w:pos="264"/>
              </w:tabs>
              <w:ind w:left="-3" w:firstLine="0"/>
              <w:rPr>
                <w:rFonts w:eastAsia="Times New Roman"/>
                <w:sz w:val="18"/>
                <w:szCs w:val="18"/>
              </w:rPr>
            </w:pPr>
            <w:r w:rsidRPr="0075248E">
              <w:rPr>
                <w:rFonts w:eastAsia="Times New Roman"/>
                <w:sz w:val="18"/>
                <w:szCs w:val="18"/>
              </w:rPr>
              <w:t>4. Физкультурно-спортивные сооружения сети общего пользования следует объединять со спортивными объектами образовательных организаций, учреждений отдыха и культуры с возможным сокращением территории.</w:t>
            </w:r>
          </w:p>
          <w:p w:rsidR="00813ECA" w:rsidRPr="0075248E" w:rsidRDefault="00813ECA" w:rsidP="006773F6">
            <w:pPr>
              <w:pStyle w:val="aff9"/>
              <w:tabs>
                <w:tab w:val="left" w:pos="264"/>
              </w:tabs>
              <w:ind w:left="-3" w:firstLine="0"/>
              <w:rPr>
                <w:rFonts w:eastAsia="Times New Roman"/>
                <w:sz w:val="18"/>
                <w:szCs w:val="18"/>
              </w:rPr>
            </w:pPr>
            <w:r w:rsidRPr="0075248E">
              <w:rPr>
                <w:rFonts w:eastAsia="Times New Roman"/>
                <w:sz w:val="18"/>
                <w:szCs w:val="18"/>
              </w:rPr>
              <w:t xml:space="preserve">5. При расчете потребности населения в плоскостных сооружениях рекомендуется учитывать плоскостные сооружения регионального значения (при наличии), местного значения городского округа. </w:t>
            </w:r>
          </w:p>
          <w:p w:rsidR="00813ECA" w:rsidRPr="0075248E" w:rsidRDefault="00813ECA" w:rsidP="006773F6">
            <w:pPr>
              <w:tabs>
                <w:tab w:val="left" w:pos="264"/>
              </w:tabs>
              <w:ind w:left="-3" w:firstLine="0"/>
              <w:rPr>
                <w:rFonts w:eastAsia="Times New Roman"/>
                <w:sz w:val="18"/>
                <w:szCs w:val="18"/>
              </w:rPr>
            </w:pPr>
            <w:r w:rsidRPr="0075248E">
              <w:rPr>
                <w:rFonts w:eastAsia="Times New Roman"/>
                <w:sz w:val="18"/>
                <w:szCs w:val="18"/>
              </w:rPr>
              <w:t>6. Спортивные площадки на территории массивов ИЖС делятся на: спортивно-развивающие площадки (игровое и спортивное оборуд</w:t>
            </w:r>
            <w:r w:rsidRPr="0075248E">
              <w:rPr>
                <w:rFonts w:eastAsia="Times New Roman"/>
                <w:sz w:val="18"/>
                <w:szCs w:val="18"/>
              </w:rPr>
              <w:t>о</w:t>
            </w:r>
            <w:r w:rsidRPr="0075248E">
              <w:rPr>
                <w:rFonts w:eastAsia="Times New Roman"/>
                <w:sz w:val="18"/>
                <w:szCs w:val="18"/>
              </w:rPr>
              <w:t>вание для игр и активного отдыха), тренажерные открытые площадки (стационарно закрепленные вело- и силовые тренажеры), гимн</w:t>
            </w:r>
            <w:r w:rsidRPr="0075248E">
              <w:rPr>
                <w:rFonts w:eastAsia="Times New Roman"/>
                <w:sz w:val="18"/>
                <w:szCs w:val="18"/>
              </w:rPr>
              <w:t>а</w:t>
            </w:r>
            <w:r w:rsidRPr="0075248E">
              <w:rPr>
                <w:rFonts w:eastAsia="Times New Roman"/>
                <w:sz w:val="18"/>
                <w:szCs w:val="18"/>
              </w:rPr>
              <w:t>стические площадки (воркаут).</w:t>
            </w:r>
            <w:r w:rsidRPr="0075248E">
              <w:rPr>
                <w:sz w:val="18"/>
                <w:szCs w:val="18"/>
              </w:rPr>
              <w:t xml:space="preserve"> </w:t>
            </w:r>
            <w:r w:rsidRPr="0075248E">
              <w:rPr>
                <w:rFonts w:eastAsia="Times New Roman"/>
                <w:sz w:val="18"/>
                <w:szCs w:val="18"/>
              </w:rPr>
              <w:t>Рекомендуемый минимальный набор оборудования и городской мебели: теневой навес-пергола, скамья, урна (не менее 1 урны на 2 скамьи), уличный светильник (высота не более 3</w:t>
            </w:r>
            <w:r w:rsidR="00A255CA" w:rsidRPr="0075248E">
              <w:rPr>
                <w:rFonts w:eastAsia="Times New Roman"/>
                <w:sz w:val="18"/>
                <w:szCs w:val="18"/>
              </w:rPr>
              <w:t xml:space="preserve"> </w:t>
            </w:r>
            <w:r w:rsidRPr="0075248E">
              <w:rPr>
                <w:rFonts w:eastAsia="Times New Roman"/>
                <w:sz w:val="18"/>
                <w:szCs w:val="18"/>
              </w:rPr>
              <w:t>м), опора освещения (высота 9</w:t>
            </w:r>
            <w:r w:rsidR="00A255CA" w:rsidRPr="0075248E">
              <w:rPr>
                <w:rFonts w:eastAsia="Times New Roman"/>
                <w:sz w:val="18"/>
                <w:szCs w:val="18"/>
              </w:rPr>
              <w:t xml:space="preserve"> </w:t>
            </w:r>
            <w:r w:rsidRPr="0075248E">
              <w:rPr>
                <w:rFonts w:eastAsia="Times New Roman"/>
                <w:sz w:val="18"/>
                <w:szCs w:val="18"/>
              </w:rPr>
              <w:t>м), универсальная игровая площадка, площадка для стритбола, площадка воркаут, площадка для игры в настольный теннис, велопарковка.</w:t>
            </w:r>
          </w:p>
          <w:p w:rsidR="006773F6" w:rsidRPr="0075248E" w:rsidRDefault="00813ECA" w:rsidP="006773F6">
            <w:pPr>
              <w:tabs>
                <w:tab w:val="left" w:pos="264"/>
              </w:tabs>
              <w:ind w:left="-3" w:firstLine="0"/>
              <w:rPr>
                <w:rFonts w:cs="PT Serif"/>
                <w:sz w:val="18"/>
                <w:szCs w:val="18"/>
              </w:rPr>
            </w:pPr>
            <w:r w:rsidRPr="0075248E">
              <w:rPr>
                <w:rFonts w:cs="PT Serif"/>
                <w:sz w:val="18"/>
                <w:szCs w:val="18"/>
              </w:rPr>
              <w:t xml:space="preserve">7. Для организации комфортного пребывания на детских и спортивных площадках рекомендуется устройство линейных посадок деревьев и кустарников. Организацию декоративных композиций из вечнозелёных кустарников и многолетних трав рекомендуется выполнить </w:t>
            </w:r>
            <w:r w:rsidR="006773F6" w:rsidRPr="0075248E">
              <w:rPr>
                <w:rFonts w:cs="PT Serif"/>
                <w:sz w:val="18"/>
                <w:szCs w:val="18"/>
              </w:rPr>
              <w:br/>
            </w:r>
            <w:r w:rsidRPr="0075248E">
              <w:rPr>
                <w:rFonts w:cs="PT Serif"/>
                <w:sz w:val="18"/>
                <w:szCs w:val="18"/>
              </w:rPr>
              <w:t xml:space="preserve">с учётом зонирования территории. Для создания комфортного </w:t>
            </w:r>
            <w:r w:rsidR="00D200FD" w:rsidRPr="0075248E">
              <w:rPr>
                <w:rFonts w:cs="PT Serif"/>
                <w:sz w:val="18"/>
                <w:szCs w:val="18"/>
              </w:rPr>
              <w:t>микроклимата</w:t>
            </w:r>
            <w:r w:rsidRPr="0075248E">
              <w:rPr>
                <w:rFonts w:cs="PT Serif"/>
                <w:sz w:val="18"/>
                <w:szCs w:val="18"/>
              </w:rPr>
              <w:t xml:space="preserve"> рекомендуется использование рядовой посадки деревьев </w:t>
            </w:r>
          </w:p>
          <w:p w:rsidR="00813ECA" w:rsidRPr="0075248E" w:rsidRDefault="00813ECA" w:rsidP="006773F6">
            <w:pPr>
              <w:tabs>
                <w:tab w:val="left" w:pos="264"/>
              </w:tabs>
              <w:ind w:left="-3" w:firstLine="0"/>
              <w:rPr>
                <w:rFonts w:cs="PT Serif"/>
                <w:sz w:val="18"/>
                <w:szCs w:val="18"/>
              </w:rPr>
            </w:pPr>
            <w:r w:rsidRPr="0075248E">
              <w:rPr>
                <w:rFonts w:cs="PT Serif"/>
                <w:sz w:val="18"/>
                <w:szCs w:val="18"/>
              </w:rPr>
              <w:t>с шагом 5м.</w:t>
            </w:r>
          </w:p>
          <w:p w:rsidR="00813ECA" w:rsidRPr="0075248E" w:rsidRDefault="00813ECA" w:rsidP="006773F6">
            <w:pPr>
              <w:pStyle w:val="a6"/>
              <w:tabs>
                <w:tab w:val="left" w:pos="264"/>
              </w:tabs>
              <w:spacing w:before="0" w:after="0"/>
              <w:ind w:left="-3" w:firstLine="0"/>
              <w:rPr>
                <w:sz w:val="18"/>
                <w:szCs w:val="18"/>
              </w:rPr>
            </w:pPr>
            <w:r w:rsidRPr="0075248E">
              <w:rPr>
                <w:sz w:val="18"/>
                <w:szCs w:val="18"/>
              </w:rPr>
              <w:t>8.Расчетные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813ECA" w:rsidRPr="0075248E" w:rsidRDefault="00813ECA" w:rsidP="006773F6">
            <w:pPr>
              <w:pStyle w:val="a6"/>
              <w:tabs>
                <w:tab w:val="left" w:pos="264"/>
              </w:tabs>
              <w:spacing w:before="0" w:after="0"/>
              <w:ind w:left="-3" w:firstLine="0"/>
              <w:rPr>
                <w:sz w:val="18"/>
                <w:szCs w:val="18"/>
              </w:rPr>
            </w:pPr>
            <w:r w:rsidRPr="0075248E">
              <w:rPr>
                <w:sz w:val="18"/>
                <w:szCs w:val="18"/>
              </w:rPr>
              <w:t>9. В том числе по типу: крытые плоскостные сооружения – 30 %, открытые плоскостные сооружения – 70 %.</w:t>
            </w:r>
          </w:p>
        </w:tc>
      </w:tr>
      <w:tr w:rsidR="0075248E" w:rsidRPr="0075248E" w:rsidTr="008A2035">
        <w:trPr>
          <w:trHeight w:val="615"/>
          <w:tblHeader/>
        </w:trPr>
        <w:tc>
          <w:tcPr>
            <w:tcW w:w="15025" w:type="dxa"/>
            <w:gridSpan w:val="20"/>
            <w:tcBorders>
              <w:top w:val="single" w:sz="8" w:space="0" w:color="auto"/>
              <w:left w:val="single" w:sz="8" w:space="0" w:color="auto"/>
              <w:bottom w:val="single" w:sz="8" w:space="0" w:color="auto"/>
              <w:right w:val="single" w:sz="8" w:space="0" w:color="000000"/>
            </w:tcBorders>
            <w:shd w:val="clear" w:color="auto" w:fill="auto"/>
            <w:hideMark/>
          </w:tcPr>
          <w:p w:rsidR="00813ECA" w:rsidRPr="0075248E" w:rsidRDefault="00813ECA" w:rsidP="00633C6F">
            <w:pPr>
              <w:pStyle w:val="3"/>
              <w:rPr>
                <w:szCs w:val="18"/>
              </w:rPr>
            </w:pPr>
            <w:bookmarkStart w:id="17" w:name="_Toc68777297"/>
            <w:r w:rsidRPr="0075248E">
              <w:rPr>
                <w:szCs w:val="18"/>
              </w:rPr>
              <w:t>2.6 Расчетные показатели минимально допустимого уровня обеспеченности и расчетные показатели максимально допустимого уровня террит</w:t>
            </w:r>
            <w:r w:rsidRPr="0075248E">
              <w:rPr>
                <w:szCs w:val="18"/>
              </w:rPr>
              <w:t>о</w:t>
            </w:r>
            <w:r w:rsidRPr="0075248E">
              <w:rPr>
                <w:szCs w:val="18"/>
              </w:rPr>
              <w:t>риальной доступности объектов местного значения в области утилизации и переработки бытовых и промышленных отходов</w:t>
            </w:r>
            <w:bookmarkEnd w:id="17"/>
          </w:p>
        </w:tc>
      </w:tr>
      <w:tr w:rsidR="0075248E" w:rsidRPr="0075248E" w:rsidTr="008A2035">
        <w:trPr>
          <w:trHeight w:val="885"/>
          <w:tblHeader/>
        </w:trPr>
        <w:tc>
          <w:tcPr>
            <w:tcW w:w="4147" w:type="dxa"/>
            <w:gridSpan w:val="6"/>
            <w:vMerge w:val="restart"/>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Объекты по переработке промышленных, быт</w:t>
            </w:r>
            <w:r w:rsidRPr="0075248E">
              <w:rPr>
                <w:rFonts w:eastAsia="Times New Roman"/>
                <w:sz w:val="18"/>
                <w:szCs w:val="18"/>
              </w:rPr>
              <w:t>о</w:t>
            </w:r>
            <w:r w:rsidRPr="0075248E">
              <w:rPr>
                <w:rFonts w:eastAsia="Times New Roman"/>
                <w:sz w:val="18"/>
                <w:szCs w:val="18"/>
              </w:rPr>
              <w:t>вых и биологических отходов: Мусороперераб</w:t>
            </w:r>
            <w:r w:rsidRPr="0075248E">
              <w:rPr>
                <w:rFonts w:eastAsia="Times New Roman"/>
                <w:sz w:val="18"/>
                <w:szCs w:val="18"/>
              </w:rPr>
              <w:t>а</w:t>
            </w:r>
            <w:r w:rsidRPr="0075248E">
              <w:rPr>
                <w:rFonts w:eastAsia="Times New Roman"/>
                <w:sz w:val="18"/>
                <w:szCs w:val="18"/>
              </w:rPr>
              <w:t>тывающие заводы.</w:t>
            </w:r>
            <w:r w:rsidRPr="0075248E">
              <w:rPr>
                <w:rFonts w:eastAsia="Times New Roman"/>
                <w:sz w:val="18"/>
                <w:szCs w:val="18"/>
              </w:rPr>
              <w:br/>
              <w:t>Мусороперегрузочные и мусоросортировочные станции.</w:t>
            </w:r>
          </w:p>
        </w:tc>
        <w:tc>
          <w:tcPr>
            <w:tcW w:w="2271" w:type="dxa"/>
            <w:gridSpan w:val="2"/>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Мощность,</w:t>
            </w:r>
            <w:r w:rsidRPr="0075248E">
              <w:rPr>
                <w:rFonts w:eastAsia="Times New Roman"/>
                <w:sz w:val="18"/>
                <w:szCs w:val="18"/>
              </w:rPr>
              <w:br/>
              <w:t>тонн/чел (куб.м/чел). в год:                                              Нормативы обеспеченн</w:t>
            </w:r>
            <w:r w:rsidRPr="0075248E">
              <w:rPr>
                <w:rFonts w:eastAsia="Times New Roman"/>
                <w:sz w:val="18"/>
                <w:szCs w:val="18"/>
              </w:rPr>
              <w:t>о</w:t>
            </w:r>
            <w:r w:rsidRPr="0075248E">
              <w:rPr>
                <w:rFonts w:eastAsia="Times New Roman"/>
                <w:sz w:val="18"/>
                <w:szCs w:val="18"/>
              </w:rPr>
              <w:t>сти объектами санитарной очистки следует прин</w:t>
            </w:r>
            <w:r w:rsidRPr="0075248E">
              <w:rPr>
                <w:rFonts w:eastAsia="Times New Roman"/>
                <w:sz w:val="18"/>
                <w:szCs w:val="18"/>
              </w:rPr>
              <w:t>и</w:t>
            </w:r>
            <w:r w:rsidRPr="0075248E">
              <w:rPr>
                <w:rFonts w:eastAsia="Times New Roman"/>
                <w:sz w:val="18"/>
                <w:szCs w:val="18"/>
              </w:rPr>
              <w:t>мать, исходя из норм о</w:t>
            </w:r>
            <w:r w:rsidRPr="0075248E">
              <w:rPr>
                <w:rFonts w:eastAsia="Times New Roman"/>
                <w:sz w:val="18"/>
                <w:szCs w:val="18"/>
              </w:rPr>
              <w:t>б</w:t>
            </w:r>
            <w:r w:rsidRPr="0075248E">
              <w:rPr>
                <w:rFonts w:eastAsia="Times New Roman"/>
                <w:sz w:val="18"/>
                <w:szCs w:val="18"/>
              </w:rPr>
              <w:t>разования твердых ко</w:t>
            </w:r>
            <w:r w:rsidRPr="0075248E">
              <w:rPr>
                <w:rFonts w:eastAsia="Times New Roman"/>
                <w:sz w:val="18"/>
                <w:szCs w:val="18"/>
              </w:rPr>
              <w:t>м</w:t>
            </w:r>
            <w:r w:rsidRPr="0075248E">
              <w:rPr>
                <w:rFonts w:eastAsia="Times New Roman"/>
                <w:sz w:val="18"/>
                <w:szCs w:val="18"/>
              </w:rPr>
              <w:t>мунальных отходов[1]:</w:t>
            </w:r>
          </w:p>
        </w:tc>
        <w:tc>
          <w:tcPr>
            <w:tcW w:w="4201" w:type="dxa"/>
            <w:gridSpan w:val="5"/>
            <w:tcBorders>
              <w:top w:val="single" w:sz="8"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жилых домов, имеющих водопровод, канал</w:t>
            </w:r>
            <w:r w:rsidRPr="0075248E">
              <w:rPr>
                <w:rFonts w:eastAsia="Times New Roman"/>
                <w:sz w:val="18"/>
                <w:szCs w:val="18"/>
              </w:rPr>
              <w:t>и</w:t>
            </w:r>
            <w:r w:rsidRPr="0075248E">
              <w:rPr>
                <w:rFonts w:eastAsia="Times New Roman"/>
                <w:sz w:val="18"/>
                <w:szCs w:val="18"/>
              </w:rPr>
              <w:t>зацию, центральное отопление, использующих газ или электроэнергию для приготовления пищи и бытовых нужд</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0,19-0,225      </w:t>
            </w:r>
          </w:p>
          <w:p w:rsidR="00813ECA" w:rsidRPr="0075248E" w:rsidRDefault="00813ECA" w:rsidP="00633C6F">
            <w:pPr>
              <w:ind w:firstLine="0"/>
              <w:jc w:val="center"/>
              <w:rPr>
                <w:rFonts w:eastAsia="Times New Roman"/>
                <w:sz w:val="18"/>
                <w:szCs w:val="18"/>
              </w:rPr>
            </w:pPr>
            <w:r w:rsidRPr="0075248E">
              <w:rPr>
                <w:rFonts w:eastAsia="Times New Roman"/>
                <w:sz w:val="18"/>
                <w:szCs w:val="18"/>
              </w:rPr>
              <w:t>(0,9-1)</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22"/>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для прочих жилых зданий </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0,3-0,45        </w:t>
            </w:r>
          </w:p>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(1,1-1,5)</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556"/>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Общее количество твердых коммунальных отходов по населенному пункту с учетом общественных зданий</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0,28-0,3         </w:t>
            </w:r>
          </w:p>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(1,4-1,5)</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5"/>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смет с 1 кв.м твердых покрытий улиц, площадей и парков</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0,005-0,015 (0,008-0,02)</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14"/>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6472"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Нормы образования крупногабаритных отходов следует принимать в % от пр</w:t>
            </w:r>
            <w:r w:rsidRPr="0075248E">
              <w:rPr>
                <w:rFonts w:eastAsia="Times New Roman"/>
                <w:sz w:val="18"/>
                <w:szCs w:val="18"/>
              </w:rPr>
              <w:t>и</w:t>
            </w:r>
            <w:r w:rsidRPr="0075248E">
              <w:rPr>
                <w:rFonts w:eastAsia="Times New Roman"/>
                <w:sz w:val="18"/>
                <w:szCs w:val="18"/>
              </w:rPr>
              <w:t>веденных значений.</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50"/>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A255CA">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га на 1 тыс. тонн тве</w:t>
            </w:r>
            <w:r w:rsidRPr="0075248E">
              <w:rPr>
                <w:rFonts w:eastAsia="Times New Roman"/>
                <w:sz w:val="18"/>
                <w:szCs w:val="18"/>
              </w:rPr>
              <w:t>р</w:t>
            </w:r>
            <w:r w:rsidRPr="0075248E">
              <w:rPr>
                <w:rFonts w:eastAsia="Times New Roman"/>
                <w:sz w:val="18"/>
                <w:szCs w:val="18"/>
              </w:rPr>
              <w:t>дых коммунальных отх</w:t>
            </w:r>
            <w:r w:rsidRPr="0075248E">
              <w:rPr>
                <w:rFonts w:eastAsia="Times New Roman"/>
                <w:sz w:val="18"/>
                <w:szCs w:val="18"/>
              </w:rPr>
              <w:t>о</w:t>
            </w:r>
            <w:r w:rsidRPr="0075248E">
              <w:rPr>
                <w:rFonts w:eastAsia="Times New Roman"/>
                <w:sz w:val="18"/>
                <w:szCs w:val="18"/>
              </w:rPr>
              <w:t>дов [</w:t>
            </w:r>
            <w:r w:rsidR="00A255CA" w:rsidRPr="0075248E">
              <w:rPr>
                <w:rFonts w:eastAsia="Times New Roman"/>
                <w:sz w:val="18"/>
                <w:szCs w:val="18"/>
              </w:rPr>
              <w:t>1</w:t>
            </w:r>
            <w:r w:rsidRPr="0075248E">
              <w:rPr>
                <w:rFonts w:eastAsia="Times New Roman"/>
                <w:sz w:val="18"/>
                <w:szCs w:val="18"/>
              </w:rPr>
              <w:t xml:space="preserve">]: </w:t>
            </w:r>
          </w:p>
        </w:tc>
        <w:tc>
          <w:tcPr>
            <w:tcW w:w="4201" w:type="dxa"/>
            <w:gridSpan w:val="5"/>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мусороперерабатывающие заводы</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0,05</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10"/>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мусороперегрузочные и мусоросортировочные станции</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0,04</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5"/>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полигоны твердых коммунальных отходов</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0,02-0,05</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7"/>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A255CA">
            <w:pPr>
              <w:ind w:firstLine="0"/>
              <w:jc w:val="center"/>
              <w:rPr>
                <w:rFonts w:eastAsia="Times New Roman"/>
                <w:sz w:val="18"/>
                <w:szCs w:val="18"/>
              </w:rPr>
            </w:pPr>
            <w:r w:rsidRPr="0075248E">
              <w:rPr>
                <w:rFonts w:eastAsia="Times New Roman"/>
                <w:sz w:val="18"/>
                <w:szCs w:val="18"/>
              </w:rPr>
              <w:t>Минимальные рассто</w:t>
            </w:r>
            <w:r w:rsidRPr="0075248E">
              <w:rPr>
                <w:rFonts w:eastAsia="Times New Roman"/>
                <w:sz w:val="18"/>
                <w:szCs w:val="18"/>
              </w:rPr>
              <w:t>я</w:t>
            </w:r>
            <w:r w:rsidRPr="0075248E">
              <w:rPr>
                <w:rFonts w:eastAsia="Times New Roman"/>
                <w:sz w:val="18"/>
                <w:szCs w:val="18"/>
              </w:rPr>
              <w:t>ния[</w:t>
            </w:r>
            <w:r w:rsidR="00A255CA" w:rsidRPr="0075248E">
              <w:rPr>
                <w:rFonts w:eastAsia="Times New Roman"/>
                <w:sz w:val="18"/>
                <w:szCs w:val="18"/>
              </w:rPr>
              <w:t>1</w:t>
            </w:r>
            <w:r w:rsidRPr="0075248E">
              <w:rPr>
                <w:rFonts w:eastAsia="Times New Roman"/>
                <w:sz w:val="18"/>
                <w:szCs w:val="18"/>
              </w:rPr>
              <w:t>], м</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мусороперерабатывающие заводы мощностью, тыс. т в год</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100</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300</w:t>
            </w:r>
          </w:p>
        </w:tc>
        <w:tc>
          <w:tcPr>
            <w:tcW w:w="2774" w:type="dxa"/>
            <w:gridSpan w:val="4"/>
            <w:tcBorders>
              <w:top w:val="nil"/>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353"/>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 100</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w:t>
            </w:r>
          </w:p>
        </w:tc>
        <w:tc>
          <w:tcPr>
            <w:tcW w:w="2774" w:type="dxa"/>
            <w:gridSpan w:val="4"/>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397"/>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мусороперегрузочные и мусоросортировочные станции</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774" w:type="dxa"/>
            <w:gridSpan w:val="4"/>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252"/>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полигоны твердых коммунальных отходов</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w:t>
            </w:r>
          </w:p>
        </w:tc>
        <w:tc>
          <w:tcPr>
            <w:tcW w:w="2774" w:type="dxa"/>
            <w:gridSpan w:val="4"/>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300"/>
          <w:tblHeader/>
        </w:trPr>
        <w:tc>
          <w:tcPr>
            <w:tcW w:w="4147" w:type="dxa"/>
            <w:gridSpan w:val="6"/>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 xml:space="preserve">Площадки для установки контейнеров для сбора мусора </w:t>
            </w:r>
          </w:p>
        </w:tc>
        <w:tc>
          <w:tcPr>
            <w:tcW w:w="6472"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тонн/чел в год</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1E10F4">
            <w:pPr>
              <w:ind w:firstLine="0"/>
              <w:jc w:val="center"/>
              <w:rPr>
                <w:rFonts w:eastAsia="Times New Roman"/>
                <w:sz w:val="18"/>
                <w:szCs w:val="18"/>
              </w:rPr>
            </w:pPr>
            <w:r w:rsidRPr="0075248E">
              <w:rPr>
                <w:rFonts w:eastAsia="Times New Roman"/>
                <w:sz w:val="18"/>
                <w:szCs w:val="18"/>
              </w:rPr>
              <w:t>см п. п. [</w:t>
            </w:r>
            <w:r w:rsidR="004C7FBA" w:rsidRPr="0075248E">
              <w:rPr>
                <w:rFonts w:eastAsia="Times New Roman"/>
                <w:sz w:val="18"/>
                <w:szCs w:val="18"/>
              </w:rPr>
              <w:t>1</w:t>
            </w:r>
            <w:r w:rsidRPr="0075248E">
              <w:rPr>
                <w:rFonts w:eastAsia="Times New Roman"/>
                <w:sz w:val="18"/>
                <w:szCs w:val="18"/>
              </w:rPr>
              <w:t>]</w:t>
            </w:r>
          </w:p>
        </w:tc>
        <w:tc>
          <w:tcPr>
            <w:tcW w:w="2774" w:type="dxa"/>
            <w:gridSpan w:val="4"/>
            <w:vMerge w:val="restart"/>
            <w:tcBorders>
              <w:top w:val="single" w:sz="4" w:space="0" w:color="auto"/>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 м</w:t>
            </w:r>
          </w:p>
        </w:tc>
      </w:tr>
      <w:tr w:rsidR="0075248E" w:rsidRPr="0075248E" w:rsidTr="008A2035">
        <w:trPr>
          <w:trHeight w:val="397"/>
          <w:tblHeader/>
        </w:trPr>
        <w:tc>
          <w:tcPr>
            <w:tcW w:w="4147" w:type="dxa"/>
            <w:gridSpan w:val="6"/>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6472"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1E10F4">
            <w:pPr>
              <w:ind w:firstLine="0"/>
              <w:jc w:val="center"/>
              <w:rPr>
                <w:rFonts w:eastAsia="Times New Roman"/>
                <w:sz w:val="18"/>
                <w:szCs w:val="18"/>
              </w:rPr>
            </w:pPr>
            <w:r w:rsidRPr="0075248E">
              <w:rPr>
                <w:rFonts w:eastAsia="Times New Roman"/>
                <w:sz w:val="18"/>
                <w:szCs w:val="18"/>
              </w:rPr>
              <w:t>Размер земельного участка, кв.м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более  5 ко</w:t>
            </w:r>
            <w:r w:rsidRPr="0075248E">
              <w:rPr>
                <w:rFonts w:eastAsia="Times New Roman"/>
                <w:sz w:val="18"/>
                <w:szCs w:val="18"/>
              </w:rPr>
              <w:t>н</w:t>
            </w:r>
            <w:r w:rsidRPr="0075248E">
              <w:rPr>
                <w:rFonts w:eastAsia="Times New Roman"/>
                <w:sz w:val="18"/>
                <w:szCs w:val="18"/>
              </w:rPr>
              <w:t>тейнеров</w:t>
            </w:r>
          </w:p>
        </w:tc>
        <w:tc>
          <w:tcPr>
            <w:tcW w:w="2774" w:type="dxa"/>
            <w:gridSpan w:val="4"/>
            <w:vMerge/>
            <w:tcBorders>
              <w:top w:val="single" w:sz="4" w:space="0" w:color="auto"/>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4147" w:type="dxa"/>
            <w:gridSpan w:val="6"/>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6472"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Периодичность вывоза бытового мусора, количество раз в неделю</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74" w:type="dxa"/>
            <w:gridSpan w:val="4"/>
            <w:vMerge/>
            <w:tcBorders>
              <w:top w:val="single" w:sz="4" w:space="0" w:color="auto"/>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499"/>
          <w:tblHeader/>
        </w:trPr>
        <w:tc>
          <w:tcPr>
            <w:tcW w:w="4147" w:type="dxa"/>
            <w:gridSpan w:val="6"/>
            <w:vMerge w:val="restart"/>
            <w:tcBorders>
              <w:top w:val="single" w:sz="4" w:space="0" w:color="auto"/>
              <w:left w:val="single" w:sz="8" w:space="0" w:color="auto"/>
              <w:bottom w:val="single" w:sz="8" w:space="0" w:color="000000"/>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Скотомогильники (биотермические ямы)</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Минимальные расстояния от скотомогильника (би</w:t>
            </w:r>
            <w:r w:rsidRPr="0075248E">
              <w:rPr>
                <w:rFonts w:eastAsia="Times New Roman"/>
                <w:sz w:val="18"/>
                <w:szCs w:val="18"/>
              </w:rPr>
              <w:t>о</w:t>
            </w:r>
            <w:r w:rsidRPr="0075248E">
              <w:rPr>
                <w:rFonts w:eastAsia="Times New Roman"/>
                <w:sz w:val="18"/>
                <w:szCs w:val="18"/>
              </w:rPr>
              <w:t>термической ямы), м</w:t>
            </w:r>
          </w:p>
        </w:tc>
        <w:tc>
          <w:tcPr>
            <w:tcW w:w="4201" w:type="dxa"/>
            <w:gridSpan w:val="5"/>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жилых, общественных зданий, животноводч</w:t>
            </w:r>
            <w:r w:rsidRPr="0075248E">
              <w:rPr>
                <w:rFonts w:eastAsia="Times New Roman"/>
                <w:sz w:val="18"/>
                <w:szCs w:val="18"/>
              </w:rPr>
              <w:t>е</w:t>
            </w:r>
            <w:r w:rsidRPr="0075248E">
              <w:rPr>
                <w:rFonts w:eastAsia="Times New Roman"/>
                <w:sz w:val="18"/>
                <w:szCs w:val="18"/>
              </w:rPr>
              <w:t>ских ферм (комплексов)</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1000</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4147" w:type="dxa"/>
            <w:gridSpan w:val="6"/>
            <w:vMerge/>
            <w:tcBorders>
              <w:top w:val="single" w:sz="4" w:space="0" w:color="auto"/>
              <w:left w:val="single" w:sz="8" w:space="0" w:color="auto"/>
              <w:bottom w:val="single" w:sz="8"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автомобильных, железных дорог</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300</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4147" w:type="dxa"/>
            <w:gridSpan w:val="6"/>
            <w:vMerge/>
            <w:tcBorders>
              <w:top w:val="single" w:sz="4" w:space="0" w:color="auto"/>
              <w:left w:val="single" w:sz="8" w:space="0" w:color="auto"/>
              <w:bottom w:val="single" w:sz="8"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скотопрогонов и пастбищ</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57"/>
          <w:tblHeader/>
        </w:trPr>
        <w:tc>
          <w:tcPr>
            <w:tcW w:w="4147" w:type="dxa"/>
            <w:gridSpan w:val="6"/>
            <w:vMerge/>
            <w:tcBorders>
              <w:top w:val="single" w:sz="4" w:space="0" w:color="auto"/>
              <w:left w:val="single" w:sz="8" w:space="0" w:color="auto"/>
              <w:bottom w:val="single" w:sz="8"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472" w:type="dxa"/>
            <w:gridSpan w:val="7"/>
            <w:tcBorders>
              <w:top w:val="single" w:sz="4" w:space="0" w:color="auto"/>
              <w:left w:val="nil"/>
              <w:bottom w:val="single" w:sz="8"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кв.м</w:t>
            </w:r>
          </w:p>
        </w:tc>
        <w:tc>
          <w:tcPr>
            <w:tcW w:w="1632" w:type="dxa"/>
            <w:gridSpan w:val="3"/>
            <w:tcBorders>
              <w:top w:val="nil"/>
              <w:left w:val="nil"/>
              <w:bottom w:val="single" w:sz="8"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600</w:t>
            </w:r>
          </w:p>
        </w:tc>
        <w:tc>
          <w:tcPr>
            <w:tcW w:w="2774" w:type="dxa"/>
            <w:gridSpan w:val="4"/>
            <w:tcBorders>
              <w:top w:val="nil"/>
              <w:left w:val="nil"/>
              <w:bottom w:val="single" w:sz="8"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15"/>
          <w:tblHeader/>
        </w:trPr>
        <w:tc>
          <w:tcPr>
            <w:tcW w:w="4147" w:type="dxa"/>
            <w:gridSpan w:val="6"/>
            <w:tcBorders>
              <w:top w:val="single" w:sz="4" w:space="0" w:color="auto"/>
              <w:left w:val="single" w:sz="8" w:space="0" w:color="auto"/>
              <w:bottom w:val="single" w:sz="8" w:space="0" w:color="000000"/>
              <w:right w:val="single" w:sz="4" w:space="0" w:color="auto"/>
            </w:tcBorders>
            <w:shd w:val="clear" w:color="auto" w:fill="auto"/>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Примечание:</w:t>
            </w:r>
          </w:p>
        </w:tc>
        <w:tc>
          <w:tcPr>
            <w:tcW w:w="10878" w:type="dxa"/>
            <w:gridSpan w:val="14"/>
            <w:tcBorders>
              <w:top w:val="single" w:sz="4" w:space="0" w:color="auto"/>
              <w:left w:val="nil"/>
              <w:bottom w:val="single" w:sz="8" w:space="0" w:color="auto"/>
              <w:right w:val="single" w:sz="8" w:space="0" w:color="auto"/>
            </w:tcBorders>
            <w:shd w:val="clear" w:color="auto" w:fill="auto"/>
          </w:tcPr>
          <w:p w:rsidR="00813ECA" w:rsidRPr="0075248E" w:rsidRDefault="00813ECA" w:rsidP="006773F6">
            <w:pPr>
              <w:pStyle w:val="aff9"/>
              <w:numPr>
                <w:ilvl w:val="0"/>
                <w:numId w:val="43"/>
              </w:numPr>
              <w:tabs>
                <w:tab w:val="left" w:pos="145"/>
              </w:tabs>
              <w:ind w:left="0" w:firstLine="0"/>
              <w:rPr>
                <w:rFonts w:eastAsia="Times New Roman"/>
                <w:sz w:val="18"/>
                <w:szCs w:val="18"/>
              </w:rPr>
            </w:pPr>
            <w:r w:rsidRPr="0075248E">
              <w:rPr>
                <w:rFonts w:eastAsia="Times New Roman"/>
                <w:sz w:val="18"/>
                <w:szCs w:val="18"/>
              </w:rPr>
              <w:t xml:space="preserve">Расчетные показатели приняты в соответствии с </w:t>
            </w:r>
            <w:r w:rsidR="001E10F4" w:rsidRPr="0075248E">
              <w:rPr>
                <w:rFonts w:eastAsia="Times New Roman"/>
                <w:sz w:val="18"/>
                <w:szCs w:val="18"/>
              </w:rPr>
              <w:t>п.</w:t>
            </w:r>
            <w:r w:rsidR="00A255CA" w:rsidRPr="0075248E">
              <w:rPr>
                <w:rFonts w:eastAsia="Times New Roman"/>
                <w:sz w:val="18"/>
                <w:szCs w:val="18"/>
              </w:rPr>
              <w:t xml:space="preserve"> 12.3 СП 42.13330.2016.</w:t>
            </w:r>
          </w:p>
          <w:p w:rsidR="00813ECA" w:rsidRPr="0075248E" w:rsidRDefault="00813ECA" w:rsidP="006773F6">
            <w:pPr>
              <w:pStyle w:val="aff9"/>
              <w:numPr>
                <w:ilvl w:val="0"/>
                <w:numId w:val="43"/>
              </w:numPr>
              <w:tabs>
                <w:tab w:val="left" w:pos="145"/>
              </w:tabs>
              <w:ind w:left="0" w:firstLine="0"/>
              <w:rPr>
                <w:rFonts w:eastAsia="Times New Roman"/>
                <w:sz w:val="18"/>
                <w:szCs w:val="18"/>
              </w:rPr>
            </w:pPr>
            <w:r w:rsidRPr="0075248E">
              <w:rPr>
                <w:rFonts w:eastAsia="Times New Roman"/>
                <w:sz w:val="18"/>
                <w:szCs w:val="18"/>
              </w:rPr>
              <w:t xml:space="preserve"> Количество площадок для установки контейнеров в населенном пункте определяется исходя из численности населения, объёма обр</w:t>
            </w:r>
            <w:r w:rsidRPr="0075248E">
              <w:rPr>
                <w:rFonts w:eastAsia="Times New Roman"/>
                <w:sz w:val="18"/>
                <w:szCs w:val="18"/>
              </w:rPr>
              <w:t>а</w:t>
            </w:r>
            <w:r w:rsidRPr="0075248E">
              <w:rPr>
                <w:rFonts w:eastAsia="Times New Roman"/>
                <w:sz w:val="18"/>
                <w:szCs w:val="18"/>
              </w:rPr>
              <w:t>зования отходов, и необходимого для населенного пункта числа контейнеров для сбора мусора.</w:t>
            </w:r>
          </w:p>
          <w:p w:rsidR="00813ECA" w:rsidRPr="0075248E" w:rsidRDefault="00813ECA" w:rsidP="006773F6">
            <w:pPr>
              <w:pStyle w:val="aff9"/>
              <w:tabs>
                <w:tab w:val="left" w:pos="145"/>
              </w:tabs>
              <w:ind w:left="0" w:firstLine="0"/>
              <w:rPr>
                <w:rFonts w:eastAsia="Times New Roman"/>
                <w:sz w:val="18"/>
                <w:szCs w:val="18"/>
              </w:rPr>
            </w:pPr>
            <w:r w:rsidRPr="0075248E">
              <w:rPr>
                <w:rFonts w:eastAsia="Times New Roman"/>
                <w:sz w:val="18"/>
                <w:szCs w:val="1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w:t>
            </w:r>
            <w:r w:rsidRPr="0075248E">
              <w:rPr>
                <w:rFonts w:eastAsia="Times New Roman"/>
                <w:sz w:val="18"/>
                <w:szCs w:val="18"/>
              </w:rPr>
              <w:t>у</w:t>
            </w:r>
            <w:r w:rsidRPr="0075248E">
              <w:rPr>
                <w:rFonts w:eastAsia="Times New Roman"/>
                <w:sz w:val="18"/>
                <w:szCs w:val="18"/>
              </w:rPr>
              <w:t>ле: Бконт = Пгод × t × К / (365 × V),</w:t>
            </w:r>
          </w:p>
          <w:p w:rsidR="00813ECA" w:rsidRPr="0075248E" w:rsidRDefault="00813ECA" w:rsidP="006773F6">
            <w:pPr>
              <w:ind w:firstLine="0"/>
              <w:rPr>
                <w:rFonts w:eastAsia="Times New Roman"/>
                <w:sz w:val="18"/>
                <w:szCs w:val="18"/>
              </w:rPr>
            </w:pPr>
            <w:r w:rsidRPr="0075248E">
              <w:rPr>
                <w:rFonts w:eastAsia="Times New Roman"/>
                <w:sz w:val="18"/>
                <w:szCs w:val="18"/>
              </w:rPr>
              <w:t>где Пгод – годовое накопление муниципальных отходов, куб. м; t   – периодичность удаления отходов в сутки; К – коэффициент нера</w:t>
            </w:r>
            <w:r w:rsidRPr="0075248E">
              <w:rPr>
                <w:rFonts w:eastAsia="Times New Roman"/>
                <w:sz w:val="18"/>
                <w:szCs w:val="18"/>
              </w:rPr>
              <w:t>в</w:t>
            </w:r>
            <w:r w:rsidRPr="0075248E">
              <w:rPr>
                <w:rFonts w:eastAsia="Times New Roman"/>
                <w:sz w:val="18"/>
                <w:szCs w:val="18"/>
              </w:rPr>
              <w:t>номерности отходов, равный 1,25; V – вместимость контейнера.</w:t>
            </w:r>
          </w:p>
        </w:tc>
      </w:tr>
      <w:tr w:rsidR="0075248E" w:rsidRPr="0075248E" w:rsidTr="008A2035">
        <w:trPr>
          <w:trHeight w:val="499"/>
          <w:tblHeader/>
        </w:trPr>
        <w:tc>
          <w:tcPr>
            <w:tcW w:w="15025" w:type="dxa"/>
            <w:gridSpan w:val="20"/>
            <w:tcBorders>
              <w:top w:val="single" w:sz="8" w:space="0" w:color="auto"/>
              <w:left w:val="single" w:sz="8" w:space="0" w:color="auto"/>
              <w:bottom w:val="single" w:sz="8" w:space="0" w:color="auto"/>
              <w:right w:val="single" w:sz="8" w:space="0" w:color="000000"/>
            </w:tcBorders>
            <w:shd w:val="clear" w:color="auto" w:fill="auto"/>
            <w:hideMark/>
          </w:tcPr>
          <w:p w:rsidR="00813ECA" w:rsidRPr="0075248E" w:rsidRDefault="00813ECA" w:rsidP="00633C6F">
            <w:pPr>
              <w:pStyle w:val="3"/>
              <w:rPr>
                <w:szCs w:val="18"/>
              </w:rPr>
            </w:pPr>
            <w:bookmarkStart w:id="18" w:name="_Toc68777298"/>
            <w:r w:rsidRPr="0075248E">
              <w:rPr>
                <w:szCs w:val="18"/>
              </w:rPr>
              <w:t>2.7 Расчетные показатели минимально допустимого уровня обеспеченности и расчетные показатели максимально допустимого уровня террит</w:t>
            </w:r>
            <w:r w:rsidRPr="0075248E">
              <w:rPr>
                <w:szCs w:val="18"/>
              </w:rPr>
              <w:t>о</w:t>
            </w:r>
            <w:r w:rsidRPr="0075248E">
              <w:rPr>
                <w:szCs w:val="18"/>
              </w:rPr>
              <w:t>риальной доступности объектов местного значения в иных областях,  связанных с решением вопросов местного значения</w:t>
            </w:r>
            <w:bookmarkEnd w:id="18"/>
          </w:p>
        </w:tc>
      </w:tr>
      <w:tr w:rsidR="0075248E" w:rsidRPr="0075248E" w:rsidTr="008A2035">
        <w:trPr>
          <w:trHeight w:val="220"/>
          <w:tblHeader/>
        </w:trPr>
        <w:tc>
          <w:tcPr>
            <w:tcW w:w="1214" w:type="dxa"/>
            <w:gridSpan w:val="2"/>
            <w:vMerge w:val="restart"/>
            <w:tcBorders>
              <w:top w:val="nil"/>
              <w:left w:val="single" w:sz="8" w:space="0" w:color="auto"/>
              <w:bottom w:val="single" w:sz="4"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области а</w:t>
            </w:r>
            <w:r w:rsidRPr="0075248E">
              <w:rPr>
                <w:rFonts w:eastAsia="Times New Roman"/>
                <w:sz w:val="18"/>
                <w:szCs w:val="18"/>
              </w:rPr>
              <w:t>р</w:t>
            </w:r>
            <w:r w:rsidRPr="0075248E">
              <w:rPr>
                <w:rFonts w:eastAsia="Times New Roman"/>
                <w:sz w:val="18"/>
                <w:szCs w:val="18"/>
              </w:rPr>
              <w:t>хивного дела</w:t>
            </w:r>
          </w:p>
        </w:tc>
        <w:tc>
          <w:tcPr>
            <w:tcW w:w="2933" w:type="dxa"/>
            <w:gridSpan w:val="4"/>
            <w:vMerge w:val="restart"/>
            <w:tcBorders>
              <w:top w:val="single" w:sz="8"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Муниципальный архив</w:t>
            </w:r>
          </w:p>
        </w:tc>
        <w:tc>
          <w:tcPr>
            <w:tcW w:w="6472" w:type="dxa"/>
            <w:gridSpan w:val="7"/>
            <w:tcBorders>
              <w:top w:val="single" w:sz="8"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объект на городской округ</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см п.п.[1]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Размер земельного участка, га </w:t>
            </w:r>
          </w:p>
          <w:p w:rsidR="00813ECA" w:rsidRPr="0075248E" w:rsidRDefault="00813ECA" w:rsidP="00633C6F">
            <w:pPr>
              <w:ind w:firstLine="0"/>
              <w:jc w:val="center"/>
              <w:rPr>
                <w:rFonts w:eastAsia="Times New Roman"/>
                <w:sz w:val="18"/>
                <w:szCs w:val="18"/>
              </w:rPr>
            </w:pPr>
            <w:r w:rsidRPr="0075248E">
              <w:rPr>
                <w:rFonts w:eastAsia="Times New Roman"/>
                <w:sz w:val="18"/>
                <w:szCs w:val="18"/>
              </w:rPr>
              <w:t>вместимость, млн. единиц хранения</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до 0,5                                                                                                                                                          </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 0,5 до 1</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 1 до 2</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549"/>
          <w:tblHeader/>
        </w:trPr>
        <w:tc>
          <w:tcPr>
            <w:tcW w:w="1214" w:type="dxa"/>
            <w:gridSpan w:val="2"/>
            <w:vMerge w:val="restart"/>
            <w:tcBorders>
              <w:top w:val="nil"/>
              <w:left w:val="single" w:sz="8" w:space="0" w:color="auto"/>
              <w:bottom w:val="single" w:sz="4" w:space="0" w:color="000000"/>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области мол</w:t>
            </w:r>
            <w:r w:rsidRPr="0075248E">
              <w:rPr>
                <w:rFonts w:eastAsia="Times New Roman"/>
                <w:sz w:val="18"/>
                <w:szCs w:val="18"/>
              </w:rPr>
              <w:t>о</w:t>
            </w:r>
            <w:r w:rsidRPr="0075248E">
              <w:rPr>
                <w:rFonts w:eastAsia="Times New Roman"/>
                <w:sz w:val="18"/>
                <w:szCs w:val="18"/>
              </w:rPr>
              <w:t>дежной полит</w:t>
            </w:r>
            <w:r w:rsidRPr="0075248E">
              <w:rPr>
                <w:rFonts w:eastAsia="Times New Roman"/>
                <w:sz w:val="18"/>
                <w:szCs w:val="18"/>
              </w:rPr>
              <w:t>и</w:t>
            </w:r>
            <w:r w:rsidRPr="0075248E">
              <w:rPr>
                <w:rFonts w:eastAsia="Times New Roman"/>
                <w:sz w:val="18"/>
                <w:szCs w:val="18"/>
              </w:rPr>
              <w:t>ки</w:t>
            </w: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 xml:space="preserve">Подростково-моложеный центр и спортивно-досуговая площадка </w:t>
            </w:r>
          </w:p>
        </w:tc>
        <w:tc>
          <w:tcPr>
            <w:tcW w:w="6472"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Количество подростково-молодежных центров спортивно-досуговых площадок на территории  городского округа, ед.</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 км</w:t>
            </w:r>
          </w:p>
        </w:tc>
      </w:tr>
      <w:tr w:rsidR="0075248E" w:rsidRPr="0075248E" w:rsidTr="008A2035">
        <w:trPr>
          <w:trHeight w:val="746"/>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Учреждения по работе с детьми и молодежью (Муниципальные Д</w:t>
            </w:r>
            <w:r w:rsidRPr="0075248E">
              <w:rPr>
                <w:rFonts w:eastAsia="Times New Roman"/>
                <w:sz w:val="18"/>
                <w:szCs w:val="18"/>
              </w:rPr>
              <w:t>о</w:t>
            </w:r>
            <w:r w:rsidRPr="0075248E">
              <w:rPr>
                <w:rFonts w:eastAsia="Times New Roman"/>
                <w:sz w:val="18"/>
                <w:szCs w:val="18"/>
              </w:rPr>
              <w:t>ма молодежи)</w:t>
            </w:r>
          </w:p>
        </w:tc>
        <w:tc>
          <w:tcPr>
            <w:tcW w:w="6472" w:type="dxa"/>
            <w:gridSpan w:val="7"/>
            <w:tcBorders>
              <w:top w:val="single" w:sz="4" w:space="0" w:color="auto"/>
              <w:left w:val="nil"/>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объект на городской округ</w:t>
            </w:r>
          </w:p>
        </w:tc>
        <w:tc>
          <w:tcPr>
            <w:tcW w:w="1632" w:type="dxa"/>
            <w:gridSpan w:val="3"/>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74" w:type="dxa"/>
            <w:gridSpan w:val="4"/>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44"/>
          <w:tblHeader/>
        </w:trPr>
        <w:tc>
          <w:tcPr>
            <w:tcW w:w="1214" w:type="dxa"/>
            <w:gridSpan w:val="2"/>
            <w:vMerge w:val="restart"/>
            <w:tcBorders>
              <w:top w:val="nil"/>
              <w:left w:val="single" w:sz="8" w:space="0" w:color="auto"/>
              <w:bottom w:val="nil"/>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области жили</w:t>
            </w:r>
            <w:r w:rsidRPr="0075248E">
              <w:rPr>
                <w:rFonts w:eastAsia="Times New Roman"/>
                <w:sz w:val="18"/>
                <w:szCs w:val="18"/>
              </w:rPr>
              <w:t>щ</w:t>
            </w:r>
            <w:r w:rsidRPr="0075248E">
              <w:rPr>
                <w:rFonts w:eastAsia="Times New Roman"/>
                <w:sz w:val="18"/>
                <w:szCs w:val="18"/>
              </w:rPr>
              <w:t>ного стро</w:t>
            </w:r>
            <w:r w:rsidRPr="0075248E">
              <w:rPr>
                <w:rFonts w:eastAsia="Times New Roman"/>
                <w:sz w:val="18"/>
                <w:szCs w:val="18"/>
              </w:rPr>
              <w:t>и</w:t>
            </w:r>
            <w:r w:rsidRPr="0075248E">
              <w:rPr>
                <w:rFonts w:eastAsia="Times New Roman"/>
                <w:sz w:val="18"/>
                <w:szCs w:val="18"/>
              </w:rPr>
              <w:t>тельства и мун</w:t>
            </w:r>
            <w:r w:rsidRPr="0075248E">
              <w:rPr>
                <w:rFonts w:eastAsia="Times New Roman"/>
                <w:sz w:val="18"/>
                <w:szCs w:val="18"/>
              </w:rPr>
              <w:t>и</w:t>
            </w:r>
            <w:r w:rsidRPr="0075248E">
              <w:rPr>
                <w:rFonts w:eastAsia="Times New Roman"/>
                <w:sz w:val="18"/>
                <w:szCs w:val="18"/>
              </w:rPr>
              <w:t>ципал</w:t>
            </w:r>
            <w:r w:rsidRPr="0075248E">
              <w:rPr>
                <w:rFonts w:eastAsia="Times New Roman"/>
                <w:sz w:val="18"/>
                <w:szCs w:val="18"/>
              </w:rPr>
              <w:t>ь</w:t>
            </w:r>
            <w:r w:rsidRPr="0075248E">
              <w:rPr>
                <w:rFonts w:eastAsia="Times New Roman"/>
                <w:sz w:val="18"/>
                <w:szCs w:val="18"/>
              </w:rPr>
              <w:t>ного ж</w:t>
            </w:r>
            <w:r w:rsidRPr="0075248E">
              <w:rPr>
                <w:rFonts w:eastAsia="Times New Roman"/>
                <w:sz w:val="18"/>
                <w:szCs w:val="18"/>
              </w:rPr>
              <w:t>и</w:t>
            </w:r>
            <w:r w:rsidRPr="0075248E">
              <w:rPr>
                <w:rFonts w:eastAsia="Times New Roman"/>
                <w:sz w:val="18"/>
                <w:szCs w:val="18"/>
              </w:rPr>
              <w:t>лищного фонда</w:t>
            </w:r>
          </w:p>
        </w:tc>
        <w:tc>
          <w:tcPr>
            <w:tcW w:w="2933"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Параметры многоквартирного жилищного строительства</w:t>
            </w:r>
          </w:p>
        </w:tc>
        <w:tc>
          <w:tcPr>
            <w:tcW w:w="227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вход в подъезд</w:t>
            </w:r>
          </w:p>
        </w:tc>
        <w:tc>
          <w:tcPr>
            <w:tcW w:w="2272"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козырек</w:t>
            </w:r>
          </w:p>
        </w:tc>
        <w:tc>
          <w:tcPr>
            <w:tcW w:w="1929"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ширина, м</w:t>
            </w:r>
          </w:p>
        </w:tc>
        <w:tc>
          <w:tcPr>
            <w:tcW w:w="1632"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74" w:type="dxa"/>
            <w:gridSpan w:val="4"/>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1"/>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глубина,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1</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5"/>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высота,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2,5</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3"/>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вход-ниша</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ширина,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73"/>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глубина,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0,5</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77"/>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высота,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3-10</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834"/>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двери</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5A2B38">
            <w:pPr>
              <w:ind w:firstLine="0"/>
              <w:jc w:val="left"/>
              <w:rPr>
                <w:rFonts w:eastAsia="Times New Roman"/>
                <w:sz w:val="18"/>
                <w:szCs w:val="18"/>
              </w:rPr>
            </w:pPr>
            <w:r w:rsidRPr="0075248E">
              <w:rPr>
                <w:rFonts w:eastAsia="Times New Roman"/>
                <w:sz w:val="18"/>
                <w:szCs w:val="18"/>
              </w:rPr>
              <w:t>высота отбойной пластины в нижней части дверного п</w:t>
            </w:r>
            <w:r w:rsidRPr="0075248E">
              <w:rPr>
                <w:rFonts w:eastAsia="Times New Roman"/>
                <w:sz w:val="18"/>
                <w:szCs w:val="18"/>
              </w:rPr>
              <w:t>о</w:t>
            </w:r>
            <w:r w:rsidRPr="0075248E">
              <w:rPr>
                <w:rFonts w:eastAsia="Times New Roman"/>
                <w:sz w:val="18"/>
                <w:szCs w:val="18"/>
              </w:rPr>
              <w:t>лотна, мм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200</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846"/>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5A2B38">
            <w:pPr>
              <w:ind w:firstLine="0"/>
              <w:jc w:val="left"/>
              <w:rPr>
                <w:rFonts w:eastAsia="Times New Roman"/>
                <w:sz w:val="18"/>
                <w:szCs w:val="18"/>
              </w:rPr>
            </w:pPr>
            <w:r w:rsidRPr="0075248E">
              <w:rPr>
                <w:rFonts w:eastAsia="Times New Roman"/>
                <w:sz w:val="18"/>
                <w:szCs w:val="18"/>
              </w:rPr>
              <w:t>% светопрозрачного покрытия от общей площади дверного полотна, %</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70</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7"/>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тамбур и коридор</w:t>
            </w: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глубина тамбура,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71"/>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ширина коридора на пути движения человека от входа до лифта, м </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503"/>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высота размещения почтовых ящиков (нижний и верхний уровень),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1,  1,8</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3"/>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4C7FBA" w:rsidP="004C7FBA">
            <w:pPr>
              <w:ind w:firstLine="0"/>
              <w:jc w:val="center"/>
              <w:rPr>
                <w:rFonts w:eastAsia="Times New Roman"/>
                <w:sz w:val="18"/>
                <w:szCs w:val="18"/>
              </w:rPr>
            </w:pPr>
            <w:r w:rsidRPr="0075248E">
              <w:rPr>
                <w:rFonts w:eastAsia="Times New Roman"/>
                <w:sz w:val="18"/>
                <w:szCs w:val="18"/>
              </w:rPr>
              <w:t>«</w:t>
            </w:r>
            <w:r w:rsidR="00813ECA" w:rsidRPr="0075248E">
              <w:rPr>
                <w:rFonts w:eastAsia="Times New Roman"/>
                <w:sz w:val="18"/>
                <w:szCs w:val="18"/>
              </w:rPr>
              <w:t>чистая</w:t>
            </w:r>
            <w:r w:rsidRPr="0075248E">
              <w:rPr>
                <w:rFonts w:eastAsia="Times New Roman"/>
                <w:sz w:val="18"/>
                <w:szCs w:val="18"/>
              </w:rPr>
              <w:t>»</w:t>
            </w:r>
            <w:r w:rsidR="00813ECA" w:rsidRPr="0075248E">
              <w:rPr>
                <w:rFonts w:eastAsia="Times New Roman"/>
                <w:sz w:val="18"/>
                <w:szCs w:val="18"/>
              </w:rPr>
              <w:t xml:space="preserve"> высота коридора,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14"/>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колясочная</w:t>
            </w:r>
          </w:p>
        </w:tc>
        <w:tc>
          <w:tcPr>
            <w:tcW w:w="4201" w:type="dxa"/>
            <w:gridSpan w:val="5"/>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кв.м на одну квартиру, но не менее 10 кв.м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915"/>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кондиционеры</w:t>
            </w:r>
          </w:p>
        </w:tc>
        <w:tc>
          <w:tcPr>
            <w:tcW w:w="4201" w:type="dxa"/>
            <w:gridSpan w:val="5"/>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для квартир, ед </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1 меньше к</w:t>
            </w:r>
            <w:r w:rsidRPr="0075248E">
              <w:rPr>
                <w:rFonts w:eastAsia="Times New Roman"/>
                <w:sz w:val="18"/>
                <w:szCs w:val="18"/>
              </w:rPr>
              <w:t>о</w:t>
            </w:r>
            <w:r w:rsidRPr="0075248E">
              <w:rPr>
                <w:rFonts w:eastAsia="Times New Roman"/>
                <w:sz w:val="18"/>
                <w:szCs w:val="18"/>
              </w:rPr>
              <w:t>личества комнат, но не менее 1го на квартиру</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77"/>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надкровельная часть</w:t>
            </w: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Расстояние от выступающих элементов кровли, высотой 500мм и более до края кровли,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3</w:t>
            </w:r>
          </w:p>
        </w:tc>
        <w:tc>
          <w:tcPr>
            <w:tcW w:w="2774" w:type="dxa"/>
            <w:gridSpan w:val="4"/>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99"/>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Высота парапет, % от высоты самого высокого объемного элемента крыши</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70%</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лоджия</w:t>
            </w: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глубина остекленной лоджии,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1.5</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глубина не остекленной лоджии,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1</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балкон</w:t>
            </w: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глубина не остекленного балкона, м</w:t>
            </w:r>
          </w:p>
        </w:tc>
        <w:tc>
          <w:tcPr>
            <w:tcW w:w="1632" w:type="dxa"/>
            <w:gridSpan w:val="3"/>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1</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глубина  остекленного балкона, м</w:t>
            </w:r>
          </w:p>
        </w:tc>
        <w:tc>
          <w:tcPr>
            <w:tcW w:w="1632" w:type="dxa"/>
            <w:gridSpan w:val="3"/>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1.5</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глубина французского балкона, м</w:t>
            </w:r>
          </w:p>
        </w:tc>
        <w:tc>
          <w:tcPr>
            <w:tcW w:w="1632"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 0.5 м</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1381"/>
          <w:tblHeader/>
        </w:trPr>
        <w:tc>
          <w:tcPr>
            <w:tcW w:w="1214" w:type="dxa"/>
            <w:gridSpan w:val="2"/>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33" w:type="dxa"/>
            <w:gridSpan w:val="4"/>
            <w:tcBorders>
              <w:left w:val="nil"/>
              <w:bottom w:val="single" w:sz="4" w:space="0" w:color="auto"/>
              <w:right w:val="single" w:sz="4" w:space="0" w:color="000000"/>
            </w:tcBorders>
            <w:shd w:val="clear" w:color="auto" w:fill="auto"/>
          </w:tcPr>
          <w:p w:rsidR="00813ECA" w:rsidRPr="0075248E" w:rsidRDefault="00813ECA" w:rsidP="00633C6F">
            <w:pPr>
              <w:ind w:firstLine="0"/>
              <w:jc w:val="center"/>
              <w:rPr>
                <w:rFonts w:eastAsia="Times New Roman"/>
                <w:sz w:val="18"/>
                <w:szCs w:val="18"/>
              </w:rPr>
            </w:pPr>
          </w:p>
        </w:tc>
        <w:tc>
          <w:tcPr>
            <w:tcW w:w="2271" w:type="dxa"/>
            <w:gridSpan w:val="2"/>
            <w:tcBorders>
              <w:top w:val="single" w:sz="4" w:space="0" w:color="auto"/>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Встроенные нежилые помещения в многоква</w:t>
            </w:r>
            <w:r w:rsidRPr="0075248E">
              <w:rPr>
                <w:rFonts w:eastAsia="Times New Roman"/>
                <w:sz w:val="18"/>
                <w:szCs w:val="18"/>
              </w:rPr>
              <w:t>р</w:t>
            </w:r>
            <w:r w:rsidRPr="0075248E">
              <w:rPr>
                <w:rFonts w:eastAsia="Times New Roman"/>
                <w:sz w:val="18"/>
                <w:szCs w:val="18"/>
              </w:rPr>
              <w:t>тирных жилых домах этажностью от 4 до 9 эт</w:t>
            </w:r>
            <w:r w:rsidRPr="0075248E">
              <w:rPr>
                <w:rFonts w:eastAsia="Times New Roman"/>
                <w:sz w:val="18"/>
                <w:szCs w:val="18"/>
              </w:rPr>
              <w:t>а</w:t>
            </w:r>
            <w:r w:rsidRPr="0075248E">
              <w:rPr>
                <w:rFonts w:eastAsia="Times New Roman"/>
                <w:sz w:val="18"/>
                <w:szCs w:val="18"/>
              </w:rPr>
              <w:t>жей (при новом стро</w:t>
            </w:r>
            <w:r w:rsidRPr="0075248E">
              <w:rPr>
                <w:rFonts w:eastAsia="Times New Roman"/>
                <w:sz w:val="18"/>
                <w:szCs w:val="18"/>
              </w:rPr>
              <w:t>и</w:t>
            </w:r>
            <w:r w:rsidRPr="0075248E">
              <w:rPr>
                <w:rFonts w:eastAsia="Times New Roman"/>
                <w:sz w:val="18"/>
                <w:szCs w:val="18"/>
              </w:rPr>
              <w:t>тельстве)</w:t>
            </w:r>
          </w:p>
        </w:tc>
        <w:tc>
          <w:tcPr>
            <w:tcW w:w="4201" w:type="dxa"/>
            <w:gridSpan w:val="5"/>
            <w:tcBorders>
              <w:top w:val="single" w:sz="4" w:space="0" w:color="auto"/>
              <w:left w:val="single" w:sz="4" w:space="0" w:color="auto"/>
              <w:bottom w:val="single" w:sz="4" w:space="0" w:color="auto"/>
              <w:right w:val="single" w:sz="4" w:space="0" w:color="000000"/>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 от общей жилой площади здания</w:t>
            </w:r>
          </w:p>
        </w:tc>
        <w:tc>
          <w:tcPr>
            <w:tcW w:w="1632"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3</w:t>
            </w:r>
          </w:p>
        </w:tc>
        <w:tc>
          <w:tcPr>
            <w:tcW w:w="2774" w:type="dxa"/>
            <w:gridSpan w:val="4"/>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22"/>
          <w:tblHeader/>
        </w:trPr>
        <w:tc>
          <w:tcPr>
            <w:tcW w:w="1214" w:type="dxa"/>
            <w:gridSpan w:val="2"/>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Учётная норма площади жилого помещения [2]</w:t>
            </w:r>
          </w:p>
        </w:tc>
        <w:tc>
          <w:tcPr>
            <w:tcW w:w="6472" w:type="dxa"/>
            <w:gridSpan w:val="7"/>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Средняя жилищная обеспеченность, кв. м общей площади жилых помещений на человека</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24</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711"/>
          <w:tblHeader/>
        </w:trPr>
        <w:tc>
          <w:tcPr>
            <w:tcW w:w="1214" w:type="dxa"/>
            <w:gridSpan w:val="2"/>
            <w:vMerge/>
            <w:tcBorders>
              <w:top w:val="nil"/>
              <w:left w:val="single" w:sz="8" w:space="0" w:color="auto"/>
              <w:bottom w:val="nil"/>
              <w:right w:val="single" w:sz="4" w:space="0" w:color="auto"/>
            </w:tcBorders>
            <w:shd w:val="clear" w:color="auto" w:fill="auto"/>
          </w:tcPr>
          <w:p w:rsidR="006773F6" w:rsidRPr="0075248E" w:rsidRDefault="006773F6" w:rsidP="00633C6F">
            <w:pPr>
              <w:ind w:firstLine="0"/>
              <w:jc w:val="left"/>
              <w:rPr>
                <w:rFonts w:eastAsia="Times New Roman"/>
                <w:sz w:val="18"/>
                <w:szCs w:val="18"/>
              </w:rPr>
            </w:pPr>
          </w:p>
        </w:tc>
        <w:tc>
          <w:tcPr>
            <w:tcW w:w="2933" w:type="dxa"/>
            <w:gridSpan w:val="4"/>
            <w:tcBorders>
              <w:top w:val="single" w:sz="4" w:space="0" w:color="auto"/>
              <w:left w:val="nil"/>
              <w:right w:val="single" w:sz="4" w:space="0" w:color="000000"/>
            </w:tcBorders>
            <w:shd w:val="clear" w:color="auto" w:fill="auto"/>
          </w:tcPr>
          <w:p w:rsidR="006773F6" w:rsidRPr="0075248E" w:rsidRDefault="006773F6" w:rsidP="00633C6F">
            <w:pPr>
              <w:ind w:firstLine="0"/>
              <w:jc w:val="center"/>
              <w:rPr>
                <w:rFonts w:eastAsia="Times New Roman"/>
                <w:sz w:val="18"/>
                <w:szCs w:val="18"/>
              </w:rPr>
            </w:pPr>
            <w:r w:rsidRPr="0075248E">
              <w:rPr>
                <w:rFonts w:eastAsia="Times New Roman"/>
                <w:sz w:val="18"/>
                <w:szCs w:val="18"/>
              </w:rPr>
              <w:t>Примечания</w:t>
            </w:r>
          </w:p>
        </w:tc>
        <w:tc>
          <w:tcPr>
            <w:tcW w:w="10878" w:type="dxa"/>
            <w:gridSpan w:val="14"/>
            <w:tcBorders>
              <w:top w:val="single" w:sz="4" w:space="0" w:color="auto"/>
              <w:left w:val="nil"/>
              <w:right w:val="single" w:sz="8" w:space="0" w:color="auto"/>
            </w:tcBorders>
            <w:shd w:val="clear" w:color="auto" w:fill="auto"/>
          </w:tcPr>
          <w:p w:rsidR="006773F6" w:rsidRPr="0075248E" w:rsidRDefault="006773F6" w:rsidP="006773F6">
            <w:pPr>
              <w:ind w:firstLine="0"/>
              <w:rPr>
                <w:rFonts w:eastAsia="Times New Roman"/>
                <w:sz w:val="18"/>
                <w:szCs w:val="18"/>
              </w:rPr>
            </w:pPr>
            <w:r w:rsidRPr="0075248E">
              <w:rPr>
                <w:rFonts w:eastAsia="Times New Roman"/>
                <w:sz w:val="18"/>
                <w:szCs w:val="18"/>
              </w:rPr>
              <w:t>1. При проектировании многоквартирных жилых домов руководствоваться стандартом качества жилья для городов Белгородской обл</w:t>
            </w:r>
            <w:r w:rsidRPr="0075248E">
              <w:rPr>
                <w:rFonts w:eastAsia="Times New Roman"/>
                <w:sz w:val="18"/>
                <w:szCs w:val="18"/>
              </w:rPr>
              <w:t>а</w:t>
            </w:r>
            <w:r w:rsidRPr="0075248E">
              <w:rPr>
                <w:rFonts w:eastAsia="Times New Roman"/>
                <w:sz w:val="18"/>
                <w:szCs w:val="18"/>
              </w:rPr>
              <w:t>сти</w:t>
            </w:r>
            <w:r w:rsidR="001E10F4" w:rsidRPr="0075248E">
              <w:rPr>
                <w:rFonts w:eastAsia="Times New Roman"/>
                <w:sz w:val="18"/>
                <w:szCs w:val="18"/>
              </w:rPr>
              <w:t>.</w:t>
            </w:r>
            <w:r w:rsidRPr="0075248E">
              <w:rPr>
                <w:rFonts w:eastAsia="Times New Roman"/>
                <w:sz w:val="18"/>
                <w:szCs w:val="18"/>
              </w:rPr>
              <w:t xml:space="preserve">      </w:t>
            </w:r>
          </w:p>
          <w:p w:rsidR="006773F6" w:rsidRPr="0075248E" w:rsidRDefault="006773F6" w:rsidP="006773F6">
            <w:pPr>
              <w:ind w:firstLine="0"/>
              <w:rPr>
                <w:rFonts w:eastAsia="Times New Roman"/>
                <w:sz w:val="18"/>
                <w:szCs w:val="18"/>
              </w:rPr>
            </w:pPr>
            <w:r w:rsidRPr="0075248E">
              <w:rPr>
                <w:rFonts w:eastAsia="Times New Roman"/>
                <w:sz w:val="18"/>
                <w:szCs w:val="18"/>
              </w:rPr>
              <w:t xml:space="preserve">2. Параметры приняты в соответствии со стандартом качества жилья для городов Белгородской области.      </w:t>
            </w:r>
          </w:p>
          <w:p w:rsidR="006773F6" w:rsidRPr="0075248E" w:rsidRDefault="006773F6" w:rsidP="006773F6">
            <w:pPr>
              <w:ind w:firstLine="0"/>
              <w:rPr>
                <w:rFonts w:eastAsia="Times New Roman"/>
                <w:sz w:val="18"/>
                <w:szCs w:val="18"/>
              </w:rPr>
            </w:pPr>
            <w:r w:rsidRPr="0075248E">
              <w:rPr>
                <w:rFonts w:eastAsia="Times New Roman"/>
                <w:sz w:val="18"/>
                <w:szCs w:val="18"/>
              </w:rPr>
              <w:t xml:space="preserve">3.Каждая входная группа оборудуется табличкой с номером подъезда и номерами квартир (номер подъезда должен читаться с расстояния не менее 5 м), придворной грязезащитной ячеистой решеткой в приямке, светильником для освещения входной площадки; скамьей </w:t>
            </w:r>
            <w:r w:rsidRPr="0075248E">
              <w:rPr>
                <w:rFonts w:eastAsia="Times New Roman"/>
                <w:sz w:val="18"/>
                <w:szCs w:val="18"/>
              </w:rPr>
              <w:br/>
              <w:t xml:space="preserve">и урной; вызванным блоком домофона; не допускается размещение на фасаде доски объявлений.                              </w:t>
            </w:r>
          </w:p>
          <w:p w:rsidR="006773F6" w:rsidRPr="0075248E" w:rsidRDefault="006773F6" w:rsidP="006773F6">
            <w:pPr>
              <w:ind w:firstLine="0"/>
              <w:rPr>
                <w:rFonts w:eastAsia="Times New Roman"/>
                <w:sz w:val="18"/>
                <w:szCs w:val="18"/>
              </w:rPr>
            </w:pPr>
            <w:r w:rsidRPr="0075248E">
              <w:rPr>
                <w:rFonts w:eastAsia="Times New Roman"/>
                <w:sz w:val="18"/>
                <w:szCs w:val="18"/>
              </w:rPr>
              <w:t>4.Вход должен быть без ступеней. Входная площадка не может быть меньше горизонтальной проекции козырька. Опоры козырька могут быть в виде колонны или стены. Толщина опорной сетки не должна быть больше толщины козырька. Опорная стенка должна быть сд</w:t>
            </w:r>
            <w:r w:rsidRPr="0075248E">
              <w:rPr>
                <w:rFonts w:eastAsia="Times New Roman"/>
                <w:sz w:val="18"/>
                <w:szCs w:val="18"/>
              </w:rPr>
              <w:t>е</w:t>
            </w:r>
            <w:r w:rsidRPr="0075248E">
              <w:rPr>
                <w:rFonts w:eastAsia="Times New Roman"/>
                <w:sz w:val="18"/>
                <w:szCs w:val="18"/>
              </w:rPr>
              <w:t xml:space="preserve">лана заподлицо с козырьком. Не допускается использование колонн с двух сторон.                </w:t>
            </w:r>
          </w:p>
          <w:p w:rsidR="006773F6" w:rsidRPr="0075248E" w:rsidRDefault="006773F6" w:rsidP="006773F6">
            <w:pPr>
              <w:ind w:firstLine="0"/>
              <w:rPr>
                <w:rFonts w:eastAsia="Times New Roman"/>
                <w:sz w:val="18"/>
                <w:szCs w:val="18"/>
              </w:rPr>
            </w:pPr>
            <w:r w:rsidRPr="0075248E">
              <w:rPr>
                <w:rFonts w:eastAsia="Times New Roman"/>
                <w:sz w:val="18"/>
                <w:szCs w:val="18"/>
              </w:rPr>
              <w:t>5.Входные и тамбурные двери должны быть одинаковыми. Не допускается использование ПВХ белого цвета.  В случае устройства наружного тамбура, устраивать внутреннее освещение.</w:t>
            </w:r>
          </w:p>
          <w:p w:rsidR="00B7317F" w:rsidRPr="0075248E" w:rsidRDefault="006773F6" w:rsidP="006773F6">
            <w:pPr>
              <w:ind w:firstLine="0"/>
              <w:rPr>
                <w:rFonts w:eastAsia="Times New Roman"/>
                <w:sz w:val="18"/>
                <w:szCs w:val="18"/>
              </w:rPr>
            </w:pPr>
            <w:r w:rsidRPr="0075248E">
              <w:rPr>
                <w:rFonts w:eastAsia="Times New Roman"/>
                <w:sz w:val="18"/>
                <w:szCs w:val="18"/>
              </w:rPr>
              <w:t xml:space="preserve">6. В коридоре могут быть радиаторы отопления (в нижней части стены), почтовые ящики, место сбора рекламных листовок; элементы внутренней навигации; доска объявлений.   </w:t>
            </w:r>
          </w:p>
          <w:p w:rsidR="00B7317F" w:rsidRPr="0075248E" w:rsidRDefault="00B7317F" w:rsidP="00B7317F">
            <w:pPr>
              <w:ind w:firstLine="0"/>
              <w:rPr>
                <w:rFonts w:eastAsia="Times New Roman"/>
                <w:sz w:val="18"/>
                <w:szCs w:val="18"/>
              </w:rPr>
            </w:pPr>
            <w:r w:rsidRPr="0075248E">
              <w:rPr>
                <w:rFonts w:eastAsia="Times New Roman"/>
                <w:sz w:val="18"/>
                <w:szCs w:val="18"/>
              </w:rPr>
              <w:t xml:space="preserve">7.Освещение в коридоре обязательно; почтовые ящики и радиаторы отопления не должны уменьшать допустимую ширину коридора.         </w:t>
            </w:r>
          </w:p>
          <w:p w:rsidR="00B7317F" w:rsidRPr="0075248E" w:rsidRDefault="00B7317F" w:rsidP="00B7317F">
            <w:pPr>
              <w:ind w:firstLine="0"/>
              <w:rPr>
                <w:rFonts w:eastAsia="Times New Roman"/>
                <w:sz w:val="18"/>
                <w:szCs w:val="18"/>
              </w:rPr>
            </w:pPr>
            <w:r w:rsidRPr="0075248E">
              <w:rPr>
                <w:rFonts w:eastAsia="Times New Roman"/>
                <w:sz w:val="18"/>
                <w:szCs w:val="18"/>
              </w:rPr>
              <w:t>8.Уровень остановки лифта на перовом этаже должен быть равен уровню входной площадки; выход из лестнично-лифтового холла об</w:t>
            </w:r>
            <w:r w:rsidRPr="0075248E">
              <w:rPr>
                <w:rFonts w:eastAsia="Times New Roman"/>
                <w:sz w:val="18"/>
                <w:szCs w:val="18"/>
              </w:rPr>
              <w:t>я</w:t>
            </w:r>
            <w:r w:rsidRPr="0075248E">
              <w:rPr>
                <w:rFonts w:eastAsia="Times New Roman"/>
                <w:sz w:val="18"/>
                <w:szCs w:val="18"/>
              </w:rPr>
              <w:t xml:space="preserve">зательно во двор; кнопки лифта - металлические. В многоквартирных домах без лифтов обязательно наличие холла между лестницей </w:t>
            </w:r>
            <w:r w:rsidRPr="0075248E">
              <w:rPr>
                <w:rFonts w:eastAsia="Times New Roman"/>
                <w:sz w:val="18"/>
                <w:szCs w:val="18"/>
              </w:rPr>
              <w:br/>
              <w:t xml:space="preserve">и входным тамбуром.                     </w:t>
            </w:r>
          </w:p>
          <w:p w:rsidR="00B7317F" w:rsidRPr="0075248E" w:rsidRDefault="00B7317F" w:rsidP="00B7317F">
            <w:pPr>
              <w:ind w:firstLine="0"/>
              <w:rPr>
                <w:rFonts w:eastAsia="Times New Roman"/>
                <w:sz w:val="18"/>
                <w:szCs w:val="18"/>
              </w:rPr>
            </w:pPr>
            <w:r w:rsidRPr="0075248E">
              <w:rPr>
                <w:rFonts w:eastAsia="Times New Roman"/>
                <w:sz w:val="18"/>
                <w:szCs w:val="18"/>
              </w:rPr>
              <w:t>9. Размер колясочной можно уменьшить на 50%, если во дворе предусмотрена крытая велопарковка, площадью минимум 15 кв.м. Кол</w:t>
            </w:r>
            <w:r w:rsidRPr="0075248E">
              <w:rPr>
                <w:rFonts w:eastAsia="Times New Roman"/>
                <w:sz w:val="18"/>
                <w:szCs w:val="18"/>
              </w:rPr>
              <w:t>я</w:t>
            </w:r>
            <w:r w:rsidRPr="0075248E">
              <w:rPr>
                <w:rFonts w:eastAsia="Times New Roman"/>
                <w:sz w:val="18"/>
                <w:szCs w:val="18"/>
              </w:rPr>
              <w:t>сочная должна располагаться на первом этаже. Вход в колясочную может быть из лифтового холла, из коридора, из тамбура. Допускае</w:t>
            </w:r>
            <w:r w:rsidRPr="0075248E">
              <w:rPr>
                <w:rFonts w:eastAsia="Times New Roman"/>
                <w:sz w:val="18"/>
                <w:szCs w:val="18"/>
              </w:rPr>
              <w:t>т</w:t>
            </w:r>
            <w:r w:rsidRPr="0075248E">
              <w:rPr>
                <w:rFonts w:eastAsia="Times New Roman"/>
                <w:sz w:val="18"/>
                <w:szCs w:val="18"/>
              </w:rPr>
              <w:t>ся совмещать колясочную комнату с наружным тамбуром при соблюдении требований к наружным тамбурам и при условии, что нару</w:t>
            </w:r>
            <w:r w:rsidRPr="0075248E">
              <w:rPr>
                <w:rFonts w:eastAsia="Times New Roman"/>
                <w:sz w:val="18"/>
                <w:szCs w:val="18"/>
              </w:rPr>
              <w:t>ж</w:t>
            </w:r>
            <w:r w:rsidRPr="0075248E">
              <w:rPr>
                <w:rFonts w:eastAsia="Times New Roman"/>
                <w:sz w:val="18"/>
                <w:szCs w:val="18"/>
              </w:rPr>
              <w:t xml:space="preserve">ная стена колясочной не выступает за плоскость остекления тамбура.          </w:t>
            </w:r>
          </w:p>
          <w:p w:rsidR="00B7317F" w:rsidRPr="0075248E" w:rsidRDefault="00B7317F" w:rsidP="00B7317F">
            <w:pPr>
              <w:ind w:firstLine="0"/>
              <w:rPr>
                <w:rFonts w:eastAsia="Times New Roman"/>
                <w:sz w:val="18"/>
                <w:szCs w:val="18"/>
              </w:rPr>
            </w:pPr>
            <w:r w:rsidRPr="0075248E">
              <w:rPr>
                <w:rFonts w:eastAsia="Times New Roman"/>
                <w:sz w:val="18"/>
                <w:szCs w:val="18"/>
              </w:rPr>
              <w:t>10. Фасад с коммерческими помещениями, расположенными на первом этаже жилого дома, может быть в створе с фасадом жилого дома (встроенные помещения), западать или выступать (встроенно-пристроенные помещения) относительно фасада жилого дома. В одном жилом здании весь фасад с коммерческими помещениями должен быть одного типа. Входы в коммерческие помещения осуществляются с уровня земли, ступени не допускаются. Входы не могут выступать за плоскость фасада. Входы устраивают только со стороны улиц, вход со стороны двора запрещён. Входы в коммерческие помещения допускается организовывать в торце здания, если напротив нет вх</w:t>
            </w:r>
            <w:r w:rsidRPr="0075248E">
              <w:rPr>
                <w:rFonts w:eastAsia="Times New Roman"/>
                <w:sz w:val="18"/>
                <w:szCs w:val="18"/>
              </w:rPr>
              <w:t>о</w:t>
            </w:r>
            <w:r w:rsidRPr="0075248E">
              <w:rPr>
                <w:rFonts w:eastAsia="Times New Roman"/>
                <w:sz w:val="18"/>
                <w:szCs w:val="18"/>
              </w:rPr>
              <w:t xml:space="preserve">дов в подъезды. Перед коммерческими помещениями обязательно наличие урны, выполненной в едином стиле в пределах одного дома. Вывески названий коммерческих предприятий выполняются в едином стиле на протяжении всего фасада согласно архитектурно-художественной концепции городской улицы, и размещаются в выделенных для этого местах — над защитными козырьками входов. </w:t>
            </w:r>
          </w:p>
          <w:p w:rsidR="00B7317F" w:rsidRPr="0075248E" w:rsidRDefault="00B7317F" w:rsidP="00B7317F">
            <w:pPr>
              <w:ind w:firstLine="0"/>
              <w:rPr>
                <w:rFonts w:eastAsia="Times New Roman"/>
                <w:sz w:val="18"/>
                <w:szCs w:val="18"/>
              </w:rPr>
            </w:pPr>
            <w:r w:rsidRPr="0075248E">
              <w:rPr>
                <w:rFonts w:eastAsia="Times New Roman"/>
                <w:sz w:val="18"/>
                <w:szCs w:val="18"/>
              </w:rPr>
              <w:t xml:space="preserve">11. Технический вход не может выступать за пределы фасада. Для каждого технического входа должен быть свой козырёк; если вход утопленного типа, то козырёк не требуется.                                            </w:t>
            </w:r>
          </w:p>
          <w:p w:rsidR="006773F6" w:rsidRPr="0075248E" w:rsidRDefault="00B7317F" w:rsidP="00B7317F">
            <w:pPr>
              <w:ind w:firstLine="0"/>
              <w:rPr>
                <w:rFonts w:eastAsia="Times New Roman"/>
                <w:sz w:val="18"/>
                <w:szCs w:val="18"/>
              </w:rPr>
            </w:pPr>
            <w:r w:rsidRPr="0075248E">
              <w:rPr>
                <w:rFonts w:eastAsia="Times New Roman"/>
                <w:sz w:val="18"/>
                <w:szCs w:val="18"/>
              </w:rPr>
              <w:t>12. Дверь в подъезд и эвакуационная дверь могут располагаться под одним козырьком.</w:t>
            </w:r>
            <w:r w:rsidRPr="0075248E">
              <w:t xml:space="preserve"> </w:t>
            </w:r>
            <w:r w:rsidRPr="0075248E">
              <w:rPr>
                <w:rFonts w:eastAsia="Times New Roman"/>
                <w:sz w:val="18"/>
                <w:szCs w:val="18"/>
              </w:rPr>
              <w:t>Технические входы оборудуются своими, ра</w:t>
            </w:r>
            <w:r w:rsidRPr="0075248E">
              <w:rPr>
                <w:rFonts w:eastAsia="Times New Roman"/>
                <w:sz w:val="18"/>
                <w:szCs w:val="18"/>
              </w:rPr>
              <w:t>з</w:t>
            </w:r>
            <w:r w:rsidRPr="0075248E">
              <w:rPr>
                <w:rFonts w:eastAsia="Times New Roman"/>
                <w:sz w:val="18"/>
                <w:szCs w:val="18"/>
              </w:rPr>
              <w:t>дельными козырьками.</w:t>
            </w:r>
            <w:r w:rsidR="006773F6" w:rsidRPr="0075248E">
              <w:rPr>
                <w:rFonts w:eastAsia="Times New Roman"/>
                <w:sz w:val="18"/>
                <w:szCs w:val="18"/>
              </w:rPr>
              <w:t xml:space="preserve">             </w:t>
            </w:r>
          </w:p>
        </w:tc>
      </w:tr>
      <w:tr w:rsidR="0075248E" w:rsidRPr="0075248E" w:rsidTr="008A2035">
        <w:trPr>
          <w:trHeight w:val="422"/>
          <w:tblHeader/>
        </w:trPr>
        <w:tc>
          <w:tcPr>
            <w:tcW w:w="1214" w:type="dxa"/>
            <w:gridSpan w:val="2"/>
            <w:vMerge/>
            <w:tcBorders>
              <w:top w:val="nil"/>
              <w:left w:val="single" w:sz="8" w:space="0" w:color="auto"/>
              <w:bottom w:val="nil"/>
              <w:right w:val="single" w:sz="4" w:space="0" w:color="auto"/>
            </w:tcBorders>
            <w:shd w:val="clear" w:color="auto" w:fill="auto"/>
          </w:tcPr>
          <w:p w:rsidR="005A2B38" w:rsidRPr="0075248E" w:rsidRDefault="005A2B38" w:rsidP="00633C6F">
            <w:pPr>
              <w:ind w:firstLine="0"/>
              <w:jc w:val="left"/>
              <w:rPr>
                <w:rFonts w:eastAsia="Times New Roman"/>
                <w:sz w:val="18"/>
                <w:szCs w:val="18"/>
              </w:rPr>
            </w:pPr>
          </w:p>
        </w:tc>
        <w:tc>
          <w:tcPr>
            <w:tcW w:w="2933" w:type="dxa"/>
            <w:gridSpan w:val="4"/>
            <w:tcBorders>
              <w:left w:val="nil"/>
              <w:right w:val="single" w:sz="4" w:space="0" w:color="000000"/>
            </w:tcBorders>
            <w:shd w:val="clear" w:color="auto" w:fill="auto"/>
          </w:tcPr>
          <w:p w:rsidR="005A2B38" w:rsidRPr="0075248E" w:rsidRDefault="005A2B38" w:rsidP="00633C6F">
            <w:pPr>
              <w:ind w:firstLine="0"/>
              <w:jc w:val="center"/>
              <w:rPr>
                <w:rFonts w:eastAsia="Times New Roman"/>
                <w:sz w:val="18"/>
                <w:szCs w:val="18"/>
              </w:rPr>
            </w:pPr>
          </w:p>
        </w:tc>
        <w:tc>
          <w:tcPr>
            <w:tcW w:w="10878" w:type="dxa"/>
            <w:gridSpan w:val="14"/>
            <w:tcBorders>
              <w:left w:val="nil"/>
              <w:right w:val="single" w:sz="8" w:space="0" w:color="auto"/>
            </w:tcBorders>
            <w:shd w:val="clear" w:color="auto" w:fill="auto"/>
          </w:tcPr>
          <w:p w:rsidR="006773F6" w:rsidRPr="0075248E" w:rsidRDefault="006773F6" w:rsidP="006773F6">
            <w:pPr>
              <w:ind w:firstLine="0"/>
              <w:rPr>
                <w:rFonts w:eastAsia="Times New Roman"/>
                <w:sz w:val="18"/>
                <w:szCs w:val="18"/>
              </w:rPr>
            </w:pPr>
            <w:r w:rsidRPr="0075248E">
              <w:rPr>
                <w:rFonts w:eastAsia="Times New Roman"/>
                <w:sz w:val="18"/>
                <w:szCs w:val="18"/>
              </w:rPr>
              <w:t>13. Если в жилом доме предусмотрены индивидуальные входы в квартиры на первом этаже, то крыльцо должно быть не более чем с тр</w:t>
            </w:r>
            <w:r w:rsidRPr="0075248E">
              <w:rPr>
                <w:rFonts w:eastAsia="Times New Roman"/>
                <w:sz w:val="18"/>
                <w:szCs w:val="18"/>
              </w:rPr>
              <w:t>е</w:t>
            </w:r>
            <w:r w:rsidRPr="0075248E">
              <w:rPr>
                <w:rFonts w:eastAsia="Times New Roman"/>
                <w:sz w:val="18"/>
                <w:szCs w:val="18"/>
              </w:rPr>
              <w:t>мя ступенями, над входами должны отсутствовать козырьки, вход не должен выступать за пределы фасада; дверь должна быть изгото</w:t>
            </w:r>
            <w:r w:rsidRPr="0075248E">
              <w:rPr>
                <w:rFonts w:eastAsia="Times New Roman"/>
                <w:sz w:val="18"/>
                <w:szCs w:val="18"/>
              </w:rPr>
              <w:t>в</w:t>
            </w:r>
            <w:r w:rsidRPr="0075248E">
              <w:rPr>
                <w:rFonts w:eastAsia="Times New Roman"/>
                <w:sz w:val="18"/>
                <w:szCs w:val="18"/>
              </w:rPr>
              <w:t xml:space="preserve">лена из светопрозрачного материала. </w:t>
            </w:r>
          </w:p>
          <w:p w:rsidR="006773F6" w:rsidRPr="0075248E" w:rsidRDefault="006773F6" w:rsidP="006773F6">
            <w:pPr>
              <w:ind w:firstLine="0"/>
              <w:rPr>
                <w:rFonts w:eastAsia="Times New Roman"/>
                <w:sz w:val="18"/>
                <w:szCs w:val="18"/>
              </w:rPr>
            </w:pPr>
            <w:r w:rsidRPr="0075248E">
              <w:rPr>
                <w:rFonts w:eastAsia="Times New Roman"/>
                <w:sz w:val="18"/>
                <w:szCs w:val="18"/>
              </w:rPr>
              <w:t>14. Разрешается только отмостка скрытого типа или с каменным покрытием. Допускается совмещение отмостки с тротуаром. Стена пр</w:t>
            </w:r>
            <w:r w:rsidRPr="0075248E">
              <w:rPr>
                <w:rFonts w:eastAsia="Times New Roman"/>
                <w:sz w:val="18"/>
                <w:szCs w:val="18"/>
              </w:rPr>
              <w:t>и</w:t>
            </w:r>
            <w:r w:rsidRPr="0075248E">
              <w:rPr>
                <w:rFonts w:eastAsia="Times New Roman"/>
                <w:sz w:val="18"/>
                <w:szCs w:val="18"/>
              </w:rPr>
              <w:t xml:space="preserve">ямка должна быть не выше 150 мм, относительно уровня земли. Накрывным элементом приямка может быть решетка с мелкой ячейкой или стекло.                                               </w:t>
            </w:r>
          </w:p>
          <w:p w:rsidR="006773F6" w:rsidRPr="0075248E" w:rsidRDefault="006773F6" w:rsidP="006773F6">
            <w:pPr>
              <w:ind w:firstLine="0"/>
              <w:rPr>
                <w:rFonts w:eastAsia="Times New Roman"/>
                <w:sz w:val="18"/>
                <w:szCs w:val="18"/>
              </w:rPr>
            </w:pPr>
            <w:r w:rsidRPr="0075248E">
              <w:rPr>
                <w:rFonts w:eastAsia="Times New Roman"/>
                <w:sz w:val="18"/>
                <w:szCs w:val="18"/>
              </w:rPr>
              <w:t>15.Газовые и водосточные трубы, проходящие по фасаду, окрашиваются в цвет участка фасада, по которому они проходят. Водосточные трубы допускается окрашивать полностью в цвет, преобладающий на фасаде.</w:t>
            </w:r>
          </w:p>
          <w:p w:rsidR="006773F6" w:rsidRPr="0075248E" w:rsidRDefault="006773F6" w:rsidP="006773F6">
            <w:pPr>
              <w:ind w:firstLine="0"/>
              <w:rPr>
                <w:rFonts w:eastAsia="Times New Roman"/>
                <w:sz w:val="18"/>
                <w:szCs w:val="18"/>
              </w:rPr>
            </w:pPr>
            <w:r w:rsidRPr="0075248E">
              <w:rPr>
                <w:rFonts w:eastAsia="Times New Roman"/>
                <w:sz w:val="18"/>
                <w:szCs w:val="18"/>
              </w:rPr>
              <w:t xml:space="preserve">16. Отвод воды с крыши и выступающих частей здания должен осуществляется в ливневую канализацию. Допускается устанавливать водоотвод по лотку, накрытому решеткой, если водосточные трубы проходят по дворовым фасадам, а так же по торцевым, если на них </w:t>
            </w:r>
            <w:r w:rsidRPr="0075248E">
              <w:rPr>
                <w:rFonts w:eastAsia="Times New Roman"/>
                <w:sz w:val="18"/>
                <w:szCs w:val="18"/>
              </w:rPr>
              <w:br/>
              <w:t xml:space="preserve">не располагаются входы в коммерческие помещения. Не допускается сброс ливневых стоков на рельеф (отмостку, грунт или тротуар). </w:t>
            </w:r>
            <w:r w:rsidRPr="0075248E">
              <w:rPr>
                <w:rFonts w:eastAsia="Times New Roman"/>
                <w:sz w:val="18"/>
                <w:szCs w:val="18"/>
              </w:rPr>
              <w:br/>
              <w:t xml:space="preserve">Не допускается применение водоотводных лотков без решёток.                                         </w:t>
            </w:r>
          </w:p>
          <w:p w:rsidR="006773F6" w:rsidRPr="0075248E" w:rsidRDefault="006773F6" w:rsidP="006773F6">
            <w:pPr>
              <w:ind w:firstLine="0"/>
              <w:rPr>
                <w:rFonts w:eastAsia="Times New Roman"/>
                <w:sz w:val="18"/>
                <w:szCs w:val="18"/>
              </w:rPr>
            </w:pPr>
            <w:r w:rsidRPr="0075248E">
              <w:rPr>
                <w:rFonts w:eastAsia="Times New Roman"/>
                <w:sz w:val="18"/>
                <w:szCs w:val="18"/>
              </w:rPr>
              <w:t>17. На фасаде жилого дома должны быть предусмотрены места для установки наружных блоков кондиционеров. Места для размещения этих блоков должны быть декорированы таким образом, чтобы скрыть блок. Для отвода конденсата должны быть предусмотрены др</w:t>
            </w:r>
            <w:r w:rsidRPr="0075248E">
              <w:rPr>
                <w:rFonts w:eastAsia="Times New Roman"/>
                <w:sz w:val="18"/>
                <w:szCs w:val="18"/>
              </w:rPr>
              <w:t>е</w:t>
            </w:r>
            <w:r w:rsidRPr="0075248E">
              <w:rPr>
                <w:rFonts w:eastAsia="Times New Roman"/>
                <w:sz w:val="18"/>
                <w:szCs w:val="18"/>
              </w:rPr>
              <w:t xml:space="preserve">нажные каналы.                                  </w:t>
            </w:r>
          </w:p>
          <w:p w:rsidR="006773F6" w:rsidRPr="0075248E" w:rsidRDefault="006773F6" w:rsidP="006773F6">
            <w:pPr>
              <w:ind w:firstLine="0"/>
              <w:rPr>
                <w:rFonts w:eastAsia="Times New Roman"/>
                <w:sz w:val="18"/>
                <w:szCs w:val="18"/>
              </w:rPr>
            </w:pPr>
            <w:r w:rsidRPr="0075248E">
              <w:rPr>
                <w:rFonts w:eastAsia="Times New Roman"/>
                <w:sz w:val="18"/>
                <w:szCs w:val="18"/>
              </w:rPr>
              <w:t xml:space="preserve">18.Для улучшения санитарно-гигиенических условий использование внутреннего мусоропровода в жилом доме запрещено. Разрешается только организованный сбор мусора в контейнеры на прилегающей территории. Место размещения контейнеров должно быть защищено навесом и закрываться с трех сторон сетчатым ограждением в стиле жилого дома. Контейнеры должны быть с крышками.                                               </w:t>
            </w:r>
          </w:p>
          <w:p w:rsidR="006773F6" w:rsidRPr="0075248E" w:rsidRDefault="006773F6" w:rsidP="006773F6">
            <w:pPr>
              <w:ind w:firstLine="0"/>
              <w:rPr>
                <w:rFonts w:eastAsia="Times New Roman"/>
                <w:sz w:val="18"/>
                <w:szCs w:val="18"/>
              </w:rPr>
            </w:pPr>
            <w:r w:rsidRPr="0075248E">
              <w:rPr>
                <w:rFonts w:eastAsia="Times New Roman"/>
                <w:sz w:val="18"/>
                <w:szCs w:val="18"/>
              </w:rPr>
              <w:t xml:space="preserve">19. В местах общего пользования все сети должны быть скрыты так, чтобы стены и потолок не имели выступающих частей. Радиаторы должны располагаться в нижней части стены, при этом нормируемая ширина коридора должна сохраняться.               </w:t>
            </w:r>
          </w:p>
          <w:p w:rsidR="006773F6" w:rsidRPr="0075248E" w:rsidRDefault="006773F6" w:rsidP="006773F6">
            <w:pPr>
              <w:ind w:firstLine="0"/>
              <w:rPr>
                <w:rFonts w:eastAsia="Times New Roman"/>
                <w:sz w:val="18"/>
                <w:szCs w:val="18"/>
              </w:rPr>
            </w:pPr>
            <w:r w:rsidRPr="0075248E">
              <w:rPr>
                <w:rFonts w:eastAsia="Times New Roman"/>
                <w:sz w:val="18"/>
                <w:szCs w:val="18"/>
              </w:rPr>
              <w:t>20. Воздухозабор котлов индивидуального отопления с фасада запрещен; Систему отвода угарного газа и воздухозабора котлов индив</w:t>
            </w:r>
            <w:r w:rsidRPr="0075248E">
              <w:rPr>
                <w:rFonts w:eastAsia="Times New Roman"/>
                <w:sz w:val="18"/>
                <w:szCs w:val="18"/>
              </w:rPr>
              <w:t>и</w:t>
            </w:r>
            <w:r w:rsidRPr="0075248E">
              <w:rPr>
                <w:rFonts w:eastAsia="Times New Roman"/>
                <w:sz w:val="18"/>
                <w:szCs w:val="18"/>
              </w:rPr>
              <w:t>дуального отопления запрещается пускать в холодных помещениях.</w:t>
            </w:r>
          </w:p>
          <w:p w:rsidR="005A2B38" w:rsidRPr="0075248E" w:rsidRDefault="006773F6" w:rsidP="006773F6">
            <w:pPr>
              <w:ind w:firstLine="0"/>
              <w:rPr>
                <w:rFonts w:eastAsia="Times New Roman"/>
                <w:sz w:val="18"/>
                <w:szCs w:val="18"/>
              </w:rPr>
            </w:pPr>
            <w:r w:rsidRPr="0075248E">
              <w:rPr>
                <w:rFonts w:eastAsia="Times New Roman"/>
                <w:sz w:val="18"/>
                <w:szCs w:val="18"/>
              </w:rPr>
              <w:t xml:space="preserve">21. ПВХ белого цвета в качестве материала окон и дверей запрещается в домах более 3х этажей. Цвет оконных (дверных) откосов может быть только таким, как цвет рамы окна (двери), или как цвет фасада вокруг окна.       </w:t>
            </w:r>
          </w:p>
        </w:tc>
      </w:tr>
      <w:tr w:rsidR="0075248E" w:rsidRPr="0075248E" w:rsidTr="008A2035">
        <w:trPr>
          <w:trHeight w:val="960"/>
          <w:tblHeader/>
        </w:trPr>
        <w:tc>
          <w:tcPr>
            <w:tcW w:w="1214" w:type="dxa"/>
            <w:gridSpan w:val="2"/>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33" w:type="dxa"/>
            <w:gridSpan w:val="4"/>
            <w:tcBorders>
              <w:left w:val="nil"/>
              <w:right w:val="single" w:sz="4" w:space="0" w:color="000000"/>
            </w:tcBorders>
            <w:shd w:val="clear" w:color="auto" w:fill="auto"/>
          </w:tcPr>
          <w:p w:rsidR="00813ECA" w:rsidRPr="0075248E" w:rsidRDefault="00813ECA" w:rsidP="00633C6F">
            <w:pPr>
              <w:ind w:firstLine="0"/>
              <w:jc w:val="center"/>
              <w:rPr>
                <w:rFonts w:eastAsia="Times New Roman"/>
                <w:sz w:val="18"/>
                <w:szCs w:val="18"/>
              </w:rPr>
            </w:pPr>
          </w:p>
        </w:tc>
        <w:tc>
          <w:tcPr>
            <w:tcW w:w="10878" w:type="dxa"/>
            <w:gridSpan w:val="14"/>
            <w:tcBorders>
              <w:left w:val="nil"/>
              <w:right w:val="single" w:sz="8" w:space="0" w:color="auto"/>
            </w:tcBorders>
            <w:shd w:val="clear" w:color="auto" w:fill="auto"/>
          </w:tcPr>
          <w:p w:rsidR="00813ECA" w:rsidRPr="0075248E" w:rsidRDefault="00813ECA" w:rsidP="006773F6">
            <w:pPr>
              <w:ind w:firstLine="0"/>
              <w:rPr>
                <w:rFonts w:eastAsia="Times New Roman"/>
                <w:sz w:val="18"/>
                <w:szCs w:val="18"/>
              </w:rPr>
            </w:pPr>
            <w:r w:rsidRPr="0075248E">
              <w:rPr>
                <w:rFonts w:eastAsia="Times New Roman"/>
                <w:sz w:val="18"/>
                <w:szCs w:val="18"/>
              </w:rPr>
              <w:t>22. Если квартира имеет одну лоджию или балкон, то они должны быть остекленными. Вторая лоджия или балкон могут быть не осте</w:t>
            </w:r>
            <w:r w:rsidRPr="0075248E">
              <w:rPr>
                <w:rFonts w:eastAsia="Times New Roman"/>
                <w:sz w:val="18"/>
                <w:szCs w:val="18"/>
              </w:rPr>
              <w:t>к</w:t>
            </w:r>
            <w:r w:rsidRPr="0075248E">
              <w:rPr>
                <w:rFonts w:eastAsia="Times New Roman"/>
                <w:sz w:val="18"/>
                <w:szCs w:val="18"/>
              </w:rPr>
              <w:t xml:space="preserve">ленными. Допускается отсутствие у квартиры балкона или лоджии, если это не противоречит действующим нормам.  </w:t>
            </w:r>
          </w:p>
          <w:p w:rsidR="00813ECA" w:rsidRPr="0075248E" w:rsidRDefault="00813ECA" w:rsidP="006773F6">
            <w:pPr>
              <w:ind w:firstLine="0"/>
              <w:rPr>
                <w:rFonts w:eastAsia="Times New Roman"/>
                <w:sz w:val="18"/>
                <w:szCs w:val="18"/>
              </w:rPr>
            </w:pPr>
            <w:r w:rsidRPr="0075248E">
              <w:rPr>
                <w:rFonts w:eastAsia="Times New Roman"/>
                <w:sz w:val="18"/>
                <w:szCs w:val="18"/>
              </w:rPr>
              <w:t xml:space="preserve">23. Верх глухого ограждения лоджии или балкона не может быть выше, чем низ соседних по этажу окон.                 </w:t>
            </w:r>
          </w:p>
          <w:p w:rsidR="00813ECA" w:rsidRPr="0075248E" w:rsidRDefault="00813ECA" w:rsidP="006773F6">
            <w:pPr>
              <w:ind w:firstLine="0"/>
              <w:rPr>
                <w:rFonts w:eastAsia="Times New Roman"/>
                <w:sz w:val="18"/>
                <w:szCs w:val="18"/>
              </w:rPr>
            </w:pPr>
            <w:r w:rsidRPr="0075248E">
              <w:rPr>
                <w:rFonts w:eastAsia="Times New Roman"/>
                <w:sz w:val="18"/>
                <w:szCs w:val="18"/>
              </w:rPr>
              <w:t>24.Белый цвет в витражах запрещается. Цветная тонировка стекол окон, балконов, лоджий, витражей запрещена. Допускается использ</w:t>
            </w:r>
            <w:r w:rsidRPr="0075248E">
              <w:rPr>
                <w:rFonts w:eastAsia="Times New Roman"/>
                <w:sz w:val="18"/>
                <w:szCs w:val="18"/>
              </w:rPr>
              <w:t>о</w:t>
            </w:r>
            <w:r w:rsidRPr="0075248E">
              <w:rPr>
                <w:rFonts w:eastAsia="Times New Roman"/>
                <w:sz w:val="18"/>
                <w:szCs w:val="18"/>
              </w:rPr>
              <w:t>вание рефлекторных стекол.</w:t>
            </w:r>
          </w:p>
          <w:p w:rsidR="00B7317F" w:rsidRPr="0075248E" w:rsidRDefault="005A2B38" w:rsidP="00B7317F">
            <w:pPr>
              <w:ind w:firstLine="0"/>
              <w:rPr>
                <w:rFonts w:eastAsia="Times New Roman"/>
                <w:sz w:val="18"/>
                <w:szCs w:val="18"/>
              </w:rPr>
            </w:pPr>
            <w:r w:rsidRPr="0075248E">
              <w:rPr>
                <w:rFonts w:eastAsia="Times New Roman"/>
                <w:sz w:val="18"/>
                <w:szCs w:val="18"/>
              </w:rPr>
              <w:t>25.В вентилируемом фасаде запрещено использовать керамогранит в пропорции  формы плитки 1:1; Не допускается устройство вентил</w:t>
            </w:r>
            <w:r w:rsidRPr="0075248E">
              <w:rPr>
                <w:rFonts w:eastAsia="Times New Roman"/>
                <w:sz w:val="18"/>
                <w:szCs w:val="18"/>
              </w:rPr>
              <w:t>и</w:t>
            </w:r>
            <w:r w:rsidRPr="0075248E">
              <w:rPr>
                <w:rFonts w:eastAsia="Times New Roman"/>
                <w:sz w:val="18"/>
                <w:szCs w:val="18"/>
              </w:rPr>
              <w:t>руемого навесного фасада с использованием керамогранита на зданиях: ниже 12 м (до 4 этажей); со скатной кровлей; с глянцевой п</w:t>
            </w:r>
            <w:r w:rsidRPr="0075248E">
              <w:rPr>
                <w:rFonts w:eastAsia="Times New Roman"/>
                <w:sz w:val="18"/>
                <w:szCs w:val="18"/>
              </w:rPr>
              <w:t>о</w:t>
            </w:r>
            <w:r w:rsidRPr="0075248E">
              <w:rPr>
                <w:rFonts w:eastAsia="Times New Roman"/>
                <w:sz w:val="18"/>
                <w:szCs w:val="18"/>
              </w:rPr>
              <w:t>верхностью более чем на 30% от площади фасада; с открытой системой кляммеров на отметке до 12 м; с открытой системой кляммеров при скатной кровле; Металлокассеты запрещено использовать на зданиях ниже 12 м (до 4 этажей) и пропорции 1:1. При использовании фасадных панелей разрешено использовать фиброцементные панели, HPL-панели. В качестве фасадного материала допускается испол</w:t>
            </w:r>
            <w:r w:rsidRPr="0075248E">
              <w:rPr>
                <w:rFonts w:eastAsia="Times New Roman"/>
                <w:sz w:val="18"/>
                <w:szCs w:val="18"/>
              </w:rPr>
              <w:t>ь</w:t>
            </w:r>
            <w:r w:rsidRPr="0075248E">
              <w:rPr>
                <w:rFonts w:eastAsia="Times New Roman"/>
                <w:sz w:val="18"/>
                <w:szCs w:val="18"/>
              </w:rPr>
              <w:t>зовать штукатурку при обеспечении гарантированного срока службы не менее 10 лет. Запрещено использовать стекломагнезитовые л</w:t>
            </w:r>
            <w:r w:rsidRPr="0075248E">
              <w:rPr>
                <w:rFonts w:eastAsia="Times New Roman"/>
                <w:sz w:val="18"/>
                <w:szCs w:val="18"/>
              </w:rPr>
              <w:t>и</w:t>
            </w:r>
            <w:r w:rsidRPr="0075248E">
              <w:rPr>
                <w:rFonts w:eastAsia="Times New Roman"/>
                <w:sz w:val="18"/>
                <w:szCs w:val="18"/>
              </w:rPr>
              <w:t>сты.</w:t>
            </w:r>
            <w:r w:rsidR="00B7317F" w:rsidRPr="0075248E">
              <w:rPr>
                <w:rFonts w:eastAsia="Times New Roman"/>
                <w:sz w:val="18"/>
                <w:szCs w:val="18"/>
              </w:rPr>
              <w:t xml:space="preserve"> </w:t>
            </w:r>
          </w:p>
          <w:p w:rsidR="00813ECA" w:rsidRPr="0075248E" w:rsidRDefault="00B7317F" w:rsidP="00B7317F">
            <w:pPr>
              <w:ind w:firstLine="0"/>
              <w:rPr>
                <w:rFonts w:eastAsia="Times New Roman"/>
                <w:sz w:val="18"/>
                <w:szCs w:val="18"/>
              </w:rPr>
            </w:pPr>
            <w:r w:rsidRPr="0075248E">
              <w:rPr>
                <w:rFonts w:eastAsia="Times New Roman"/>
                <w:sz w:val="18"/>
                <w:szCs w:val="18"/>
              </w:rPr>
              <w:t>26. Требования к форме зданий: глухие торцы недопустимы; для осуществления поворота продольной оси корпуса жилого дома должны использоваться поворотные или угловые секции; допускается не более трех секций одной высоты; в зданиях выше 7 этажей необходимо менять этажность через каждые 60 м по фасаду с перепадом не менее 30%. При длине Фасада более 50 м необходимо делать разрыв ф</w:t>
            </w:r>
            <w:r w:rsidRPr="0075248E">
              <w:rPr>
                <w:rFonts w:eastAsia="Times New Roman"/>
                <w:sz w:val="18"/>
                <w:szCs w:val="18"/>
              </w:rPr>
              <w:t>а</w:t>
            </w:r>
            <w:r w:rsidRPr="0075248E">
              <w:rPr>
                <w:rFonts w:eastAsia="Times New Roman"/>
                <w:sz w:val="18"/>
                <w:szCs w:val="18"/>
              </w:rPr>
              <w:t>сада либо вносить визуальное разнообразие.</w:t>
            </w:r>
          </w:p>
        </w:tc>
      </w:tr>
      <w:tr w:rsidR="0075248E" w:rsidRPr="0075248E" w:rsidTr="008A2035">
        <w:trPr>
          <w:trHeight w:val="960"/>
          <w:tblHeader/>
        </w:trPr>
        <w:tc>
          <w:tcPr>
            <w:tcW w:w="1214" w:type="dxa"/>
            <w:gridSpan w:val="2"/>
            <w:tcBorders>
              <w:top w:val="nil"/>
              <w:left w:val="single" w:sz="8" w:space="0" w:color="auto"/>
              <w:bottom w:val="single" w:sz="4" w:space="0" w:color="auto"/>
              <w:right w:val="single" w:sz="4" w:space="0" w:color="auto"/>
            </w:tcBorders>
            <w:shd w:val="clear" w:color="auto" w:fill="auto"/>
          </w:tcPr>
          <w:p w:rsidR="005A2B38" w:rsidRPr="0075248E" w:rsidRDefault="005A2B38" w:rsidP="00633C6F">
            <w:pPr>
              <w:ind w:firstLine="0"/>
              <w:jc w:val="left"/>
              <w:rPr>
                <w:rFonts w:eastAsia="Times New Roman"/>
                <w:sz w:val="18"/>
                <w:szCs w:val="18"/>
              </w:rPr>
            </w:pPr>
          </w:p>
        </w:tc>
        <w:tc>
          <w:tcPr>
            <w:tcW w:w="2933" w:type="dxa"/>
            <w:gridSpan w:val="4"/>
            <w:tcBorders>
              <w:left w:val="nil"/>
              <w:bottom w:val="single" w:sz="4" w:space="0" w:color="auto"/>
              <w:right w:val="single" w:sz="4" w:space="0" w:color="000000"/>
            </w:tcBorders>
            <w:shd w:val="clear" w:color="auto" w:fill="auto"/>
          </w:tcPr>
          <w:p w:rsidR="005A2B38" w:rsidRPr="0075248E" w:rsidRDefault="005A2B38" w:rsidP="00633C6F">
            <w:pPr>
              <w:ind w:firstLine="0"/>
              <w:jc w:val="center"/>
              <w:rPr>
                <w:rFonts w:eastAsia="Times New Roman"/>
                <w:sz w:val="18"/>
                <w:szCs w:val="18"/>
              </w:rPr>
            </w:pPr>
          </w:p>
        </w:tc>
        <w:tc>
          <w:tcPr>
            <w:tcW w:w="10878" w:type="dxa"/>
            <w:gridSpan w:val="14"/>
            <w:tcBorders>
              <w:left w:val="nil"/>
              <w:bottom w:val="single" w:sz="4" w:space="0" w:color="auto"/>
              <w:right w:val="single" w:sz="8" w:space="0" w:color="auto"/>
            </w:tcBorders>
            <w:shd w:val="clear" w:color="auto" w:fill="auto"/>
          </w:tcPr>
          <w:p w:rsidR="005A2B38" w:rsidRPr="0075248E" w:rsidRDefault="005A2B38" w:rsidP="006773F6">
            <w:pPr>
              <w:ind w:firstLine="0"/>
              <w:rPr>
                <w:rFonts w:eastAsia="Times New Roman"/>
                <w:sz w:val="18"/>
                <w:szCs w:val="18"/>
              </w:rPr>
            </w:pPr>
            <w:r w:rsidRPr="0075248E">
              <w:rPr>
                <w:rFonts w:eastAsia="Times New Roman"/>
                <w:sz w:val="18"/>
                <w:szCs w:val="18"/>
              </w:rPr>
              <w:t>27. Преимущественно нежилые помещения в первых этажах располагать в жилых зданиях, фасады которых выходят на жилые и (или) магистральные улицы. Необходимо предусматривать размещение в первых этажах жилых зданий объектов бытового обслуживания, о</w:t>
            </w:r>
            <w:r w:rsidRPr="0075248E">
              <w:rPr>
                <w:rFonts w:eastAsia="Times New Roman"/>
                <w:sz w:val="18"/>
                <w:szCs w:val="18"/>
              </w:rPr>
              <w:t>б</w:t>
            </w:r>
            <w:r w:rsidRPr="0075248E">
              <w:rPr>
                <w:rFonts w:eastAsia="Times New Roman"/>
                <w:sz w:val="18"/>
                <w:szCs w:val="18"/>
              </w:rPr>
              <w:t>щественного питания, торговли, здравоохранения, культуры, физической культуры, и спорта, социального обслуживания населения, це</w:t>
            </w:r>
            <w:r w:rsidRPr="0075248E">
              <w:rPr>
                <w:rFonts w:eastAsia="Times New Roman"/>
                <w:sz w:val="18"/>
                <w:szCs w:val="18"/>
              </w:rPr>
              <w:t>н</w:t>
            </w:r>
            <w:r w:rsidRPr="0075248E">
              <w:rPr>
                <w:rFonts w:eastAsia="Times New Roman"/>
                <w:sz w:val="18"/>
                <w:szCs w:val="18"/>
              </w:rPr>
              <w:t xml:space="preserve">тров дистанционного обучения, инновационных исследовательских и проектных учреждений, объектов предпринимательства в случаях, если их деятельность не требует организации санитарно-защитных зон и не оказывает вредного, радиологического, электромагнитного </w:t>
            </w:r>
            <w:r w:rsidR="006773F6" w:rsidRPr="0075248E">
              <w:rPr>
                <w:rFonts w:eastAsia="Times New Roman"/>
                <w:sz w:val="18"/>
                <w:szCs w:val="18"/>
              </w:rPr>
              <w:br/>
            </w:r>
            <w:r w:rsidRPr="0075248E">
              <w:rPr>
                <w:rFonts w:eastAsia="Times New Roman"/>
                <w:sz w:val="18"/>
                <w:szCs w:val="18"/>
              </w:rPr>
              <w:t>и санитарно-эпидемиологического влияния с учетом создания условий для проведения погрузочно-разгрузочных работ.</w:t>
            </w:r>
          </w:p>
        </w:tc>
      </w:tr>
      <w:tr w:rsidR="0075248E" w:rsidRPr="0075248E" w:rsidTr="008A2035">
        <w:trPr>
          <w:trHeight w:val="424"/>
          <w:tblHeader/>
        </w:trPr>
        <w:tc>
          <w:tcPr>
            <w:tcW w:w="1214" w:type="dxa"/>
            <w:gridSpan w:val="2"/>
            <w:vMerge w:val="restart"/>
            <w:tcBorders>
              <w:top w:val="single" w:sz="4" w:space="0" w:color="auto"/>
              <w:left w:val="single" w:sz="8"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В области гражданской обороны,  предупреждения и ли</w:t>
            </w:r>
            <w:r w:rsidRPr="0075248E">
              <w:rPr>
                <w:rFonts w:eastAsia="Times New Roman"/>
                <w:sz w:val="18"/>
                <w:szCs w:val="18"/>
              </w:rPr>
              <w:t>к</w:t>
            </w:r>
            <w:r w:rsidRPr="0075248E">
              <w:rPr>
                <w:rFonts w:eastAsia="Times New Roman"/>
                <w:sz w:val="18"/>
                <w:szCs w:val="18"/>
              </w:rPr>
              <w:t>видации последствий чрезвычайных ситуаций природного и техногенного характера</w:t>
            </w: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Пожарное депо</w:t>
            </w:r>
          </w:p>
        </w:tc>
        <w:tc>
          <w:tcPr>
            <w:tcW w:w="227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пожарное депо, автомоб</w:t>
            </w:r>
            <w:r w:rsidRPr="0075248E">
              <w:rPr>
                <w:rFonts w:eastAsia="Times New Roman"/>
                <w:sz w:val="18"/>
                <w:szCs w:val="18"/>
              </w:rPr>
              <w:t>и</w:t>
            </w:r>
            <w:r w:rsidRPr="0075248E">
              <w:rPr>
                <w:rFonts w:eastAsia="Times New Roman"/>
                <w:sz w:val="18"/>
                <w:szCs w:val="18"/>
              </w:rPr>
              <w:t>лей</w:t>
            </w:r>
          </w:p>
        </w:tc>
        <w:tc>
          <w:tcPr>
            <w:tcW w:w="2272"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населенных пунктов с численностью населения:</w:t>
            </w:r>
          </w:p>
        </w:tc>
        <w:tc>
          <w:tcPr>
            <w:tcW w:w="1929"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до 5 тыс. чел</w:t>
            </w:r>
            <w:r w:rsidR="00B7317F" w:rsidRPr="0075248E">
              <w:rPr>
                <w:rFonts w:eastAsia="Times New Roman"/>
                <w:sz w:val="18"/>
                <w:szCs w:val="18"/>
              </w:rPr>
              <w:t>.</w:t>
            </w:r>
            <w:r w:rsidRPr="0075248E">
              <w:rPr>
                <w:rFonts w:eastAsia="Times New Roman"/>
                <w:sz w:val="18"/>
                <w:szCs w:val="18"/>
              </w:rPr>
              <w:t xml:space="preserve"> </w:t>
            </w:r>
          </w:p>
        </w:tc>
        <w:tc>
          <w:tcPr>
            <w:tcW w:w="1632"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пожарное депо на 2 автомобиля</w:t>
            </w:r>
          </w:p>
        </w:tc>
        <w:tc>
          <w:tcPr>
            <w:tcW w:w="2774" w:type="dxa"/>
            <w:gridSpan w:val="4"/>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5A2B38">
            <w:pPr>
              <w:ind w:firstLine="0"/>
              <w:jc w:val="center"/>
              <w:rPr>
                <w:rFonts w:eastAsia="Times New Roman"/>
                <w:sz w:val="18"/>
                <w:szCs w:val="18"/>
              </w:rPr>
            </w:pPr>
            <w:r w:rsidRPr="0075248E">
              <w:rPr>
                <w:rFonts w:eastAsia="Times New Roman"/>
                <w:sz w:val="18"/>
                <w:szCs w:val="18"/>
              </w:rPr>
              <w:t xml:space="preserve">3000 м; время прибытия первого подразделения к месту вызова </w:t>
            </w:r>
            <w:r w:rsidR="00B7317F" w:rsidRPr="0075248E">
              <w:rPr>
                <w:rFonts w:eastAsia="Times New Roman"/>
                <w:sz w:val="18"/>
                <w:szCs w:val="18"/>
              </w:rPr>
              <w:br/>
            </w:r>
            <w:r w:rsidRPr="0075248E">
              <w:rPr>
                <w:rFonts w:eastAsia="Times New Roman"/>
                <w:sz w:val="18"/>
                <w:szCs w:val="18"/>
              </w:rPr>
              <w:t>не должно превышать 10 мин.</w:t>
            </w:r>
          </w:p>
        </w:tc>
      </w:tr>
      <w:tr w:rsidR="0075248E" w:rsidRPr="0075248E" w:rsidTr="008A2035">
        <w:trPr>
          <w:trHeight w:val="402"/>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от 5 до 20 тыс. чел</w:t>
            </w:r>
            <w:r w:rsidR="00B7317F" w:rsidRPr="0075248E">
              <w:rPr>
                <w:rFonts w:eastAsia="Times New Roman"/>
                <w:sz w:val="18"/>
                <w:szCs w:val="18"/>
              </w:rPr>
              <w:t>.</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пожарное депо на 6 автомобилей</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408"/>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от 20 до 50 тыс. чел</w:t>
            </w:r>
            <w:r w:rsidR="00B7317F" w:rsidRPr="0075248E">
              <w:rPr>
                <w:rFonts w:eastAsia="Times New Roman"/>
                <w:sz w:val="18"/>
                <w:szCs w:val="18"/>
              </w:rPr>
              <w:t>.</w:t>
            </w:r>
            <w:r w:rsidRPr="0075248E">
              <w:rPr>
                <w:rFonts w:eastAsia="Times New Roman"/>
                <w:sz w:val="18"/>
                <w:szCs w:val="18"/>
              </w:rPr>
              <w:t xml:space="preserve"> </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 пожарных депо на 6 автомобилей</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72"/>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автомобилей в зависимости от числа жителей в населенном пункте</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До 50 тыс.</w:t>
            </w:r>
            <w:r w:rsidR="00B7317F" w:rsidRPr="0075248E">
              <w:rPr>
                <w:rFonts w:eastAsia="Times New Roman"/>
                <w:sz w:val="18"/>
                <w:szCs w:val="18"/>
              </w:rPr>
              <w:t xml:space="preserve"> </w:t>
            </w:r>
            <w:r w:rsidRPr="0075248E">
              <w:rPr>
                <w:rFonts w:eastAsia="Times New Roman"/>
                <w:sz w:val="18"/>
                <w:szCs w:val="18"/>
              </w:rPr>
              <w:t>чел</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55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50-100 тыс. чел.</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га</w:t>
            </w:r>
          </w:p>
        </w:tc>
        <w:tc>
          <w:tcPr>
            <w:tcW w:w="4201" w:type="dxa"/>
            <w:gridSpan w:val="5"/>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тип V - пожарные депо для охраны населенных пунктов на 2 автомобиля</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0,55</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тип V - пожарные депо для охраны населенных пунктов на 4 автомобиля</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0,85</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тип II - пожарные депо на 6 автомобилей для охр</w:t>
            </w:r>
            <w:r w:rsidRPr="0075248E">
              <w:rPr>
                <w:rFonts w:eastAsia="Times New Roman"/>
                <w:sz w:val="18"/>
                <w:szCs w:val="18"/>
              </w:rPr>
              <w:t>а</w:t>
            </w:r>
            <w:r w:rsidRPr="0075248E">
              <w:rPr>
                <w:rFonts w:eastAsia="Times New Roman"/>
                <w:sz w:val="18"/>
                <w:szCs w:val="18"/>
              </w:rPr>
              <w:t>ны городов</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тип I - центральные пожарные депо на                           6 автомобилей</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1,6</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44"/>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тип I - центральные пожарные депо на                         8 автомобилей</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1,75</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33"/>
          <w:tblHeader/>
        </w:trPr>
        <w:tc>
          <w:tcPr>
            <w:tcW w:w="1214" w:type="dxa"/>
            <w:gridSpan w:val="2"/>
            <w:vMerge w:val="restart"/>
            <w:tcBorders>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Убежища гражданской обороны</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пола помещ</w:t>
            </w:r>
            <w:r w:rsidRPr="0075248E">
              <w:rPr>
                <w:rFonts w:eastAsia="Times New Roman"/>
                <w:sz w:val="18"/>
                <w:szCs w:val="18"/>
              </w:rPr>
              <w:t>е</w:t>
            </w:r>
            <w:r w:rsidRPr="0075248E">
              <w:rPr>
                <w:rFonts w:eastAsia="Times New Roman"/>
                <w:sz w:val="18"/>
                <w:szCs w:val="18"/>
              </w:rPr>
              <w:t>ний, кв. м на одного укрываемого [4]:</w:t>
            </w: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одноярусном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0,6</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B7317F" w:rsidP="00B7317F">
            <w:pPr>
              <w:ind w:firstLine="0"/>
              <w:jc w:val="center"/>
              <w:rPr>
                <w:rFonts w:eastAsia="Times New Roman"/>
                <w:sz w:val="18"/>
                <w:szCs w:val="18"/>
              </w:rPr>
            </w:pPr>
            <w:r w:rsidRPr="0075248E">
              <w:rPr>
                <w:rFonts w:eastAsia="Times New Roman"/>
                <w:sz w:val="18"/>
                <w:szCs w:val="18"/>
              </w:rPr>
              <w:t>п</w:t>
            </w:r>
            <w:r w:rsidR="00813ECA" w:rsidRPr="0075248E">
              <w:rPr>
                <w:rFonts w:eastAsia="Times New Roman"/>
                <w:sz w:val="18"/>
                <w:szCs w:val="18"/>
              </w:rPr>
              <w:t xml:space="preserve">еш. </w:t>
            </w:r>
            <w:r w:rsidRPr="0075248E">
              <w:rPr>
                <w:rFonts w:eastAsia="Times New Roman"/>
                <w:sz w:val="18"/>
                <w:szCs w:val="18"/>
              </w:rPr>
              <w:t>д</w:t>
            </w:r>
            <w:r w:rsidR="00813ECA" w:rsidRPr="0075248E">
              <w:rPr>
                <w:rFonts w:eastAsia="Times New Roman"/>
                <w:sz w:val="18"/>
                <w:szCs w:val="18"/>
              </w:rPr>
              <w:t>оступность - 500 м см п. п. [9]</w:t>
            </w:r>
          </w:p>
        </w:tc>
      </w:tr>
      <w:tr w:rsidR="0075248E" w:rsidRPr="0075248E" w:rsidTr="008A2035">
        <w:trPr>
          <w:trHeight w:val="242"/>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двухъярусном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145"/>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трехъярусном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05"/>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Противорадиационные укрытия</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пола помещ</w:t>
            </w:r>
            <w:r w:rsidRPr="0075248E">
              <w:rPr>
                <w:rFonts w:eastAsia="Times New Roman"/>
                <w:sz w:val="18"/>
                <w:szCs w:val="18"/>
              </w:rPr>
              <w:t>е</w:t>
            </w:r>
            <w:r w:rsidRPr="0075248E">
              <w:rPr>
                <w:rFonts w:eastAsia="Times New Roman"/>
                <w:sz w:val="18"/>
                <w:szCs w:val="18"/>
              </w:rPr>
              <w:t xml:space="preserve">ний, кв. м на одного укрываемого [4]: </w:t>
            </w: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одноярусном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0,6</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пеш. доступность - 3000 м, при подвозе укрываемых автотран</w:t>
            </w:r>
            <w:r w:rsidRPr="0075248E">
              <w:rPr>
                <w:rFonts w:eastAsia="Times New Roman"/>
                <w:sz w:val="18"/>
                <w:szCs w:val="18"/>
              </w:rPr>
              <w:t>с</w:t>
            </w:r>
            <w:r w:rsidRPr="0075248E">
              <w:rPr>
                <w:rFonts w:eastAsia="Times New Roman"/>
                <w:sz w:val="18"/>
                <w:szCs w:val="18"/>
              </w:rPr>
              <w:t>портом – 25 км</w:t>
            </w:r>
          </w:p>
        </w:tc>
      </w:tr>
      <w:tr w:rsidR="0075248E" w:rsidRPr="0075248E" w:rsidTr="008A2035">
        <w:trPr>
          <w:trHeight w:val="123"/>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двухъярусном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39"/>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трехъярусном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17"/>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Гидротехнические сооружения (противопаводковые дамбы).</w:t>
            </w: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Ширина гребня плотины (дамбы) из грунтовых материалов, м [6]</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8"/>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Ширина гребня глухой бетонной или железобетонной плотины, м [6]</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71"/>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Высота гребня дамбы, м</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см п. п.  [8]</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528"/>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Примечания</w:t>
            </w:r>
          </w:p>
        </w:tc>
        <w:tc>
          <w:tcPr>
            <w:tcW w:w="10878" w:type="dxa"/>
            <w:gridSpan w:val="14"/>
            <w:tcBorders>
              <w:top w:val="single" w:sz="4" w:space="0" w:color="auto"/>
              <w:left w:val="nil"/>
              <w:bottom w:val="single" w:sz="4" w:space="0" w:color="auto"/>
              <w:right w:val="single" w:sz="8" w:space="0" w:color="000000"/>
            </w:tcBorders>
            <w:shd w:val="clear" w:color="auto" w:fill="auto"/>
            <w:hideMark/>
          </w:tcPr>
          <w:p w:rsidR="004C7FBA" w:rsidRPr="0075248E" w:rsidRDefault="00813ECA" w:rsidP="005A2B38">
            <w:pPr>
              <w:ind w:firstLine="0"/>
              <w:rPr>
                <w:rFonts w:eastAsia="Times New Roman"/>
                <w:sz w:val="18"/>
                <w:szCs w:val="18"/>
              </w:rPr>
            </w:pPr>
            <w:r w:rsidRPr="0075248E">
              <w:rPr>
                <w:rFonts w:eastAsia="Times New Roman"/>
                <w:sz w:val="18"/>
                <w:szCs w:val="18"/>
              </w:rPr>
              <w:t>1. Распоряжение Правительства Белгородской области от 12.04.2010 № 143-рп «О нормативах по минимальному обеспечению молодежи</w:t>
            </w:r>
            <w:r w:rsidR="00A97A5F" w:rsidRPr="0075248E">
              <w:rPr>
                <w:rFonts w:eastAsia="Times New Roman"/>
                <w:sz w:val="18"/>
                <w:szCs w:val="18"/>
              </w:rPr>
              <w:t xml:space="preserve"> </w:t>
            </w:r>
            <w:r w:rsidRPr="0075248E">
              <w:rPr>
                <w:rFonts w:eastAsia="Times New Roman"/>
                <w:sz w:val="18"/>
                <w:szCs w:val="18"/>
              </w:rPr>
              <w:t>региональными и муниципальными учреждениями по месту жительства».</w:t>
            </w:r>
          </w:p>
          <w:p w:rsidR="005A2B38" w:rsidRPr="0075248E" w:rsidRDefault="00813ECA" w:rsidP="005A2B38">
            <w:pPr>
              <w:ind w:firstLine="0"/>
              <w:rPr>
                <w:rFonts w:eastAsia="Times New Roman"/>
                <w:sz w:val="18"/>
                <w:szCs w:val="18"/>
              </w:rPr>
            </w:pPr>
            <w:r w:rsidRPr="0075248E">
              <w:rPr>
                <w:rFonts w:eastAsia="Times New Roman"/>
                <w:sz w:val="18"/>
                <w:szCs w:val="18"/>
              </w:rPr>
              <w:t xml:space="preserve">2. Расчетные показатели принимаются в соответствии с Постановлением Правительства Белгородской обл. от 25.04.2016 </w:t>
            </w:r>
            <w:r w:rsidR="005A2B38" w:rsidRPr="0075248E">
              <w:rPr>
                <w:rFonts w:eastAsia="Times New Roman"/>
                <w:sz w:val="18"/>
                <w:szCs w:val="18"/>
              </w:rPr>
              <w:t>№</w:t>
            </w:r>
            <w:r w:rsidRPr="0075248E">
              <w:rPr>
                <w:rFonts w:eastAsia="Times New Roman"/>
                <w:sz w:val="18"/>
                <w:szCs w:val="18"/>
              </w:rPr>
              <w:t xml:space="preserve"> 100-пп</w:t>
            </w:r>
            <w:r w:rsidR="00A97A5F" w:rsidRPr="0075248E">
              <w:rPr>
                <w:rFonts w:eastAsia="Times New Roman"/>
                <w:sz w:val="18"/>
                <w:szCs w:val="18"/>
              </w:rPr>
              <w:t xml:space="preserve"> </w:t>
            </w:r>
            <w:r w:rsidR="004C7FBA" w:rsidRPr="0075248E">
              <w:rPr>
                <w:rFonts w:eastAsia="Times New Roman"/>
                <w:sz w:val="18"/>
                <w:szCs w:val="18"/>
              </w:rPr>
              <w:t>«</w:t>
            </w:r>
            <w:r w:rsidRPr="0075248E">
              <w:rPr>
                <w:rFonts w:eastAsia="Times New Roman"/>
                <w:sz w:val="18"/>
                <w:szCs w:val="18"/>
              </w:rPr>
              <w:t>Об утверждении региональных нормативов градостроительного проектирования Белгородской области</w:t>
            </w:r>
            <w:r w:rsidR="004C7FBA" w:rsidRPr="0075248E">
              <w:rPr>
                <w:rFonts w:eastAsia="Times New Roman"/>
                <w:sz w:val="18"/>
                <w:szCs w:val="18"/>
              </w:rPr>
              <w:t>»</w:t>
            </w:r>
            <w:r w:rsidR="005A2B38" w:rsidRPr="0075248E">
              <w:rPr>
                <w:rFonts w:eastAsia="Times New Roman"/>
                <w:sz w:val="18"/>
                <w:szCs w:val="18"/>
              </w:rPr>
              <w:t>.</w:t>
            </w:r>
          </w:p>
          <w:p w:rsidR="005A2B38" w:rsidRPr="0075248E" w:rsidRDefault="00813ECA" w:rsidP="005A2B38">
            <w:pPr>
              <w:ind w:firstLine="0"/>
              <w:rPr>
                <w:rFonts w:eastAsia="Times New Roman"/>
                <w:sz w:val="18"/>
                <w:szCs w:val="18"/>
              </w:rPr>
            </w:pPr>
            <w:r w:rsidRPr="0075248E">
              <w:rPr>
                <w:rFonts w:eastAsia="Times New Roman"/>
                <w:sz w:val="18"/>
                <w:szCs w:val="18"/>
              </w:rPr>
              <w:t>4. В соответствии с п. 5.1.1 СП 88.13330.2014.</w:t>
            </w:r>
          </w:p>
          <w:p w:rsidR="00813ECA" w:rsidRPr="0075248E" w:rsidRDefault="00813ECA" w:rsidP="005A2B38">
            <w:pPr>
              <w:ind w:firstLine="0"/>
              <w:rPr>
                <w:rFonts w:eastAsia="Times New Roman"/>
                <w:sz w:val="18"/>
                <w:szCs w:val="18"/>
              </w:rPr>
            </w:pPr>
            <w:r w:rsidRPr="0075248E">
              <w:rPr>
                <w:rFonts w:eastAsia="Times New Roman"/>
                <w:sz w:val="18"/>
                <w:szCs w:val="18"/>
              </w:rPr>
              <w:t xml:space="preserve">5. В соответствии с п. 4.12 СП 88.13330.2014.                                                                                 </w:t>
            </w:r>
          </w:p>
          <w:p w:rsidR="006773F6" w:rsidRPr="0075248E" w:rsidRDefault="00813ECA" w:rsidP="005A2B38">
            <w:pPr>
              <w:ind w:firstLine="0"/>
              <w:rPr>
                <w:rFonts w:eastAsia="Times New Roman"/>
                <w:sz w:val="18"/>
                <w:szCs w:val="18"/>
              </w:rPr>
            </w:pPr>
            <w:r w:rsidRPr="0075248E">
              <w:rPr>
                <w:rFonts w:eastAsia="Times New Roman"/>
                <w:sz w:val="18"/>
                <w:szCs w:val="18"/>
              </w:rPr>
              <w:t>6. Ширина гребня плотины (дамбы) из грунтовых материалов устанавливается в зависимости от условий производства работ и эксплу</w:t>
            </w:r>
            <w:r w:rsidRPr="0075248E">
              <w:rPr>
                <w:rFonts w:eastAsia="Times New Roman"/>
                <w:sz w:val="18"/>
                <w:szCs w:val="18"/>
              </w:rPr>
              <w:t>а</w:t>
            </w:r>
            <w:r w:rsidRPr="0075248E">
              <w:rPr>
                <w:rFonts w:eastAsia="Times New Roman"/>
                <w:sz w:val="18"/>
                <w:szCs w:val="18"/>
              </w:rPr>
              <w:t>тации (использования гребня для проезда, прохода и других целей) в соответствии с п. 5.11, п. 5.12 СП 39.13330.2012.</w:t>
            </w:r>
          </w:p>
          <w:p w:rsidR="00813ECA" w:rsidRPr="0075248E" w:rsidRDefault="00813ECA" w:rsidP="005A2B38">
            <w:pPr>
              <w:ind w:firstLine="0"/>
              <w:rPr>
                <w:rFonts w:eastAsia="Times New Roman"/>
                <w:sz w:val="18"/>
                <w:szCs w:val="18"/>
              </w:rPr>
            </w:pPr>
            <w:r w:rsidRPr="0075248E">
              <w:rPr>
                <w:rFonts w:eastAsia="Times New Roman"/>
                <w:sz w:val="18"/>
                <w:szCs w:val="18"/>
              </w:rPr>
              <w:t>7. Ширина гребня глухой бетонной или железобетонной плотины устанавливается в зависимости от условий производства работ и эк</w:t>
            </w:r>
            <w:r w:rsidRPr="0075248E">
              <w:rPr>
                <w:rFonts w:eastAsia="Times New Roman"/>
                <w:sz w:val="18"/>
                <w:szCs w:val="18"/>
              </w:rPr>
              <w:t>с</w:t>
            </w:r>
            <w:r w:rsidRPr="0075248E">
              <w:rPr>
                <w:rFonts w:eastAsia="Times New Roman"/>
                <w:sz w:val="18"/>
                <w:szCs w:val="18"/>
              </w:rPr>
              <w:t>плуатации (использования гребня для проезда, прохода и других целей) в соответствии с разделом 6 СП 40.13330.2012.</w:t>
            </w:r>
          </w:p>
          <w:p w:rsidR="005A2B38" w:rsidRPr="0075248E" w:rsidRDefault="00813ECA" w:rsidP="005A2B38">
            <w:pPr>
              <w:ind w:firstLine="0"/>
              <w:rPr>
                <w:rFonts w:eastAsia="Times New Roman"/>
                <w:sz w:val="18"/>
                <w:szCs w:val="18"/>
              </w:rPr>
            </w:pPr>
            <w:r w:rsidRPr="0075248E">
              <w:rPr>
                <w:rFonts w:eastAsia="Times New Roman"/>
                <w:sz w:val="18"/>
                <w:szCs w:val="18"/>
              </w:rPr>
              <w:t>Расчетные показатели размеров противопаводковых дамб рассчитываются в соответствии с пунктами 5.11, 5.12 СП 39.13330.2012 и ра</w:t>
            </w:r>
            <w:r w:rsidRPr="0075248E">
              <w:rPr>
                <w:rFonts w:eastAsia="Times New Roman"/>
                <w:sz w:val="18"/>
                <w:szCs w:val="18"/>
              </w:rPr>
              <w:t>з</w:t>
            </w:r>
            <w:r w:rsidRPr="0075248E">
              <w:rPr>
                <w:rFonts w:eastAsia="Times New Roman"/>
                <w:sz w:val="18"/>
                <w:szCs w:val="18"/>
              </w:rPr>
              <w:t>делом 6 СП 40.13330.2012.</w:t>
            </w:r>
          </w:p>
          <w:p w:rsidR="00813ECA" w:rsidRPr="0075248E" w:rsidRDefault="00813ECA" w:rsidP="005A2B38">
            <w:pPr>
              <w:ind w:firstLine="0"/>
              <w:rPr>
                <w:rFonts w:eastAsia="Times New Roman"/>
                <w:sz w:val="18"/>
                <w:szCs w:val="18"/>
              </w:rPr>
            </w:pPr>
            <w:r w:rsidRPr="0075248E">
              <w:rPr>
                <w:rFonts w:eastAsia="Times New Roman"/>
                <w:sz w:val="18"/>
                <w:szCs w:val="18"/>
              </w:rPr>
              <w:t xml:space="preserve">8. Высоту гребня дамбы следует назначать на основе расчета возвышения его над расчетным уровнем воды, в соответствии </w:t>
            </w:r>
            <w:r w:rsidR="00B7317F" w:rsidRPr="0075248E">
              <w:rPr>
                <w:rFonts w:eastAsia="Times New Roman"/>
                <w:sz w:val="18"/>
                <w:szCs w:val="18"/>
              </w:rPr>
              <w:br/>
            </w:r>
            <w:r w:rsidRPr="0075248E">
              <w:rPr>
                <w:rFonts w:eastAsia="Times New Roman"/>
                <w:sz w:val="18"/>
                <w:szCs w:val="18"/>
              </w:rPr>
              <w:t xml:space="preserve">с СП 39.13330.2012 и СП 40.13330.2012.                                                        </w:t>
            </w:r>
          </w:p>
          <w:p w:rsidR="00813ECA" w:rsidRPr="0075248E" w:rsidRDefault="00813ECA" w:rsidP="005A2B38">
            <w:pPr>
              <w:ind w:firstLine="0"/>
              <w:rPr>
                <w:rFonts w:eastAsia="Times New Roman"/>
                <w:sz w:val="18"/>
                <w:szCs w:val="18"/>
              </w:rPr>
            </w:pPr>
            <w:r w:rsidRPr="0075248E">
              <w:rPr>
                <w:rFonts w:eastAsia="Times New Roman"/>
                <w:sz w:val="18"/>
                <w:szCs w:val="18"/>
              </w:rPr>
              <w:t>9.</w:t>
            </w:r>
            <w:r w:rsidR="00564910">
              <w:rPr>
                <w:rFonts w:eastAsia="Times New Roman"/>
                <w:sz w:val="18"/>
                <w:szCs w:val="18"/>
              </w:rPr>
              <w:t xml:space="preserve"> </w:t>
            </w:r>
            <w:r w:rsidRPr="0075248E">
              <w:rPr>
                <w:rFonts w:eastAsia="Times New Roman"/>
                <w:sz w:val="18"/>
                <w:szCs w:val="18"/>
              </w:rPr>
              <w:t>Возможно увеличить до 1000 м по согласованию с территориальными органами МЧС России</w:t>
            </w:r>
            <w:r w:rsidR="005A2B38" w:rsidRPr="0075248E">
              <w:rPr>
                <w:rFonts w:eastAsia="Times New Roman"/>
                <w:sz w:val="18"/>
                <w:szCs w:val="18"/>
              </w:rPr>
              <w:t>.</w:t>
            </w:r>
            <w:r w:rsidRPr="0075248E">
              <w:rPr>
                <w:rFonts w:eastAsia="Times New Roman"/>
                <w:sz w:val="18"/>
                <w:szCs w:val="18"/>
              </w:rPr>
              <w:t xml:space="preserve">  </w:t>
            </w:r>
          </w:p>
          <w:p w:rsidR="00813ECA" w:rsidRPr="0075248E" w:rsidRDefault="00813ECA" w:rsidP="00B7317F">
            <w:pPr>
              <w:ind w:firstLine="0"/>
              <w:rPr>
                <w:rFonts w:eastAsia="Times New Roman"/>
                <w:sz w:val="18"/>
                <w:szCs w:val="18"/>
              </w:rPr>
            </w:pPr>
            <w:r w:rsidRPr="0075248E">
              <w:rPr>
                <w:rFonts w:eastAsia="Times New Roman"/>
                <w:sz w:val="18"/>
                <w:szCs w:val="18"/>
              </w:rPr>
              <w:t>10.</w:t>
            </w:r>
            <w:r w:rsidR="00564910">
              <w:rPr>
                <w:rFonts w:eastAsia="Times New Roman"/>
                <w:sz w:val="18"/>
                <w:szCs w:val="18"/>
              </w:rPr>
              <w:t xml:space="preserve"> </w:t>
            </w:r>
            <w:r w:rsidRPr="0075248E">
              <w:rPr>
                <w:rFonts w:eastAsia="Times New Roman"/>
                <w:sz w:val="18"/>
                <w:szCs w:val="18"/>
              </w:rPr>
              <w:t>Строительство противопаводковых дамб необходимо предусматривать на территориях подверженных затоплению паводковыми в</w:t>
            </w:r>
            <w:r w:rsidRPr="0075248E">
              <w:rPr>
                <w:rFonts w:eastAsia="Times New Roman"/>
                <w:sz w:val="18"/>
                <w:szCs w:val="18"/>
              </w:rPr>
              <w:t>о</w:t>
            </w:r>
            <w:r w:rsidRPr="0075248E">
              <w:rPr>
                <w:rFonts w:eastAsia="Times New Roman"/>
                <w:sz w:val="18"/>
                <w:szCs w:val="18"/>
              </w:rPr>
              <w:t xml:space="preserve">дами в соответствии с п. </w:t>
            </w:r>
            <w:r w:rsidR="00087ED6" w:rsidRPr="0075248E">
              <w:rPr>
                <w:spacing w:val="2"/>
                <w:sz w:val="18"/>
                <w:szCs w:val="18"/>
                <w:shd w:val="clear" w:color="auto" w:fill="FFFFFF"/>
              </w:rPr>
              <w:t>8.1 СП 104.13330.2016.</w:t>
            </w:r>
          </w:p>
        </w:tc>
      </w:tr>
      <w:tr w:rsidR="0075248E" w:rsidRPr="0075248E" w:rsidTr="008A2035">
        <w:trPr>
          <w:trHeight w:val="284"/>
          <w:tblHeader/>
        </w:trPr>
        <w:tc>
          <w:tcPr>
            <w:tcW w:w="1214" w:type="dxa"/>
            <w:gridSpan w:val="2"/>
            <w:vMerge w:val="restart"/>
            <w:tcBorders>
              <w:top w:val="nil"/>
              <w:left w:val="single" w:sz="8" w:space="0" w:color="auto"/>
              <w:right w:val="single" w:sz="4" w:space="0" w:color="auto"/>
            </w:tcBorders>
            <w:shd w:val="clear" w:color="auto" w:fill="auto"/>
            <w:textDirection w:val="btLr"/>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В области торговли и общественного питания</w:t>
            </w: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r w:rsidRPr="0075248E">
              <w:rPr>
                <w:rFonts w:eastAsia="Times New Roman"/>
                <w:sz w:val="18"/>
                <w:szCs w:val="18"/>
              </w:rPr>
              <w:t>Магазины продовольственных и непродовольственных товаров повседневного спроса</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м² торговой площади на 1000 чел.</w:t>
            </w:r>
          </w:p>
        </w:tc>
        <w:tc>
          <w:tcPr>
            <w:tcW w:w="1929"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продовольственные</w:t>
            </w:r>
          </w:p>
        </w:tc>
        <w:tc>
          <w:tcPr>
            <w:tcW w:w="1632" w:type="dxa"/>
            <w:gridSpan w:val="3"/>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222</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городские населенные пункты:</w:t>
            </w:r>
            <w:r w:rsidRPr="0075248E">
              <w:rPr>
                <w:rFonts w:eastAsia="Times New Roman"/>
                <w:sz w:val="18"/>
                <w:szCs w:val="18"/>
              </w:rPr>
              <w:br/>
              <w:t>многоэтажная и среднеэтажная жилая застройка – 500 м;</w:t>
            </w:r>
            <w:r w:rsidRPr="0075248E">
              <w:rPr>
                <w:rFonts w:eastAsia="Times New Roman"/>
                <w:sz w:val="18"/>
                <w:szCs w:val="18"/>
              </w:rPr>
              <w:br/>
              <w:t>индивидуальная и малоэтажная жилая застройка – 800 м;</w:t>
            </w:r>
            <w:r w:rsidRPr="0075248E">
              <w:rPr>
                <w:rFonts w:eastAsia="Times New Roman"/>
                <w:sz w:val="18"/>
                <w:szCs w:val="18"/>
              </w:rPr>
              <w:br/>
              <w:t>сельские населенные пункты – 2000 м</w:t>
            </w:r>
          </w:p>
        </w:tc>
      </w:tr>
      <w:tr w:rsidR="0075248E" w:rsidRPr="0075248E"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непродовольственные</w:t>
            </w:r>
          </w:p>
        </w:tc>
        <w:tc>
          <w:tcPr>
            <w:tcW w:w="1632" w:type="dxa"/>
            <w:gridSpan w:val="3"/>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506</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8A2035">
        <w:trPr>
          <w:trHeight w:val="227"/>
          <w:tblHeader/>
        </w:trPr>
        <w:tc>
          <w:tcPr>
            <w:tcW w:w="1214" w:type="dxa"/>
            <w:gridSpan w:val="2"/>
            <w:vMerge/>
            <w:tcBorders>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 xml:space="preserve">Размеры земельных участков, Га на 100 м2 торговой площади при вместимости объекта: </w:t>
            </w:r>
          </w:p>
        </w:tc>
        <w:tc>
          <w:tcPr>
            <w:tcW w:w="1929"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 xml:space="preserve">до250 </w:t>
            </w:r>
          </w:p>
        </w:tc>
        <w:tc>
          <w:tcPr>
            <w:tcW w:w="1632" w:type="dxa"/>
            <w:gridSpan w:val="3"/>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0,08</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250-650</w:t>
            </w:r>
          </w:p>
        </w:tc>
        <w:tc>
          <w:tcPr>
            <w:tcW w:w="1632" w:type="dxa"/>
            <w:gridSpan w:val="3"/>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0,06</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8A2035">
        <w:trPr>
          <w:trHeight w:val="499"/>
          <w:tblHeader/>
        </w:trPr>
        <w:tc>
          <w:tcPr>
            <w:tcW w:w="1214" w:type="dxa"/>
            <w:gridSpan w:val="2"/>
            <w:vMerge/>
            <w:tcBorders>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r w:rsidRPr="0075248E">
              <w:rPr>
                <w:rFonts w:eastAsia="Times New Roman"/>
                <w:sz w:val="18"/>
                <w:szCs w:val="18"/>
              </w:rPr>
              <w:t>Рынки розничной торговли</w:t>
            </w: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Размер земельного участка, кв.м торговой площади при вместимости объекта до 600 кв.м</w:t>
            </w:r>
          </w:p>
        </w:tc>
        <w:tc>
          <w:tcPr>
            <w:tcW w:w="1632" w:type="dxa"/>
            <w:gridSpan w:val="3"/>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14</w:t>
            </w:r>
          </w:p>
        </w:tc>
        <w:tc>
          <w:tcPr>
            <w:tcW w:w="2774" w:type="dxa"/>
            <w:gridSpan w:val="4"/>
            <w:tcBorders>
              <w:top w:val="nil"/>
              <w:left w:val="nil"/>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r w:rsidRPr="0075248E">
              <w:rPr>
                <w:rFonts w:eastAsia="Times New Roman"/>
                <w:sz w:val="18"/>
                <w:szCs w:val="18"/>
              </w:rPr>
              <w:t>Предприятия общественного п</w:t>
            </w:r>
            <w:r w:rsidRPr="0075248E">
              <w:rPr>
                <w:rFonts w:eastAsia="Times New Roman"/>
                <w:sz w:val="18"/>
                <w:szCs w:val="18"/>
              </w:rPr>
              <w:t>и</w:t>
            </w:r>
            <w:r w:rsidRPr="0075248E">
              <w:rPr>
                <w:rFonts w:eastAsia="Times New Roman"/>
                <w:sz w:val="18"/>
                <w:szCs w:val="18"/>
              </w:rPr>
              <w:t xml:space="preserve">тания:     </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Количество посадочных мест на 1000 чел.</w:t>
            </w:r>
          </w:p>
        </w:tc>
        <w:tc>
          <w:tcPr>
            <w:tcW w:w="1929"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40</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город - 500 м, сельская террит</w:t>
            </w:r>
            <w:r w:rsidRPr="0075248E">
              <w:rPr>
                <w:rFonts w:eastAsia="Times New Roman"/>
                <w:sz w:val="18"/>
                <w:szCs w:val="18"/>
              </w:rPr>
              <w:t>о</w:t>
            </w:r>
            <w:r w:rsidRPr="0075248E">
              <w:rPr>
                <w:rFonts w:eastAsia="Times New Roman"/>
                <w:sz w:val="18"/>
                <w:szCs w:val="18"/>
              </w:rPr>
              <w:t>рия - 2000 м</w:t>
            </w:r>
          </w:p>
        </w:tc>
      </w:tr>
      <w:tr w:rsidR="0075248E" w:rsidRPr="0075248E"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23</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Га на 100 мест  [9]:</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при количестве мест</w:t>
            </w:r>
          </w:p>
        </w:tc>
        <w:tc>
          <w:tcPr>
            <w:tcW w:w="1929"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 xml:space="preserve"> до 50</w:t>
            </w:r>
          </w:p>
        </w:tc>
        <w:tc>
          <w:tcPr>
            <w:tcW w:w="1632" w:type="dxa"/>
            <w:gridSpan w:val="3"/>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0,2-0,25</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св. 50 до 150</w:t>
            </w:r>
          </w:p>
        </w:tc>
        <w:tc>
          <w:tcPr>
            <w:tcW w:w="1632" w:type="dxa"/>
            <w:gridSpan w:val="3"/>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0,25-0,15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св. 150</w:t>
            </w:r>
          </w:p>
        </w:tc>
        <w:tc>
          <w:tcPr>
            <w:tcW w:w="1632" w:type="dxa"/>
            <w:gridSpan w:val="3"/>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0,2-0,15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8A2035">
        <w:trPr>
          <w:trHeight w:val="693"/>
          <w:tblHeader/>
        </w:trPr>
        <w:tc>
          <w:tcPr>
            <w:tcW w:w="1214" w:type="dxa"/>
            <w:gridSpan w:val="2"/>
            <w:vMerge/>
            <w:tcBorders>
              <w:left w:val="single" w:sz="8" w:space="0" w:color="auto"/>
              <w:bottom w:val="single" w:sz="4" w:space="0" w:color="000000"/>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B7317F" w:rsidRPr="0075248E" w:rsidRDefault="00B7317F" w:rsidP="006773F6">
            <w:pPr>
              <w:ind w:firstLine="0"/>
              <w:jc w:val="left"/>
              <w:rPr>
                <w:rFonts w:eastAsia="Times New Roman"/>
                <w:sz w:val="18"/>
                <w:szCs w:val="18"/>
              </w:rPr>
            </w:pPr>
            <w:r w:rsidRPr="0075248E">
              <w:rPr>
                <w:rFonts w:eastAsia="Times New Roman"/>
                <w:sz w:val="18"/>
                <w:szCs w:val="18"/>
              </w:rPr>
              <w:t>Примечания</w:t>
            </w:r>
          </w:p>
        </w:tc>
        <w:tc>
          <w:tcPr>
            <w:tcW w:w="10878" w:type="dxa"/>
            <w:gridSpan w:val="14"/>
            <w:tcBorders>
              <w:top w:val="single" w:sz="4" w:space="0" w:color="auto"/>
              <w:left w:val="nil"/>
              <w:bottom w:val="single" w:sz="4" w:space="0" w:color="auto"/>
              <w:right w:val="single" w:sz="8" w:space="0" w:color="000000"/>
            </w:tcBorders>
            <w:shd w:val="clear" w:color="auto" w:fill="auto"/>
            <w:hideMark/>
          </w:tcPr>
          <w:p w:rsidR="00B7317F" w:rsidRPr="0075248E" w:rsidRDefault="00B7317F" w:rsidP="00B7317F">
            <w:pPr>
              <w:ind w:firstLine="0"/>
              <w:rPr>
                <w:rFonts w:eastAsia="Times New Roman"/>
                <w:sz w:val="18"/>
                <w:szCs w:val="18"/>
              </w:rPr>
            </w:pPr>
            <w:r w:rsidRPr="0075248E">
              <w:rPr>
                <w:rFonts w:eastAsia="Times New Roman"/>
                <w:sz w:val="18"/>
                <w:szCs w:val="18"/>
              </w:rPr>
              <w:t>1. В таблице приведены размеры земельных участков для отдельно стоящих объектов общественного питания и бытового обслуживания. Для встроенно-пристроенных объектов размеры земельных участков составят: для общественного питания - 0,1 Га, для бытового обсл</w:t>
            </w:r>
            <w:r w:rsidRPr="0075248E">
              <w:rPr>
                <w:rFonts w:eastAsia="Times New Roman"/>
                <w:sz w:val="18"/>
                <w:szCs w:val="18"/>
              </w:rPr>
              <w:t>у</w:t>
            </w:r>
            <w:r w:rsidRPr="0075248E">
              <w:rPr>
                <w:rFonts w:eastAsia="Times New Roman"/>
                <w:sz w:val="18"/>
                <w:szCs w:val="18"/>
              </w:rPr>
              <w:t>живания - 0,15 Га.</w:t>
            </w:r>
          </w:p>
        </w:tc>
      </w:tr>
      <w:tr w:rsidR="0075248E" w:rsidRPr="0075248E" w:rsidTr="008A2035">
        <w:trPr>
          <w:trHeight w:val="284"/>
          <w:tblHeader/>
        </w:trPr>
        <w:tc>
          <w:tcPr>
            <w:tcW w:w="1214" w:type="dxa"/>
            <w:gridSpan w:val="2"/>
            <w:vMerge w:val="restart"/>
            <w:tcBorders>
              <w:top w:val="nil"/>
              <w:left w:val="single" w:sz="8" w:space="0" w:color="auto"/>
              <w:bottom w:val="single" w:sz="4"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области  бытового обслужив</w:t>
            </w:r>
            <w:r w:rsidRPr="0075248E">
              <w:rPr>
                <w:rFonts w:eastAsia="Times New Roman"/>
                <w:sz w:val="18"/>
                <w:szCs w:val="18"/>
              </w:rPr>
              <w:t>а</w:t>
            </w:r>
            <w:r w:rsidRPr="0075248E">
              <w:rPr>
                <w:rFonts w:eastAsia="Times New Roman"/>
                <w:sz w:val="18"/>
                <w:szCs w:val="18"/>
              </w:rPr>
              <w:t>ния</w:t>
            </w: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Предприятия бытового обслуж</w:t>
            </w:r>
            <w:r w:rsidRPr="0075248E">
              <w:rPr>
                <w:rFonts w:eastAsia="Times New Roman"/>
                <w:sz w:val="18"/>
                <w:szCs w:val="18"/>
              </w:rPr>
              <w:t>и</w:t>
            </w:r>
            <w:r w:rsidRPr="0075248E">
              <w:rPr>
                <w:rFonts w:eastAsia="Times New Roman"/>
                <w:sz w:val="18"/>
                <w:szCs w:val="18"/>
              </w:rPr>
              <w:t>вания:</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рабочее место на 1000 чел.</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город - 500 м, сельская террит</w:t>
            </w:r>
            <w:r w:rsidRPr="0075248E">
              <w:rPr>
                <w:rFonts w:eastAsia="Times New Roman"/>
                <w:sz w:val="18"/>
                <w:szCs w:val="18"/>
              </w:rPr>
              <w:t>о</w:t>
            </w:r>
            <w:r w:rsidRPr="0075248E">
              <w:rPr>
                <w:rFonts w:eastAsia="Times New Roman"/>
                <w:sz w:val="18"/>
                <w:szCs w:val="18"/>
              </w:rPr>
              <w:t>рия - 800 м</w:t>
            </w:r>
          </w:p>
        </w:tc>
      </w:tr>
      <w:tr w:rsidR="0075248E"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Га на 10 рабочих мест [9]: </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количестве мест</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10-50</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0,1-0,2</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50-150</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0,05-0,08</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 150</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0,03-0,04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Прачечные и химчистки</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Прачечные </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кг белья в смену на 1000 </w:t>
            </w:r>
            <w:r w:rsidRPr="0075248E">
              <w:rPr>
                <w:rFonts w:eastAsia="Times New Roman"/>
                <w:sz w:val="18"/>
                <w:szCs w:val="18"/>
              </w:rPr>
              <w:lastRenderedPageBreak/>
              <w:t>чел.</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город</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Химчистки</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кг вещей в смену на 1000 чел.</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11,4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Га на объект</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0,1-1</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37"/>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Бани</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мест на 1000 чел.</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7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Га на объект</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77"/>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Пункты приёма вторичного сырья</w:t>
            </w: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объектов на 20000 чел.</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Отделения банков</w:t>
            </w: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для городских населённых пунктов, количество опер</w:t>
            </w:r>
            <w:r w:rsidRPr="0075248E">
              <w:rPr>
                <w:rFonts w:eastAsia="Times New Roman"/>
                <w:sz w:val="18"/>
                <w:szCs w:val="18"/>
              </w:rPr>
              <w:t>а</w:t>
            </w:r>
            <w:r w:rsidRPr="0075248E">
              <w:rPr>
                <w:rFonts w:eastAsia="Times New Roman"/>
                <w:sz w:val="18"/>
                <w:szCs w:val="18"/>
              </w:rPr>
              <w:t>ционный касс на 10-30 тыс. чел</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пределах транспортной д</w:t>
            </w:r>
            <w:r w:rsidRPr="0075248E">
              <w:rPr>
                <w:rFonts w:eastAsia="Times New Roman"/>
                <w:sz w:val="18"/>
                <w:szCs w:val="18"/>
              </w:rPr>
              <w:t>о</w:t>
            </w:r>
            <w:r w:rsidRPr="0075248E">
              <w:rPr>
                <w:rFonts w:eastAsia="Times New Roman"/>
                <w:sz w:val="18"/>
                <w:szCs w:val="18"/>
              </w:rPr>
              <w:t>ступности</w:t>
            </w:r>
          </w:p>
        </w:tc>
      </w:tr>
      <w:tr w:rsidR="0075248E" w:rsidRPr="0075248E" w:rsidTr="008A2035">
        <w:trPr>
          <w:trHeight w:val="317"/>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га/объект</w:t>
            </w: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2 операционных кассах</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79"/>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7 операционных кассах</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478"/>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Отделения и филиалы сберег</w:t>
            </w:r>
            <w:r w:rsidRPr="0075248E">
              <w:rPr>
                <w:rFonts w:eastAsia="Times New Roman"/>
                <w:sz w:val="18"/>
                <w:szCs w:val="18"/>
              </w:rPr>
              <w:t>а</w:t>
            </w:r>
            <w:r w:rsidRPr="0075248E">
              <w:rPr>
                <w:rFonts w:eastAsia="Times New Roman"/>
                <w:sz w:val="18"/>
                <w:szCs w:val="18"/>
              </w:rPr>
              <w:t>тельного банка</w:t>
            </w: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для городских населённых пунктов, количество опер</w:t>
            </w:r>
            <w:r w:rsidRPr="0075248E">
              <w:rPr>
                <w:rFonts w:eastAsia="Times New Roman"/>
                <w:sz w:val="18"/>
                <w:szCs w:val="18"/>
              </w:rPr>
              <w:t>а</w:t>
            </w:r>
            <w:r w:rsidRPr="0075248E">
              <w:rPr>
                <w:rFonts w:eastAsia="Times New Roman"/>
                <w:sz w:val="18"/>
                <w:szCs w:val="18"/>
              </w:rPr>
              <w:t>ционный мест на 2-3 тыс. чел</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город - 500 м, индивидуальная и малоэтажная жилая застройка – 800;</w:t>
            </w:r>
            <w:r w:rsidRPr="0075248E">
              <w:rPr>
                <w:rFonts w:eastAsia="Times New Roman"/>
                <w:sz w:val="18"/>
                <w:szCs w:val="18"/>
              </w:rPr>
              <w:br/>
              <w:t>сельские населенные пункты: в пределах населенного пункта</w:t>
            </w:r>
          </w:p>
        </w:tc>
      </w:tr>
      <w:tr w:rsidR="0075248E" w:rsidRPr="0075248E" w:rsidTr="008A2035">
        <w:trPr>
          <w:trHeight w:val="41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для сельских населённых пунктов, количество опер</w:t>
            </w:r>
            <w:r w:rsidRPr="0075248E">
              <w:rPr>
                <w:rFonts w:eastAsia="Times New Roman"/>
                <w:sz w:val="18"/>
                <w:szCs w:val="18"/>
              </w:rPr>
              <w:t>а</w:t>
            </w:r>
            <w:r w:rsidRPr="0075248E">
              <w:rPr>
                <w:rFonts w:eastAsia="Times New Roman"/>
                <w:sz w:val="18"/>
                <w:szCs w:val="18"/>
              </w:rPr>
              <w:t>ционный мест на 1-2 тыс. чел</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2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га/объект</w:t>
            </w: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3 операционных местах</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0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20 операционных местах</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7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Юридические консультации, нот</w:t>
            </w:r>
            <w:r w:rsidRPr="0075248E">
              <w:rPr>
                <w:rFonts w:eastAsia="Times New Roman"/>
                <w:sz w:val="18"/>
                <w:szCs w:val="18"/>
              </w:rPr>
              <w:t>а</w:t>
            </w:r>
            <w:r w:rsidRPr="0075248E">
              <w:rPr>
                <w:rFonts w:eastAsia="Times New Roman"/>
                <w:sz w:val="18"/>
                <w:szCs w:val="18"/>
              </w:rPr>
              <w:t>риальные конторы</w:t>
            </w:r>
          </w:p>
        </w:tc>
        <w:tc>
          <w:tcPr>
            <w:tcW w:w="4543"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Количество рабочих мест на 10 тыс. чел</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Юрист-адвокат</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600 м</w:t>
            </w:r>
          </w:p>
        </w:tc>
      </w:tr>
      <w:tr w:rsidR="0075248E" w:rsidRPr="0075248E" w:rsidTr="008A2035">
        <w:trPr>
          <w:trHeight w:val="26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43" w:type="dxa"/>
            <w:gridSpan w:val="5"/>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Количество рабочих мест на 30 тыс. чел</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Нотариус</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га на объект:</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кол. юристов, нотар</w:t>
            </w:r>
            <w:r w:rsidRPr="0075248E">
              <w:rPr>
                <w:rFonts w:eastAsia="Times New Roman"/>
                <w:sz w:val="18"/>
                <w:szCs w:val="18"/>
              </w:rPr>
              <w:t>и</w:t>
            </w:r>
            <w:r w:rsidRPr="0075248E">
              <w:rPr>
                <w:rFonts w:eastAsia="Times New Roman"/>
                <w:sz w:val="18"/>
                <w:szCs w:val="18"/>
              </w:rPr>
              <w:t>усов</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0,15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Общественные уборные</w:t>
            </w: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приборов на 1 тыс.чел</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74" w:type="dxa"/>
            <w:gridSpan w:val="4"/>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Гостиницы</w:t>
            </w:r>
          </w:p>
        </w:tc>
        <w:tc>
          <w:tcPr>
            <w:tcW w:w="6472" w:type="dxa"/>
            <w:gridSpan w:val="7"/>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мест на 1000 чел.</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18</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кв.м на 1 место</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числе мест гостиницы</w:t>
            </w: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 25 до 100</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 100 до 500</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 500 до 1000</w:t>
            </w:r>
          </w:p>
        </w:tc>
        <w:tc>
          <w:tcPr>
            <w:tcW w:w="1632"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bl>
    <w:p w:rsidR="00B7317F" w:rsidRPr="0075248E" w:rsidRDefault="00B7317F">
      <w:r w:rsidRPr="0075248E">
        <w:br w:type="page"/>
      </w:r>
    </w:p>
    <w:tbl>
      <w:tblPr>
        <w:tblW w:w="15025" w:type="dxa"/>
        <w:tblInd w:w="534" w:type="dxa"/>
        <w:tblLook w:val="04A0" w:firstRow="1" w:lastRow="0" w:firstColumn="1" w:lastColumn="0" w:noHBand="0" w:noVBand="1"/>
      </w:tblPr>
      <w:tblGrid>
        <w:gridCol w:w="1214"/>
        <w:gridCol w:w="2933"/>
        <w:gridCol w:w="2271"/>
        <w:gridCol w:w="2272"/>
        <w:gridCol w:w="1929"/>
        <w:gridCol w:w="1632"/>
        <w:gridCol w:w="2774"/>
      </w:tblGrid>
      <w:tr w:rsidR="0075248E" w:rsidRPr="0075248E" w:rsidTr="004C13DE">
        <w:trPr>
          <w:trHeight w:val="417"/>
          <w:tblHeader/>
        </w:trPr>
        <w:tc>
          <w:tcPr>
            <w:tcW w:w="1214" w:type="dxa"/>
            <w:vMerge w:val="restart"/>
            <w:tcBorders>
              <w:top w:val="nil"/>
              <w:left w:val="single" w:sz="8"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В области  почтовой связи</w:t>
            </w: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Отделения почтовой связи</w:t>
            </w:r>
          </w:p>
        </w:tc>
        <w:tc>
          <w:tcPr>
            <w:tcW w:w="6472" w:type="dxa"/>
            <w:gridSpan w:val="3"/>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pStyle w:val="a6"/>
              <w:spacing w:before="0" w:after="0"/>
              <w:rPr>
                <w:sz w:val="18"/>
                <w:szCs w:val="18"/>
              </w:rPr>
            </w:pPr>
            <w:r w:rsidRPr="0075248E">
              <w:rPr>
                <w:sz w:val="18"/>
                <w:szCs w:val="18"/>
              </w:rPr>
              <w:t>Уровень обеспеченности, объект</w:t>
            </w:r>
            <w:r w:rsidRPr="0075248E">
              <w:t xml:space="preserve"> </w:t>
            </w:r>
          </w:p>
        </w:tc>
        <w:tc>
          <w:tcPr>
            <w:tcW w:w="4406" w:type="dxa"/>
            <w:gridSpan w:val="2"/>
            <w:tcBorders>
              <w:top w:val="single" w:sz="4" w:space="0" w:color="auto"/>
              <w:left w:val="nil"/>
              <w:bottom w:val="nil"/>
              <w:right w:val="single" w:sz="8" w:space="0" w:color="000000"/>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 xml:space="preserve">по нормам и правилам Министерства </w:t>
            </w:r>
            <w:r w:rsidR="001F14E3" w:rsidRPr="0075248E">
              <w:rPr>
                <w:rFonts w:eastAsia="Times New Roman"/>
                <w:sz w:val="18"/>
                <w:szCs w:val="18"/>
              </w:rPr>
              <w:t>цифрового ра</w:t>
            </w:r>
            <w:r w:rsidR="001F14E3" w:rsidRPr="0075248E">
              <w:rPr>
                <w:rFonts w:eastAsia="Times New Roman"/>
                <w:sz w:val="18"/>
                <w:szCs w:val="18"/>
              </w:rPr>
              <w:t>з</w:t>
            </w:r>
            <w:r w:rsidR="001F14E3" w:rsidRPr="0075248E">
              <w:rPr>
                <w:rFonts w:eastAsia="Times New Roman"/>
                <w:sz w:val="18"/>
                <w:szCs w:val="18"/>
              </w:rPr>
              <w:t>вития, связи и массовых коммуникаций Российской Федерации</w:t>
            </w:r>
          </w:p>
        </w:tc>
      </w:tr>
      <w:tr w:rsidR="0075248E" w:rsidRPr="0075248E"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га/объект</w:t>
            </w:r>
          </w:p>
        </w:tc>
        <w:tc>
          <w:tcPr>
            <w:tcW w:w="2272" w:type="dxa"/>
            <w:vMerge w:val="restart"/>
            <w:tcBorders>
              <w:top w:val="single" w:sz="4" w:space="0" w:color="auto"/>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Отделения связи микр</w:t>
            </w:r>
            <w:r w:rsidRPr="0075248E">
              <w:rPr>
                <w:rFonts w:eastAsia="Times New Roman"/>
                <w:sz w:val="18"/>
                <w:szCs w:val="18"/>
              </w:rPr>
              <w:t>о</w:t>
            </w:r>
            <w:r w:rsidRPr="0075248E">
              <w:rPr>
                <w:rFonts w:eastAsia="Times New Roman"/>
                <w:sz w:val="18"/>
                <w:szCs w:val="18"/>
              </w:rPr>
              <w:t>района, жилого района, га, для обслуживаемого нас</w:t>
            </w:r>
            <w:r w:rsidRPr="0075248E">
              <w:rPr>
                <w:rFonts w:eastAsia="Times New Roman"/>
                <w:sz w:val="18"/>
                <w:szCs w:val="18"/>
              </w:rPr>
              <w:t>е</w:t>
            </w:r>
            <w:r w:rsidRPr="0075248E">
              <w:rPr>
                <w:rFonts w:eastAsia="Times New Roman"/>
                <w:sz w:val="18"/>
                <w:szCs w:val="18"/>
              </w:rPr>
              <w:t>ления, групп:</w:t>
            </w:r>
          </w:p>
        </w:tc>
        <w:tc>
          <w:tcPr>
            <w:tcW w:w="1929" w:type="dxa"/>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IV-V (до 9 тыс. чел.)</w:t>
            </w:r>
          </w:p>
        </w:tc>
        <w:tc>
          <w:tcPr>
            <w:tcW w:w="1632"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0,07-0,08</w:t>
            </w:r>
          </w:p>
        </w:tc>
        <w:tc>
          <w:tcPr>
            <w:tcW w:w="2774" w:type="dxa"/>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для городских населенных пун</w:t>
            </w:r>
            <w:r w:rsidRPr="0075248E">
              <w:rPr>
                <w:rFonts w:eastAsia="Times New Roman"/>
                <w:sz w:val="18"/>
                <w:szCs w:val="18"/>
              </w:rPr>
              <w:t>к</w:t>
            </w:r>
            <w:r w:rsidRPr="0075248E">
              <w:rPr>
                <w:rFonts w:eastAsia="Times New Roman"/>
                <w:sz w:val="18"/>
                <w:szCs w:val="18"/>
              </w:rPr>
              <w:t>тов:</w:t>
            </w:r>
            <w:r w:rsidRPr="0075248E">
              <w:rPr>
                <w:rFonts w:eastAsia="Times New Roman"/>
                <w:sz w:val="18"/>
                <w:szCs w:val="18"/>
              </w:rPr>
              <w:br/>
              <w:t>многоэтажная и среднеэтажная жилая застройка – 500 м;</w:t>
            </w:r>
            <w:r w:rsidRPr="0075248E">
              <w:rPr>
                <w:rFonts w:eastAsia="Times New Roman"/>
                <w:sz w:val="18"/>
                <w:szCs w:val="18"/>
              </w:rPr>
              <w:br/>
              <w:t>индивидуальная и малоэтажная жилая застройка – 800 м;</w:t>
            </w:r>
            <w:r w:rsidRPr="0075248E">
              <w:rPr>
                <w:rFonts w:eastAsia="Times New Roman"/>
                <w:sz w:val="18"/>
                <w:szCs w:val="18"/>
              </w:rPr>
              <w:br/>
              <w:t>для сельских населенных пун</w:t>
            </w:r>
            <w:r w:rsidRPr="0075248E">
              <w:rPr>
                <w:rFonts w:eastAsia="Times New Roman"/>
                <w:sz w:val="18"/>
                <w:szCs w:val="18"/>
              </w:rPr>
              <w:t>к</w:t>
            </w:r>
            <w:r w:rsidRPr="0075248E">
              <w:rPr>
                <w:rFonts w:eastAsia="Times New Roman"/>
                <w:sz w:val="18"/>
                <w:szCs w:val="18"/>
              </w:rPr>
              <w:t>тов: в пределах населенного пункта</w:t>
            </w:r>
          </w:p>
        </w:tc>
      </w:tr>
      <w:tr w:rsidR="0075248E" w:rsidRPr="0075248E"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III-IV (9-18 тыс. чел.)</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0,09-0,1</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II-III (20-25 тыс. чел.)</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0,11-0,12</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B87192">
            <w:pPr>
              <w:ind w:firstLine="0"/>
              <w:jc w:val="center"/>
              <w:rPr>
                <w:rFonts w:eastAsia="Times New Roman"/>
                <w:sz w:val="18"/>
                <w:szCs w:val="18"/>
              </w:rPr>
            </w:pPr>
            <w:r w:rsidRPr="0075248E">
              <w:rPr>
                <w:rFonts w:eastAsia="Times New Roman"/>
                <w:sz w:val="18"/>
                <w:szCs w:val="18"/>
              </w:rPr>
              <w:t>Отделения связи сельск</w:t>
            </w:r>
            <w:r w:rsidRPr="0075248E">
              <w:rPr>
                <w:rFonts w:eastAsia="Times New Roman"/>
                <w:sz w:val="18"/>
                <w:szCs w:val="18"/>
              </w:rPr>
              <w:t>о</w:t>
            </w:r>
            <w:r w:rsidRPr="0075248E">
              <w:rPr>
                <w:rFonts w:eastAsia="Times New Roman"/>
                <w:sz w:val="18"/>
                <w:szCs w:val="18"/>
              </w:rPr>
              <w:t xml:space="preserve">го </w:t>
            </w:r>
            <w:r w:rsidR="00B87192" w:rsidRPr="0075248E">
              <w:rPr>
                <w:rFonts w:eastAsia="Times New Roman"/>
                <w:sz w:val="18"/>
                <w:szCs w:val="18"/>
              </w:rPr>
              <w:t>населенного пункта</w:t>
            </w:r>
            <w:r w:rsidRPr="0075248E">
              <w:rPr>
                <w:rFonts w:eastAsia="Times New Roman"/>
                <w:sz w:val="18"/>
                <w:szCs w:val="18"/>
              </w:rPr>
              <w:t>, га, для обслуживаемого нас</w:t>
            </w:r>
            <w:r w:rsidRPr="0075248E">
              <w:rPr>
                <w:rFonts w:eastAsia="Times New Roman"/>
                <w:sz w:val="18"/>
                <w:szCs w:val="18"/>
              </w:rPr>
              <w:t>е</w:t>
            </w:r>
            <w:r w:rsidRPr="0075248E">
              <w:rPr>
                <w:rFonts w:eastAsia="Times New Roman"/>
                <w:sz w:val="18"/>
                <w:szCs w:val="18"/>
              </w:rPr>
              <w:t>ления, групп</w:t>
            </w: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V-VI (0,5-2 тыс. чел.)</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0,3-0,35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III-IV (2-6 тыс. чел.)</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0,4-0,45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855"/>
          <w:tblHeader/>
        </w:trPr>
        <w:tc>
          <w:tcPr>
            <w:tcW w:w="1214" w:type="dxa"/>
            <w:vMerge/>
            <w:tcBorders>
              <w:left w:val="single" w:sz="8" w:space="0" w:color="auto"/>
              <w:bottom w:val="single" w:sz="4" w:space="0" w:color="000000"/>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33" w:type="dxa"/>
            <w:tcBorders>
              <w:top w:val="single" w:sz="4" w:space="0" w:color="auto"/>
              <w:left w:val="single" w:sz="4" w:space="0" w:color="auto"/>
              <w:bottom w:val="single" w:sz="4" w:space="0" w:color="000000"/>
              <w:right w:val="single" w:sz="4" w:space="0" w:color="000000"/>
            </w:tcBorders>
            <w:shd w:val="clear" w:color="auto" w:fill="auto"/>
          </w:tcPr>
          <w:p w:rsidR="00813ECA" w:rsidRPr="0075248E" w:rsidRDefault="00813ECA" w:rsidP="006773F6">
            <w:pPr>
              <w:ind w:firstLine="0"/>
              <w:jc w:val="left"/>
              <w:rPr>
                <w:rFonts w:eastAsia="Times New Roman"/>
                <w:sz w:val="18"/>
                <w:szCs w:val="18"/>
              </w:rPr>
            </w:pPr>
            <w:r w:rsidRPr="0075248E">
              <w:rPr>
                <w:rFonts w:eastAsia="Times New Roman"/>
                <w:sz w:val="18"/>
                <w:szCs w:val="18"/>
              </w:rPr>
              <w:t>Примечание</w:t>
            </w:r>
          </w:p>
        </w:tc>
        <w:tc>
          <w:tcPr>
            <w:tcW w:w="10878" w:type="dxa"/>
            <w:gridSpan w:val="5"/>
            <w:tcBorders>
              <w:top w:val="single" w:sz="4" w:space="0" w:color="auto"/>
              <w:left w:val="single" w:sz="4" w:space="0" w:color="auto"/>
              <w:bottom w:val="single" w:sz="4" w:space="0" w:color="000000"/>
              <w:right w:val="single" w:sz="8" w:space="0" w:color="auto"/>
            </w:tcBorders>
            <w:shd w:val="clear" w:color="auto" w:fill="auto"/>
          </w:tcPr>
          <w:p w:rsidR="00813ECA" w:rsidRPr="0075248E" w:rsidRDefault="00813ECA" w:rsidP="00633C6F">
            <w:pPr>
              <w:pStyle w:val="a6"/>
              <w:numPr>
                <w:ilvl w:val="0"/>
                <w:numId w:val="31"/>
              </w:numPr>
              <w:tabs>
                <w:tab w:val="left" w:pos="0"/>
                <w:tab w:val="left" w:pos="139"/>
              </w:tabs>
              <w:spacing w:before="0" w:after="0"/>
              <w:ind w:left="0" w:firstLine="0"/>
              <w:rPr>
                <w:sz w:val="18"/>
                <w:szCs w:val="18"/>
              </w:rPr>
            </w:pPr>
            <w:r w:rsidRPr="0075248E">
              <w:rPr>
                <w:sz w:val="18"/>
                <w:szCs w:val="18"/>
              </w:rPr>
              <w:t>Отделения почтовой связи являются объектами федерального значения, но включены в состав нормативов в связи с тем, что это объе</w:t>
            </w:r>
            <w:r w:rsidRPr="0075248E">
              <w:rPr>
                <w:sz w:val="18"/>
                <w:szCs w:val="18"/>
              </w:rPr>
              <w:t>к</w:t>
            </w:r>
            <w:r w:rsidRPr="0075248E">
              <w:rPr>
                <w:sz w:val="18"/>
                <w:szCs w:val="18"/>
              </w:rPr>
              <w:t>ты периодического пользования, выполняющие важные для комфортной жизнедеятельности населения функции.</w:t>
            </w:r>
          </w:p>
          <w:p w:rsidR="00813ECA" w:rsidRPr="0075248E" w:rsidRDefault="00813ECA" w:rsidP="00633C6F">
            <w:pPr>
              <w:pStyle w:val="a6"/>
              <w:numPr>
                <w:ilvl w:val="0"/>
                <w:numId w:val="31"/>
              </w:numPr>
              <w:tabs>
                <w:tab w:val="left" w:pos="0"/>
                <w:tab w:val="left" w:pos="139"/>
              </w:tabs>
              <w:spacing w:before="0" w:after="0"/>
              <w:ind w:left="0" w:firstLine="0"/>
              <w:rPr>
                <w:sz w:val="18"/>
                <w:szCs w:val="18"/>
              </w:rPr>
            </w:pPr>
            <w:r w:rsidRPr="0075248E">
              <w:rPr>
                <w:sz w:val="18"/>
                <w:szCs w:val="1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tc>
      </w:tr>
      <w:tr w:rsidR="0075248E" w:rsidRPr="0075248E" w:rsidTr="004C13DE">
        <w:trPr>
          <w:trHeight w:val="284"/>
          <w:tblHeader/>
        </w:trPr>
        <w:tc>
          <w:tcPr>
            <w:tcW w:w="1214" w:type="dxa"/>
            <w:vMerge w:val="restart"/>
            <w:tcBorders>
              <w:top w:val="nil"/>
              <w:left w:val="single" w:sz="8" w:space="0" w:color="auto"/>
              <w:bottom w:val="nil"/>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области предоставления услуг по организации досуга и услуг организаций культуры</w:t>
            </w:r>
          </w:p>
        </w:tc>
        <w:tc>
          <w:tcPr>
            <w:tcW w:w="2933" w:type="dxa"/>
            <w:tcBorders>
              <w:top w:val="single" w:sz="4" w:space="0" w:color="auto"/>
              <w:left w:val="nil"/>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Танцевальные залы</w:t>
            </w:r>
          </w:p>
        </w:tc>
        <w:tc>
          <w:tcPr>
            <w:tcW w:w="6472" w:type="dxa"/>
            <w:gridSpan w:val="3"/>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мест на 1 тыс. человек</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774" w:type="dxa"/>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Клубы</w:t>
            </w:r>
          </w:p>
        </w:tc>
        <w:tc>
          <w:tcPr>
            <w:tcW w:w="6472" w:type="dxa"/>
            <w:gridSpan w:val="3"/>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Кинотеатры</w:t>
            </w:r>
          </w:p>
        </w:tc>
        <w:tc>
          <w:tcPr>
            <w:tcW w:w="6472" w:type="dxa"/>
            <w:gridSpan w:val="3"/>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25-35</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Залы аттракционов и игровых а</w:t>
            </w:r>
            <w:r w:rsidRPr="0075248E">
              <w:rPr>
                <w:rFonts w:eastAsia="Times New Roman"/>
                <w:sz w:val="18"/>
                <w:szCs w:val="18"/>
              </w:rPr>
              <w:t>в</w:t>
            </w:r>
            <w:r w:rsidRPr="0075248E">
              <w:rPr>
                <w:rFonts w:eastAsia="Times New Roman"/>
                <w:sz w:val="18"/>
                <w:szCs w:val="18"/>
              </w:rPr>
              <w:t xml:space="preserve">томатов </w:t>
            </w:r>
          </w:p>
        </w:tc>
        <w:tc>
          <w:tcPr>
            <w:tcW w:w="6472"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кв.м площади пола на 1 тыс.чел</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trike/>
                <w:sz w:val="18"/>
                <w:szCs w:val="18"/>
              </w:rPr>
            </w:pPr>
            <w:r w:rsidRPr="0075248E">
              <w:rPr>
                <w:rFonts w:eastAsia="Times New Roman"/>
                <w:sz w:val="18"/>
                <w:szCs w:val="18"/>
              </w:rPr>
              <w:t>3</w:t>
            </w:r>
          </w:p>
        </w:tc>
        <w:tc>
          <w:tcPr>
            <w:tcW w:w="2774" w:type="dxa"/>
            <w:vMerge w:val="restart"/>
            <w:tcBorders>
              <w:top w:val="nil"/>
              <w:left w:val="single" w:sz="4" w:space="0" w:color="auto"/>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Городские массовые библиотеки [1] .</w:t>
            </w:r>
          </w:p>
        </w:tc>
        <w:tc>
          <w:tcPr>
            <w:tcW w:w="2271" w:type="dxa"/>
            <w:vMerge w:val="restart"/>
            <w:tcBorders>
              <w:top w:val="nil"/>
              <w:left w:val="single" w:sz="4" w:space="0" w:color="auto"/>
              <w:bottom w:val="nil"/>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1 тыс.чел [2]</w:t>
            </w:r>
          </w:p>
        </w:tc>
        <w:tc>
          <w:tcPr>
            <w:tcW w:w="4201" w:type="dxa"/>
            <w:gridSpan w:val="2"/>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тыс. ед. хранения</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4-4,5</w:t>
            </w:r>
          </w:p>
        </w:tc>
        <w:tc>
          <w:tcPr>
            <w:tcW w:w="2774" w:type="dxa"/>
            <w:vMerge/>
            <w:tcBorders>
              <w:top w:val="nil"/>
              <w:left w:val="single" w:sz="4" w:space="0" w:color="auto"/>
              <w:bottom w:val="nil"/>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nil"/>
              <w:left w:val="single" w:sz="4"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читательских 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2-3</w:t>
            </w:r>
          </w:p>
        </w:tc>
        <w:tc>
          <w:tcPr>
            <w:tcW w:w="2774" w:type="dxa"/>
            <w:vMerge/>
            <w:tcBorders>
              <w:top w:val="nil"/>
              <w:left w:val="single" w:sz="4" w:space="0" w:color="auto"/>
              <w:bottom w:val="nil"/>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Сельские массовые библиотеки</w:t>
            </w:r>
          </w:p>
        </w:tc>
        <w:tc>
          <w:tcPr>
            <w:tcW w:w="227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1 тыс. чел [2]</w:t>
            </w:r>
          </w:p>
        </w:tc>
        <w:tc>
          <w:tcPr>
            <w:tcW w:w="227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население 1-2 тыс.чел</w:t>
            </w:r>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ед. хранения</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6-7,5</w:t>
            </w:r>
          </w:p>
        </w:tc>
        <w:tc>
          <w:tcPr>
            <w:tcW w:w="2774" w:type="dxa"/>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30 мин. </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читательских 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5,0-6</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население 2-5 тыс.чел</w:t>
            </w:r>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ед. хранения</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5,0-6</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читательских 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население 5-10 тыс.чел</w:t>
            </w:r>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ед. хранения</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читательских 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3,0-4</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B7317F">
        <w:trPr>
          <w:trHeight w:val="197"/>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vMerge w:val="restart"/>
            <w:tcBorders>
              <w:top w:val="single" w:sz="4" w:space="0" w:color="auto"/>
              <w:left w:val="nil"/>
              <w:right w:val="single" w:sz="4" w:space="0" w:color="auto"/>
            </w:tcBorders>
            <w:shd w:val="clear" w:color="auto" w:fill="auto"/>
            <w:hideMark/>
          </w:tcPr>
          <w:p w:rsidR="00B7317F" w:rsidRPr="0075248E" w:rsidRDefault="00B7317F" w:rsidP="006773F6">
            <w:pPr>
              <w:ind w:firstLine="0"/>
              <w:jc w:val="left"/>
              <w:rPr>
                <w:rFonts w:eastAsia="Times New Roman"/>
                <w:sz w:val="18"/>
                <w:szCs w:val="18"/>
              </w:rPr>
            </w:pPr>
            <w:r w:rsidRPr="0075248E">
              <w:rPr>
                <w:rFonts w:eastAsia="Times New Roman"/>
                <w:sz w:val="18"/>
                <w:szCs w:val="18"/>
              </w:rPr>
              <w:t>Помещения для культурно-массовой и политико-воспитательной работы с насел</w:t>
            </w:r>
            <w:r w:rsidRPr="0075248E">
              <w:rPr>
                <w:rFonts w:eastAsia="Times New Roman"/>
                <w:sz w:val="18"/>
                <w:szCs w:val="18"/>
              </w:rPr>
              <w:t>е</w:t>
            </w:r>
            <w:r w:rsidRPr="0075248E">
              <w:rPr>
                <w:rFonts w:eastAsia="Times New Roman"/>
                <w:sz w:val="18"/>
                <w:szCs w:val="18"/>
              </w:rPr>
              <w:t>нием, досуга и любительской де</w:t>
            </w:r>
            <w:r w:rsidRPr="0075248E">
              <w:rPr>
                <w:rFonts w:eastAsia="Times New Roman"/>
                <w:sz w:val="18"/>
                <w:szCs w:val="18"/>
              </w:rPr>
              <w:t>я</w:t>
            </w:r>
            <w:r w:rsidRPr="0075248E">
              <w:rPr>
                <w:rFonts w:eastAsia="Times New Roman"/>
                <w:sz w:val="18"/>
                <w:szCs w:val="18"/>
              </w:rPr>
              <w:t>тельности</w:t>
            </w:r>
          </w:p>
        </w:tc>
        <w:tc>
          <w:tcPr>
            <w:tcW w:w="6472" w:type="dxa"/>
            <w:gridSpan w:val="3"/>
            <w:tcBorders>
              <w:top w:val="single" w:sz="4" w:space="0" w:color="auto"/>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кв.м площади пола на 1 тыс.чел</w:t>
            </w:r>
          </w:p>
        </w:tc>
        <w:tc>
          <w:tcPr>
            <w:tcW w:w="1632"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 xml:space="preserve">50-60 </w:t>
            </w:r>
          </w:p>
        </w:tc>
        <w:tc>
          <w:tcPr>
            <w:tcW w:w="2774" w:type="dxa"/>
            <w:tcBorders>
              <w:top w:val="nil"/>
              <w:left w:val="nil"/>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w:t>
            </w: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vMerge/>
            <w:tcBorders>
              <w:left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p>
        </w:tc>
        <w:tc>
          <w:tcPr>
            <w:tcW w:w="6472" w:type="dxa"/>
            <w:gridSpan w:val="3"/>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Уровень обеспеченности, объект на городской округ</w:t>
            </w:r>
          </w:p>
        </w:tc>
        <w:tc>
          <w:tcPr>
            <w:tcW w:w="1632"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2</w:t>
            </w:r>
          </w:p>
        </w:tc>
        <w:tc>
          <w:tcPr>
            <w:tcW w:w="2774" w:type="dxa"/>
            <w:vMerge w:val="restart"/>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w:t>
            </w: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га/объект </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при экспозиционной пл</w:t>
            </w:r>
            <w:r w:rsidRPr="0075248E">
              <w:rPr>
                <w:rFonts w:eastAsia="Times New Roman"/>
                <w:sz w:val="18"/>
                <w:szCs w:val="18"/>
              </w:rPr>
              <w:t>о</w:t>
            </w:r>
            <w:r w:rsidRPr="0075248E">
              <w:rPr>
                <w:rFonts w:eastAsia="Times New Roman"/>
                <w:sz w:val="18"/>
                <w:szCs w:val="18"/>
              </w:rPr>
              <w:t xml:space="preserve">щади  кв. м </w:t>
            </w: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500</w:t>
            </w:r>
          </w:p>
        </w:tc>
        <w:tc>
          <w:tcPr>
            <w:tcW w:w="1632"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0,5</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1000</w:t>
            </w:r>
          </w:p>
        </w:tc>
        <w:tc>
          <w:tcPr>
            <w:tcW w:w="1632"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0,8</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1500</w:t>
            </w:r>
          </w:p>
        </w:tc>
        <w:tc>
          <w:tcPr>
            <w:tcW w:w="1632"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1,2</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2000</w:t>
            </w:r>
          </w:p>
        </w:tc>
        <w:tc>
          <w:tcPr>
            <w:tcW w:w="1632"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1,5</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2500</w:t>
            </w:r>
          </w:p>
        </w:tc>
        <w:tc>
          <w:tcPr>
            <w:tcW w:w="1632"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1,8</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vMerge/>
            <w:tcBorders>
              <w:left w:val="single" w:sz="4" w:space="0" w:color="auto"/>
              <w:bottom w:val="single" w:sz="4" w:space="0" w:color="000000"/>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3000</w:t>
            </w:r>
          </w:p>
        </w:tc>
        <w:tc>
          <w:tcPr>
            <w:tcW w:w="1632"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2,0</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детские игровые площадки</w:t>
            </w: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Площадка тип.1 детская </w:t>
            </w:r>
            <w:r w:rsidRPr="0075248E">
              <w:rPr>
                <w:rFonts w:eastAsia="Times New Roman"/>
                <w:sz w:val="18"/>
                <w:szCs w:val="18"/>
              </w:rPr>
              <w:lastRenderedPageBreak/>
              <w:t>игровая площадка для детей младшего дошкол</w:t>
            </w:r>
            <w:r w:rsidRPr="0075248E">
              <w:rPr>
                <w:rFonts w:eastAsia="Times New Roman"/>
                <w:sz w:val="18"/>
                <w:szCs w:val="18"/>
              </w:rPr>
              <w:t>ь</w:t>
            </w:r>
            <w:r w:rsidRPr="0075248E">
              <w:rPr>
                <w:rFonts w:eastAsia="Times New Roman"/>
                <w:sz w:val="18"/>
                <w:szCs w:val="18"/>
              </w:rPr>
              <w:t>ного возраста (1-3 года)</w:t>
            </w:r>
          </w:p>
        </w:tc>
        <w:tc>
          <w:tcPr>
            <w:tcW w:w="2272"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площадь, кв.м</w:t>
            </w:r>
          </w:p>
        </w:tc>
        <w:tc>
          <w:tcPr>
            <w:tcW w:w="1929" w:type="dxa"/>
            <w:tcBorders>
              <w:top w:val="nil"/>
              <w:left w:val="single" w:sz="4" w:space="0" w:color="auto"/>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песочницы</w:t>
            </w:r>
          </w:p>
        </w:tc>
        <w:tc>
          <w:tcPr>
            <w:tcW w:w="1632" w:type="dxa"/>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игровой площадки</w:t>
            </w:r>
          </w:p>
        </w:tc>
        <w:tc>
          <w:tcPr>
            <w:tcW w:w="1632" w:type="dxa"/>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16</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территории игрового комплекс</w:t>
            </w:r>
          </w:p>
        </w:tc>
        <w:tc>
          <w:tcPr>
            <w:tcW w:w="1632"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49</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Площадка тип 2. Детская игровая площадка для детей дошкольного во</w:t>
            </w:r>
            <w:r w:rsidRPr="0075248E">
              <w:rPr>
                <w:rFonts w:eastAsia="Times New Roman"/>
                <w:sz w:val="18"/>
                <w:szCs w:val="18"/>
              </w:rPr>
              <w:t>з</w:t>
            </w:r>
            <w:r w:rsidRPr="0075248E">
              <w:rPr>
                <w:rFonts w:eastAsia="Times New Roman"/>
                <w:sz w:val="18"/>
                <w:szCs w:val="18"/>
              </w:rPr>
              <w:t>раста (4-7 лет)</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кв.м</w:t>
            </w:r>
          </w:p>
        </w:tc>
        <w:tc>
          <w:tcPr>
            <w:tcW w:w="1929"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песочницы</w:t>
            </w:r>
          </w:p>
        </w:tc>
        <w:tc>
          <w:tcPr>
            <w:tcW w:w="1632" w:type="dxa"/>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игровой площадки</w:t>
            </w:r>
          </w:p>
        </w:tc>
        <w:tc>
          <w:tcPr>
            <w:tcW w:w="1632" w:type="dxa"/>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557"/>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75248E" w:rsidRDefault="00D200FD" w:rsidP="00633C6F">
            <w:pPr>
              <w:ind w:firstLine="0"/>
              <w:jc w:val="left"/>
              <w:rPr>
                <w:rFonts w:eastAsia="Times New Roman"/>
                <w:sz w:val="18"/>
                <w:szCs w:val="18"/>
              </w:rPr>
            </w:pPr>
            <w:r w:rsidRPr="0075248E">
              <w:rPr>
                <w:rFonts w:eastAsia="Times New Roman"/>
                <w:sz w:val="18"/>
                <w:szCs w:val="18"/>
              </w:rPr>
              <w:t>территории игрового комплекса</w:t>
            </w:r>
          </w:p>
        </w:tc>
        <w:tc>
          <w:tcPr>
            <w:tcW w:w="1632"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64</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305"/>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Площадка тип 3. Детская игровая площадка для детей школьного возраста (8-12 лет)</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кв.м</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игровой площадки</w:t>
            </w:r>
          </w:p>
        </w:tc>
        <w:tc>
          <w:tcPr>
            <w:tcW w:w="1632"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64 и 100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B7317F">
        <w:trPr>
          <w:trHeight w:val="641"/>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75248E" w:rsidRDefault="00D200FD" w:rsidP="00633C6F">
            <w:pPr>
              <w:ind w:firstLine="0"/>
              <w:jc w:val="center"/>
              <w:rPr>
                <w:rFonts w:eastAsia="Times New Roman"/>
                <w:sz w:val="18"/>
                <w:szCs w:val="18"/>
              </w:rPr>
            </w:pPr>
            <w:r w:rsidRPr="0075248E">
              <w:rPr>
                <w:rFonts w:eastAsia="Times New Roman"/>
                <w:sz w:val="18"/>
                <w:szCs w:val="18"/>
              </w:rPr>
              <w:t>территории игрового комплекса</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144</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B7317F">
        <w:trPr>
          <w:trHeight w:val="641"/>
          <w:tblHeader/>
        </w:trPr>
        <w:tc>
          <w:tcPr>
            <w:tcW w:w="1214" w:type="dxa"/>
            <w:vMerge w:val="restart"/>
            <w:tcBorders>
              <w:top w:val="nil"/>
              <w:left w:val="single" w:sz="8" w:space="0" w:color="auto"/>
              <w:right w:val="single" w:sz="4" w:space="0" w:color="auto"/>
            </w:tcBorders>
            <w:shd w:val="clear" w:color="auto" w:fill="auto"/>
          </w:tcPr>
          <w:p w:rsidR="006773F6" w:rsidRPr="0075248E" w:rsidRDefault="006773F6" w:rsidP="00633C6F">
            <w:pPr>
              <w:jc w:val="center"/>
              <w:rPr>
                <w:rFonts w:eastAsia="Times New Roman"/>
                <w:sz w:val="18"/>
                <w:szCs w:val="18"/>
              </w:rPr>
            </w:pPr>
            <w:r w:rsidRPr="0075248E">
              <w:rPr>
                <w:rFonts w:eastAsia="Times New Roman"/>
                <w:sz w:val="18"/>
                <w:szCs w:val="18"/>
              </w:rPr>
              <w:t> </w:t>
            </w:r>
          </w:p>
        </w:tc>
        <w:tc>
          <w:tcPr>
            <w:tcW w:w="2933" w:type="dxa"/>
            <w:tcBorders>
              <w:top w:val="single" w:sz="4" w:space="0" w:color="auto"/>
              <w:left w:val="single" w:sz="4" w:space="0" w:color="auto"/>
              <w:right w:val="single" w:sz="4" w:space="0" w:color="000000"/>
            </w:tcBorders>
            <w:shd w:val="clear" w:color="auto" w:fill="auto"/>
          </w:tcPr>
          <w:p w:rsidR="006773F6" w:rsidRPr="0075248E" w:rsidRDefault="006773F6" w:rsidP="006773F6">
            <w:pPr>
              <w:ind w:firstLine="0"/>
              <w:jc w:val="left"/>
              <w:rPr>
                <w:rFonts w:eastAsia="Times New Roman"/>
                <w:sz w:val="18"/>
                <w:szCs w:val="18"/>
              </w:rPr>
            </w:pPr>
            <w:r w:rsidRPr="0075248E">
              <w:rPr>
                <w:rFonts w:eastAsia="Times New Roman"/>
                <w:sz w:val="18"/>
                <w:szCs w:val="18"/>
              </w:rPr>
              <w:t>Примечания</w:t>
            </w:r>
          </w:p>
        </w:tc>
        <w:tc>
          <w:tcPr>
            <w:tcW w:w="10878" w:type="dxa"/>
            <w:gridSpan w:val="5"/>
            <w:tcBorders>
              <w:top w:val="single" w:sz="4" w:space="0" w:color="auto"/>
              <w:left w:val="single" w:sz="4" w:space="0" w:color="auto"/>
              <w:right w:val="single" w:sz="8" w:space="0" w:color="auto"/>
            </w:tcBorders>
            <w:shd w:val="clear" w:color="auto" w:fill="auto"/>
          </w:tcPr>
          <w:p w:rsidR="006773F6" w:rsidRPr="0075248E" w:rsidRDefault="006773F6" w:rsidP="006773F6">
            <w:pPr>
              <w:pStyle w:val="a6"/>
              <w:tabs>
                <w:tab w:val="left" w:pos="139"/>
              </w:tabs>
              <w:spacing w:before="0" w:after="0"/>
              <w:ind w:firstLine="0"/>
              <w:rPr>
                <w:sz w:val="18"/>
                <w:szCs w:val="18"/>
              </w:rPr>
            </w:pPr>
            <w:r w:rsidRPr="0075248E">
              <w:rPr>
                <w:sz w:val="18"/>
                <w:szCs w:val="18"/>
              </w:rPr>
              <w:t xml:space="preserve">1.Приведенные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 </w:t>
            </w:r>
          </w:p>
          <w:p w:rsidR="006773F6" w:rsidRPr="0075248E" w:rsidRDefault="006773F6" w:rsidP="006773F6">
            <w:pPr>
              <w:pStyle w:val="a6"/>
              <w:tabs>
                <w:tab w:val="left" w:pos="139"/>
              </w:tabs>
              <w:spacing w:before="0" w:after="0"/>
              <w:ind w:firstLine="0"/>
              <w:rPr>
                <w:sz w:val="18"/>
                <w:szCs w:val="18"/>
              </w:rPr>
            </w:pPr>
            <w:r w:rsidRPr="0075248E">
              <w:rPr>
                <w:sz w:val="18"/>
                <w:szCs w:val="18"/>
              </w:rPr>
              <w:t>2. Расчетные показатели приведены из СП 42.13330.201</w:t>
            </w:r>
            <w:r w:rsidR="001F14E3" w:rsidRPr="0075248E">
              <w:rPr>
                <w:sz w:val="18"/>
                <w:szCs w:val="18"/>
              </w:rPr>
              <w:t>6</w:t>
            </w:r>
            <w:r w:rsidRPr="0075248E">
              <w:rPr>
                <w:sz w:val="18"/>
                <w:szCs w:val="18"/>
              </w:rPr>
              <w:t>.</w:t>
            </w:r>
          </w:p>
          <w:p w:rsidR="006773F6" w:rsidRPr="0075248E" w:rsidRDefault="006773F6" w:rsidP="006773F6">
            <w:pPr>
              <w:pStyle w:val="a6"/>
              <w:tabs>
                <w:tab w:val="left" w:pos="139"/>
              </w:tabs>
              <w:spacing w:before="0" w:after="0"/>
              <w:ind w:firstLine="0"/>
              <w:rPr>
                <w:sz w:val="18"/>
                <w:szCs w:val="18"/>
              </w:rPr>
            </w:pPr>
            <w:r w:rsidRPr="0075248E">
              <w:rPr>
                <w:sz w:val="18"/>
                <w:szCs w:val="18"/>
              </w:rPr>
              <w:t xml:space="preserve">3. Целесообразно размещать на территории городского округа универсальный объект культурно-досугового назначения, который </w:t>
            </w:r>
            <w:r w:rsidRPr="0075248E">
              <w:rPr>
                <w:sz w:val="18"/>
                <w:szCs w:val="18"/>
              </w:rPr>
              <w:br/>
              <w:t>при необходимости выполнял функции различных видов объектов (кинотеатр, выставочный зал, учреждение культуры клубного типа библиотека и др.).</w:t>
            </w:r>
          </w:p>
          <w:p w:rsidR="006773F6" w:rsidRPr="0075248E" w:rsidRDefault="006773F6" w:rsidP="006773F6">
            <w:pPr>
              <w:pStyle w:val="a6"/>
              <w:tabs>
                <w:tab w:val="left" w:pos="139"/>
              </w:tabs>
              <w:spacing w:before="0" w:after="0"/>
              <w:ind w:firstLine="0"/>
              <w:rPr>
                <w:sz w:val="18"/>
                <w:szCs w:val="18"/>
              </w:rPr>
            </w:pPr>
            <w:r w:rsidRPr="0075248E">
              <w:rPr>
                <w:sz w:val="18"/>
                <w:szCs w:val="18"/>
              </w:rPr>
              <w:t xml:space="preserve">4. Мощностная характеристика центрального учреждения культуры клубного типа городского округа должна составлять не менее </w:t>
            </w:r>
            <w:r w:rsidR="00B7317F" w:rsidRPr="0075248E">
              <w:rPr>
                <w:sz w:val="18"/>
                <w:szCs w:val="18"/>
              </w:rPr>
              <w:br/>
            </w:r>
            <w:r w:rsidRPr="0075248E">
              <w:rPr>
                <w:sz w:val="18"/>
                <w:szCs w:val="18"/>
              </w:rPr>
              <w:t>500 зрительских мест.</w:t>
            </w:r>
          </w:p>
          <w:p w:rsidR="006773F6" w:rsidRPr="0075248E" w:rsidRDefault="006773F6" w:rsidP="006773F6">
            <w:pPr>
              <w:pStyle w:val="a6"/>
              <w:tabs>
                <w:tab w:val="left" w:pos="139"/>
              </w:tabs>
              <w:spacing w:before="0" w:after="0"/>
              <w:ind w:firstLine="0"/>
              <w:rPr>
                <w:sz w:val="18"/>
                <w:szCs w:val="18"/>
              </w:rPr>
            </w:pPr>
            <w:r w:rsidRPr="0075248E">
              <w:rPr>
                <w:sz w:val="18"/>
                <w:szCs w:val="18"/>
              </w:rPr>
              <w:t xml:space="preserve">5. В зависимости от состава и объема фондов выставочные залы и картинные галереи могут являться структурными подразделениями музеев. </w:t>
            </w:r>
          </w:p>
          <w:p w:rsidR="006773F6" w:rsidRPr="0075248E" w:rsidRDefault="006773F6" w:rsidP="006773F6">
            <w:pPr>
              <w:pStyle w:val="a6"/>
              <w:tabs>
                <w:tab w:val="left" w:pos="139"/>
              </w:tabs>
              <w:spacing w:before="0" w:after="0"/>
              <w:ind w:firstLine="0"/>
              <w:rPr>
                <w:sz w:val="18"/>
                <w:szCs w:val="18"/>
              </w:rPr>
            </w:pPr>
            <w:r w:rsidRPr="0075248E">
              <w:rPr>
                <w:sz w:val="18"/>
                <w:szCs w:val="18"/>
              </w:rPr>
              <w:t>6.</w:t>
            </w:r>
            <w:r w:rsidR="00B7317F" w:rsidRPr="0075248E">
              <w:rPr>
                <w:sz w:val="18"/>
                <w:szCs w:val="18"/>
              </w:rPr>
              <w:t xml:space="preserve"> </w:t>
            </w:r>
            <w:r w:rsidRPr="0075248E">
              <w:rPr>
                <w:sz w:val="18"/>
                <w:szCs w:val="18"/>
              </w:rPr>
              <w:t>Минимальный размер территории для размещения музеев установлен</w:t>
            </w:r>
            <w:r w:rsidR="00B7317F" w:rsidRPr="0075248E">
              <w:rPr>
                <w:sz w:val="18"/>
                <w:szCs w:val="18"/>
              </w:rPr>
              <w:t xml:space="preserve"> </w:t>
            </w:r>
            <w:r w:rsidRPr="0075248E">
              <w:rPr>
                <w:sz w:val="18"/>
                <w:szCs w:val="18"/>
              </w:rPr>
              <w:t>с учетом Рекомендаций по проектированию музеев, ЦНИИЭП им. Б.С. Мезенцева Москва Стройиздат 1988 год, актуализированных</w:t>
            </w:r>
            <w:r w:rsidR="00B7317F" w:rsidRPr="0075248E">
              <w:rPr>
                <w:sz w:val="18"/>
                <w:szCs w:val="18"/>
              </w:rPr>
              <w:t xml:space="preserve"> </w:t>
            </w:r>
            <w:r w:rsidRPr="0075248E">
              <w:rPr>
                <w:sz w:val="18"/>
                <w:szCs w:val="18"/>
              </w:rPr>
              <w:t xml:space="preserve">в 2008 году. </w:t>
            </w:r>
          </w:p>
          <w:p w:rsidR="006773F6" w:rsidRPr="0075248E" w:rsidRDefault="006773F6" w:rsidP="006773F6">
            <w:pPr>
              <w:tabs>
                <w:tab w:val="left" w:pos="139"/>
              </w:tabs>
              <w:ind w:firstLine="0"/>
              <w:jc w:val="left"/>
              <w:rPr>
                <w:rFonts w:eastAsia="Times New Roman"/>
                <w:sz w:val="18"/>
                <w:szCs w:val="18"/>
              </w:rPr>
            </w:pPr>
            <w:r w:rsidRPr="0075248E">
              <w:rPr>
                <w:rFonts w:eastAsia="Times New Roman"/>
                <w:sz w:val="18"/>
                <w:szCs w:val="18"/>
              </w:rPr>
              <w:t xml:space="preserve">7. Кинотеатр рекомендуется размещать в административном центре городского округа. В населенных пунктах услуги киновидеопоказа рекомендуется оказывать в учреждениях культурно-досугового типа с помощью киновидеоустановок.             </w:t>
            </w:r>
          </w:p>
          <w:p w:rsidR="006773F6" w:rsidRPr="0075248E" w:rsidRDefault="006773F6" w:rsidP="00B7317F">
            <w:pPr>
              <w:tabs>
                <w:tab w:val="left" w:pos="139"/>
              </w:tabs>
              <w:ind w:firstLine="0"/>
              <w:jc w:val="left"/>
              <w:rPr>
                <w:rFonts w:eastAsia="Times New Roman"/>
                <w:sz w:val="18"/>
                <w:szCs w:val="18"/>
              </w:rPr>
            </w:pPr>
            <w:r w:rsidRPr="0075248E">
              <w:rPr>
                <w:rFonts w:eastAsia="Times New Roman"/>
                <w:sz w:val="18"/>
                <w:szCs w:val="18"/>
              </w:rPr>
              <w:t xml:space="preserve">8. Параметры детских площадок приняты в соответствии со сводным стандартом благоустройства массивов ИЖС Белгородской области. </w:t>
            </w:r>
          </w:p>
        </w:tc>
      </w:tr>
      <w:tr w:rsidR="0075248E" w:rsidRPr="0075248E" w:rsidTr="004C13DE">
        <w:trPr>
          <w:trHeight w:val="2263"/>
          <w:tblHeader/>
        </w:trPr>
        <w:tc>
          <w:tcPr>
            <w:tcW w:w="1214" w:type="dxa"/>
            <w:vMerge/>
            <w:tcBorders>
              <w:left w:val="single" w:sz="8" w:space="0" w:color="auto"/>
              <w:bottom w:val="nil"/>
              <w:right w:val="single" w:sz="4" w:space="0" w:color="auto"/>
            </w:tcBorders>
            <w:shd w:val="clear" w:color="auto" w:fill="auto"/>
            <w:textDirection w:val="btLr"/>
            <w:hideMark/>
          </w:tcPr>
          <w:p w:rsidR="006773F6" w:rsidRPr="0075248E" w:rsidRDefault="006773F6" w:rsidP="00633C6F">
            <w:pPr>
              <w:ind w:firstLine="0"/>
              <w:jc w:val="center"/>
              <w:rPr>
                <w:rFonts w:eastAsia="Times New Roman"/>
                <w:sz w:val="18"/>
                <w:szCs w:val="18"/>
              </w:rPr>
            </w:pPr>
          </w:p>
        </w:tc>
        <w:tc>
          <w:tcPr>
            <w:tcW w:w="2933" w:type="dxa"/>
            <w:tcBorders>
              <w:left w:val="single" w:sz="4" w:space="0" w:color="auto"/>
              <w:bottom w:val="single" w:sz="4" w:space="0" w:color="auto"/>
              <w:right w:val="single" w:sz="4" w:space="0" w:color="auto"/>
            </w:tcBorders>
            <w:shd w:val="clear" w:color="auto" w:fill="auto"/>
            <w:hideMark/>
          </w:tcPr>
          <w:p w:rsidR="006773F6" w:rsidRPr="0075248E" w:rsidRDefault="006773F6" w:rsidP="00633C6F">
            <w:pPr>
              <w:ind w:firstLine="0"/>
              <w:jc w:val="center"/>
              <w:rPr>
                <w:rFonts w:eastAsia="Times New Roman"/>
                <w:sz w:val="18"/>
                <w:szCs w:val="18"/>
              </w:rPr>
            </w:pPr>
          </w:p>
        </w:tc>
        <w:tc>
          <w:tcPr>
            <w:tcW w:w="10878" w:type="dxa"/>
            <w:gridSpan w:val="5"/>
            <w:tcBorders>
              <w:left w:val="single" w:sz="4" w:space="0" w:color="auto"/>
              <w:bottom w:val="single" w:sz="4" w:space="0" w:color="000000"/>
              <w:right w:val="single" w:sz="8" w:space="0" w:color="000000"/>
            </w:tcBorders>
            <w:shd w:val="clear" w:color="auto" w:fill="auto"/>
            <w:hideMark/>
          </w:tcPr>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9.Для организации площадок для детей дошкольного возраста рекомендуется использования искусственного ударопоглощающего п</w:t>
            </w:r>
            <w:r w:rsidRPr="0075248E">
              <w:rPr>
                <w:rFonts w:eastAsia="Times New Roman"/>
                <w:sz w:val="18"/>
                <w:szCs w:val="18"/>
              </w:rPr>
              <w:t>о</w:t>
            </w:r>
            <w:r w:rsidRPr="0075248E">
              <w:rPr>
                <w:rFonts w:eastAsia="Times New Roman"/>
                <w:sz w:val="18"/>
                <w:szCs w:val="18"/>
              </w:rPr>
              <w:t xml:space="preserve">крытия.                                                                            </w:t>
            </w:r>
          </w:p>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10. Организацию площадок для детей школьного возраста необходимо выполнить с обязательным учетом зон безопасности оборудов</w:t>
            </w:r>
            <w:r w:rsidRPr="0075248E">
              <w:rPr>
                <w:rFonts w:eastAsia="Times New Roman"/>
                <w:sz w:val="18"/>
                <w:szCs w:val="18"/>
              </w:rPr>
              <w:t>а</w:t>
            </w:r>
            <w:r w:rsidRPr="0075248E">
              <w:rPr>
                <w:rFonts w:eastAsia="Times New Roman"/>
                <w:sz w:val="18"/>
                <w:szCs w:val="18"/>
              </w:rPr>
              <w:t>ния. Игровые комплексы использовать из природных материалов.</w:t>
            </w:r>
          </w:p>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11. Для организации комфортного пребывания на детских и спортивных площадках рекомендуется устройство линейных посадок дер</w:t>
            </w:r>
            <w:r w:rsidRPr="0075248E">
              <w:rPr>
                <w:rFonts w:eastAsia="Times New Roman"/>
                <w:sz w:val="18"/>
                <w:szCs w:val="18"/>
              </w:rPr>
              <w:t>е</w:t>
            </w:r>
            <w:r w:rsidRPr="0075248E">
              <w:rPr>
                <w:rFonts w:eastAsia="Times New Roman"/>
                <w:sz w:val="18"/>
                <w:szCs w:val="18"/>
              </w:rPr>
              <w:t xml:space="preserve">вьев и кустарников с шагом 5 м. Вдоль основных пешеходных маршрутов использовать живую изгородь с высотой кустарника не более 1.2 м.  </w:t>
            </w:r>
          </w:p>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 xml:space="preserve">12.Для ограничения движения детей выполнять устройство непрерывной живой изгороди по периметру детской игровой площадки.                                                                                         </w:t>
            </w:r>
          </w:p>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 xml:space="preserve">13.Во избежание перегрева рекомендуется групповая посадка деревьев в зонах детских площадок.   </w:t>
            </w:r>
          </w:p>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14.При проектировании детских и спортивных площадок руководствоваться сводным стандартом Благоустройства массивов ИЖС Белг</w:t>
            </w:r>
            <w:r w:rsidRPr="0075248E">
              <w:rPr>
                <w:rFonts w:eastAsia="Times New Roman"/>
                <w:sz w:val="18"/>
                <w:szCs w:val="18"/>
              </w:rPr>
              <w:t>о</w:t>
            </w:r>
            <w:r w:rsidRPr="0075248E">
              <w:rPr>
                <w:rFonts w:eastAsia="Times New Roman"/>
                <w:sz w:val="18"/>
                <w:szCs w:val="18"/>
              </w:rPr>
              <w:t xml:space="preserve">родской области.  </w:t>
            </w:r>
          </w:p>
        </w:tc>
      </w:tr>
      <w:tr w:rsidR="0075248E" w:rsidRPr="0075248E" w:rsidTr="004C13DE">
        <w:trPr>
          <w:trHeight w:val="510"/>
          <w:tblHeader/>
        </w:trPr>
        <w:tc>
          <w:tcPr>
            <w:tcW w:w="1214" w:type="dxa"/>
            <w:vMerge w:val="restart"/>
            <w:tcBorders>
              <w:top w:val="single" w:sz="4" w:space="0" w:color="auto"/>
              <w:left w:val="single" w:sz="8" w:space="0" w:color="auto"/>
              <w:bottom w:val="single" w:sz="4" w:space="0" w:color="000000"/>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в области туризма и рекреации</w:t>
            </w:r>
          </w:p>
        </w:tc>
        <w:tc>
          <w:tcPr>
            <w:tcW w:w="2933" w:type="dxa"/>
            <w:tcBorders>
              <w:top w:val="single" w:sz="4" w:space="0" w:color="auto"/>
              <w:left w:val="nil"/>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Зоны массового кратковременного отдыха</w:t>
            </w:r>
          </w:p>
        </w:tc>
        <w:tc>
          <w:tcPr>
            <w:tcW w:w="6472" w:type="dxa"/>
            <w:gridSpan w:val="3"/>
            <w:tcBorders>
              <w:top w:val="single" w:sz="4" w:space="0" w:color="auto"/>
              <w:left w:val="nil"/>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Размеры земельного участка, кв. м на одного посетителя [1]</w:t>
            </w:r>
          </w:p>
        </w:tc>
        <w:tc>
          <w:tcPr>
            <w:tcW w:w="1632"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 в том числе интенсивно и</w:t>
            </w:r>
            <w:r w:rsidRPr="0075248E">
              <w:rPr>
                <w:rFonts w:eastAsia="Times New Roman"/>
                <w:sz w:val="18"/>
                <w:szCs w:val="18"/>
              </w:rPr>
              <w:t>с</w:t>
            </w:r>
            <w:r w:rsidRPr="0075248E">
              <w:rPr>
                <w:rFonts w:eastAsia="Times New Roman"/>
                <w:sz w:val="18"/>
                <w:szCs w:val="18"/>
              </w:rPr>
              <w:t>пользуемая часть для активных видов отдыха должна соста</w:t>
            </w:r>
            <w:r w:rsidRPr="0075248E">
              <w:rPr>
                <w:rFonts w:eastAsia="Times New Roman"/>
                <w:sz w:val="18"/>
                <w:szCs w:val="18"/>
              </w:rPr>
              <w:t>в</w:t>
            </w:r>
            <w:r w:rsidRPr="0075248E">
              <w:rPr>
                <w:rFonts w:eastAsia="Times New Roman"/>
                <w:sz w:val="18"/>
                <w:szCs w:val="18"/>
              </w:rPr>
              <w:t>лять 100 кв. м на одного посетит</w:t>
            </w:r>
            <w:r w:rsidRPr="0075248E">
              <w:rPr>
                <w:rFonts w:eastAsia="Times New Roman"/>
                <w:sz w:val="18"/>
                <w:szCs w:val="18"/>
              </w:rPr>
              <w:t>е</w:t>
            </w:r>
            <w:r w:rsidRPr="0075248E">
              <w:rPr>
                <w:rFonts w:eastAsia="Times New Roman"/>
                <w:sz w:val="18"/>
                <w:szCs w:val="18"/>
              </w:rPr>
              <w:t>ля</w:t>
            </w:r>
          </w:p>
        </w:tc>
        <w:tc>
          <w:tcPr>
            <w:tcW w:w="2774" w:type="dxa"/>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90 мин на транспорте</w:t>
            </w:r>
          </w:p>
        </w:tc>
      </w:tr>
      <w:tr w:rsidR="0075248E" w:rsidRPr="0075248E" w:rsidTr="004C13DE">
        <w:trPr>
          <w:trHeight w:val="257"/>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Территории общего пользования рекреационного назначения (па</w:t>
            </w:r>
            <w:r w:rsidRPr="0075248E">
              <w:rPr>
                <w:rFonts w:eastAsia="Times New Roman"/>
                <w:sz w:val="18"/>
                <w:szCs w:val="18"/>
              </w:rPr>
              <w:t>р</w:t>
            </w:r>
            <w:r w:rsidRPr="0075248E">
              <w:rPr>
                <w:rFonts w:eastAsia="Times New Roman"/>
                <w:sz w:val="18"/>
                <w:szCs w:val="18"/>
              </w:rPr>
              <w:t>ки, лесопарки, скверы, бульвары и др)</w:t>
            </w:r>
          </w:p>
        </w:tc>
        <w:tc>
          <w:tcPr>
            <w:tcW w:w="454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суммарная площадь озелененных территорий общего пользования[3], кв.м/человек </w:t>
            </w:r>
          </w:p>
        </w:tc>
        <w:tc>
          <w:tcPr>
            <w:tcW w:w="1929"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Малый город</w:t>
            </w:r>
          </w:p>
        </w:tc>
        <w:tc>
          <w:tcPr>
            <w:tcW w:w="1632"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774" w:type="dxa"/>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80"/>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Сельский населенный пункт</w:t>
            </w:r>
          </w:p>
        </w:tc>
        <w:tc>
          <w:tcPr>
            <w:tcW w:w="1632"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197"/>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2"/>
            <w:vMerge w:val="restart"/>
            <w:tcBorders>
              <w:top w:val="single" w:sz="4" w:space="0" w:color="auto"/>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Площадь территорий парков, садов, скверов не менее, га                    </w:t>
            </w: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городских парков</w:t>
            </w:r>
          </w:p>
        </w:tc>
        <w:tc>
          <w:tcPr>
            <w:tcW w:w="1632"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399"/>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2"/>
            <w:vMerge/>
            <w:tcBorders>
              <w:top w:val="single" w:sz="4" w:space="0" w:color="auto"/>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парков планирово</w:t>
            </w:r>
            <w:r w:rsidRPr="0075248E">
              <w:rPr>
                <w:rFonts w:eastAsia="Times New Roman"/>
                <w:sz w:val="18"/>
                <w:szCs w:val="18"/>
              </w:rPr>
              <w:t>ч</w:t>
            </w:r>
            <w:r w:rsidRPr="0075248E">
              <w:rPr>
                <w:rFonts w:eastAsia="Times New Roman"/>
                <w:sz w:val="18"/>
                <w:szCs w:val="18"/>
              </w:rPr>
              <w:t>ных районов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300"/>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2"/>
            <w:vMerge/>
            <w:tcBorders>
              <w:top w:val="single" w:sz="4" w:space="0" w:color="auto"/>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садов жилых районов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25"/>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2"/>
            <w:vMerge/>
            <w:tcBorders>
              <w:top w:val="single" w:sz="4" w:space="0" w:color="auto"/>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скверов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413"/>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Пляжи</w:t>
            </w:r>
          </w:p>
        </w:tc>
        <w:tc>
          <w:tcPr>
            <w:tcW w:w="454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территории объекта, кв. м на одного посет</w:t>
            </w:r>
            <w:r w:rsidRPr="0075248E">
              <w:rPr>
                <w:rFonts w:eastAsia="Times New Roman"/>
                <w:sz w:val="18"/>
                <w:szCs w:val="18"/>
              </w:rPr>
              <w:t>и</w:t>
            </w:r>
            <w:r w:rsidRPr="0075248E">
              <w:rPr>
                <w:rFonts w:eastAsia="Times New Roman"/>
                <w:sz w:val="18"/>
                <w:szCs w:val="18"/>
              </w:rPr>
              <w:t>теля [2]</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речных и озерных пляжей </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w:t>
            </w:r>
          </w:p>
        </w:tc>
        <w:tc>
          <w:tcPr>
            <w:tcW w:w="2774" w:type="dxa"/>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80"/>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речных и озерных пляжей (для детей) </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trike/>
                <w:sz w:val="18"/>
                <w:szCs w:val="18"/>
              </w:rPr>
            </w:pPr>
            <w:r w:rsidRPr="0075248E">
              <w:rPr>
                <w:rFonts w:eastAsia="Times New Roman"/>
                <w:strike/>
                <w:sz w:val="18"/>
                <w:szCs w:val="18"/>
              </w:rPr>
              <w:t>4</w:t>
            </w:r>
            <w:r w:rsidR="00EC3D20" w:rsidRPr="0075248E">
              <w:rPr>
                <w:rFonts w:eastAsia="Times New Roman"/>
                <w:strike/>
                <w:sz w:val="18"/>
                <w:szCs w:val="18"/>
              </w:rPr>
              <w:t xml:space="preserve"> </w:t>
            </w:r>
            <w:r w:rsidR="00EC3D20" w:rsidRPr="0075248E">
              <w:rPr>
                <w:rFonts w:eastAsia="Times New Roman"/>
                <w:sz w:val="18"/>
                <w:szCs w:val="18"/>
              </w:rPr>
              <w:t>5</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410"/>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Размера объекта, м на одного посетителя [2]</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протяженность бер</w:t>
            </w:r>
            <w:r w:rsidRPr="0075248E">
              <w:rPr>
                <w:rFonts w:eastAsia="Times New Roman"/>
                <w:sz w:val="18"/>
                <w:szCs w:val="18"/>
              </w:rPr>
              <w:t>е</w:t>
            </w:r>
            <w:r w:rsidRPr="0075248E">
              <w:rPr>
                <w:rFonts w:eastAsia="Times New Roman"/>
                <w:sz w:val="18"/>
                <w:szCs w:val="18"/>
              </w:rPr>
              <w:t>говой полосы пляжа</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0,25</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68"/>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6472" w:type="dxa"/>
            <w:gridSpan w:val="3"/>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Проходы к береговым полосам водных объектов общего пользования</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 м</w:t>
            </w:r>
          </w:p>
        </w:tc>
      </w:tr>
      <w:tr w:rsidR="0075248E" w:rsidRPr="0075248E" w:rsidTr="004C13DE">
        <w:trPr>
          <w:trHeight w:val="271"/>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Коллективные средства размещ</w:t>
            </w:r>
            <w:r w:rsidRPr="0075248E">
              <w:rPr>
                <w:rFonts w:eastAsia="Times New Roman"/>
                <w:sz w:val="18"/>
                <w:szCs w:val="18"/>
              </w:rPr>
              <w:t>е</w:t>
            </w:r>
            <w:r w:rsidRPr="0075248E">
              <w:rPr>
                <w:rFonts w:eastAsia="Times New Roman"/>
                <w:sz w:val="18"/>
                <w:szCs w:val="18"/>
              </w:rPr>
              <w:t>ния</w:t>
            </w:r>
          </w:p>
        </w:tc>
        <w:tc>
          <w:tcPr>
            <w:tcW w:w="6472" w:type="dxa"/>
            <w:gridSpan w:val="3"/>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гостиницами [1], мест на 1 тыс. человек</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774" w:type="dxa"/>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90"/>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территории для размещения объекта [3], кв. м на 1 место</w:t>
            </w:r>
          </w:p>
        </w:tc>
        <w:tc>
          <w:tcPr>
            <w:tcW w:w="420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туристские гостиницы</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50-75</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465"/>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базы отдыха предприятий и организаций, мол</w:t>
            </w:r>
            <w:r w:rsidRPr="0075248E">
              <w:rPr>
                <w:rFonts w:eastAsia="Times New Roman"/>
                <w:sz w:val="18"/>
                <w:szCs w:val="18"/>
              </w:rPr>
              <w:t>о</w:t>
            </w:r>
            <w:r w:rsidRPr="0075248E">
              <w:rPr>
                <w:rFonts w:eastAsia="Times New Roman"/>
                <w:sz w:val="18"/>
                <w:szCs w:val="18"/>
              </w:rPr>
              <w:t>дежные лагеря</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140-160</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1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кемпинги</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135-150</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1785"/>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Примечания</w:t>
            </w:r>
          </w:p>
        </w:tc>
        <w:tc>
          <w:tcPr>
            <w:tcW w:w="10878" w:type="dxa"/>
            <w:gridSpan w:val="5"/>
            <w:tcBorders>
              <w:top w:val="single" w:sz="4" w:space="0" w:color="auto"/>
              <w:left w:val="nil"/>
              <w:bottom w:val="single" w:sz="4" w:space="0" w:color="auto"/>
              <w:right w:val="single" w:sz="8" w:space="0" w:color="000000"/>
            </w:tcBorders>
            <w:shd w:val="clear" w:color="auto" w:fill="auto"/>
            <w:hideMark/>
          </w:tcPr>
          <w:p w:rsidR="004C13DE" w:rsidRPr="0075248E" w:rsidRDefault="00813ECA" w:rsidP="004C13DE">
            <w:pPr>
              <w:ind w:firstLine="0"/>
              <w:rPr>
                <w:rFonts w:eastAsia="Times New Roman"/>
                <w:sz w:val="18"/>
                <w:szCs w:val="18"/>
              </w:rPr>
            </w:pPr>
            <w:r w:rsidRPr="0075248E">
              <w:rPr>
                <w:rFonts w:eastAsia="Times New Roman"/>
                <w:sz w:val="18"/>
                <w:szCs w:val="18"/>
              </w:rPr>
              <w:t>1. Расчетные показатели минимально допустимого уровня обеспеченности городского округа зонами массового кратковременного отд</w:t>
            </w:r>
            <w:r w:rsidRPr="0075248E">
              <w:rPr>
                <w:rFonts w:eastAsia="Times New Roman"/>
                <w:sz w:val="18"/>
                <w:szCs w:val="18"/>
              </w:rPr>
              <w:t>ы</w:t>
            </w:r>
            <w:r w:rsidRPr="0075248E">
              <w:rPr>
                <w:rFonts w:eastAsia="Times New Roman"/>
                <w:sz w:val="18"/>
                <w:szCs w:val="18"/>
              </w:rPr>
              <w:t xml:space="preserve">ха и максимально допустимого уровня территориальной доступности до таких зон установлены в соответствии с </w:t>
            </w:r>
            <w:r w:rsidR="00EC3D20" w:rsidRPr="0075248E">
              <w:rPr>
                <w:rFonts w:eastAsia="Times New Roman"/>
                <w:sz w:val="18"/>
                <w:szCs w:val="18"/>
              </w:rPr>
              <w:t xml:space="preserve">п. 9.20, 9.21 </w:t>
            </w:r>
            <w:r w:rsidR="00B7317F" w:rsidRPr="0075248E">
              <w:rPr>
                <w:rFonts w:eastAsia="Times New Roman"/>
                <w:sz w:val="18"/>
                <w:szCs w:val="18"/>
              </w:rPr>
              <w:br/>
            </w:r>
            <w:r w:rsidR="00EC3D20" w:rsidRPr="0075248E">
              <w:rPr>
                <w:rFonts w:eastAsia="Times New Roman"/>
                <w:sz w:val="18"/>
                <w:szCs w:val="18"/>
              </w:rPr>
              <w:t>СП 42.13330.2016.</w:t>
            </w:r>
          </w:p>
          <w:p w:rsidR="00813ECA" w:rsidRPr="0075248E" w:rsidRDefault="00813ECA" w:rsidP="004C13DE">
            <w:pPr>
              <w:ind w:firstLine="0"/>
              <w:rPr>
                <w:rFonts w:eastAsia="Times New Roman"/>
                <w:sz w:val="18"/>
                <w:szCs w:val="18"/>
              </w:rPr>
            </w:pPr>
            <w:r w:rsidRPr="0075248E">
              <w:rPr>
                <w:rFonts w:eastAsia="Times New Roman"/>
                <w:sz w:val="18"/>
                <w:szCs w:val="18"/>
              </w:rPr>
              <w:t>2. Расчетные показатели минимально допустимой площади территории для размещения речных и озерных пляжей и протяженности б</w:t>
            </w:r>
            <w:r w:rsidRPr="0075248E">
              <w:rPr>
                <w:rFonts w:eastAsia="Times New Roman"/>
                <w:sz w:val="18"/>
                <w:szCs w:val="18"/>
              </w:rPr>
              <w:t>е</w:t>
            </w:r>
            <w:r w:rsidRPr="0075248E">
              <w:rPr>
                <w:rFonts w:eastAsia="Times New Roman"/>
                <w:sz w:val="18"/>
                <w:szCs w:val="18"/>
              </w:rPr>
              <w:t xml:space="preserve">реговой полосы данных пляжей на одного посетителя установлены в соответствии с. </w:t>
            </w:r>
            <w:r w:rsidR="00EC3D20" w:rsidRPr="0075248E">
              <w:rPr>
                <w:rFonts w:eastAsia="Times New Roman"/>
                <w:sz w:val="18"/>
                <w:szCs w:val="18"/>
              </w:rPr>
              <w:t>9.27 СП 42.13330.2016.</w:t>
            </w:r>
            <w:r w:rsidRPr="0075248E">
              <w:rPr>
                <w:rFonts w:eastAsia="Times New Roman"/>
                <w:sz w:val="18"/>
                <w:szCs w:val="18"/>
              </w:rPr>
              <w:t xml:space="preserve">                                                                      </w:t>
            </w:r>
          </w:p>
          <w:p w:rsidR="00813ECA" w:rsidRPr="0075248E" w:rsidRDefault="00813ECA" w:rsidP="004C13DE">
            <w:pPr>
              <w:ind w:firstLine="0"/>
              <w:rPr>
                <w:rFonts w:eastAsia="Times New Roman"/>
                <w:sz w:val="18"/>
                <w:szCs w:val="18"/>
              </w:rPr>
            </w:pPr>
            <w:r w:rsidRPr="0075248E">
              <w:rPr>
                <w:rFonts w:eastAsia="Times New Roman"/>
                <w:sz w:val="18"/>
                <w:szCs w:val="18"/>
              </w:rPr>
              <w:t xml:space="preserve">3. Значение расчетного показателя принято в соответствии с </w:t>
            </w:r>
            <w:r w:rsidR="00450A35" w:rsidRPr="0075248E">
              <w:rPr>
                <w:rFonts w:eastAsia="Times New Roman"/>
                <w:sz w:val="18"/>
                <w:szCs w:val="18"/>
              </w:rPr>
              <w:t>СП 42.13330.2016</w:t>
            </w:r>
            <w:r w:rsidRPr="0075248E">
              <w:rPr>
                <w:rFonts w:eastAsia="Times New Roman"/>
                <w:sz w:val="18"/>
                <w:szCs w:val="18"/>
              </w:rPr>
              <w:t>.</w:t>
            </w:r>
          </w:p>
          <w:p w:rsidR="00813ECA" w:rsidRPr="0075248E" w:rsidRDefault="00813ECA" w:rsidP="004C13DE">
            <w:pPr>
              <w:pStyle w:val="a6"/>
              <w:spacing w:before="0" w:after="0"/>
              <w:ind w:firstLine="0"/>
              <w:rPr>
                <w:sz w:val="18"/>
                <w:szCs w:val="18"/>
              </w:rPr>
            </w:pPr>
            <w:r w:rsidRPr="0075248E">
              <w:rPr>
                <w:sz w:val="18"/>
                <w:szCs w:val="18"/>
              </w:rPr>
              <w:t xml:space="preserve">4. Для населенных пунктов, расположенных на берегах водных объектов, необходима организация набережных, как наиболее ценных элементов благоустройства. </w:t>
            </w:r>
          </w:p>
          <w:p w:rsidR="00813ECA" w:rsidRPr="0075248E" w:rsidRDefault="00813ECA" w:rsidP="004C13DE">
            <w:pPr>
              <w:pStyle w:val="a6"/>
              <w:spacing w:before="0" w:after="0"/>
              <w:ind w:firstLine="0"/>
              <w:rPr>
                <w:sz w:val="18"/>
                <w:szCs w:val="18"/>
              </w:rPr>
            </w:pPr>
            <w:r w:rsidRPr="0075248E">
              <w:rPr>
                <w:sz w:val="18"/>
                <w:szCs w:val="18"/>
              </w:rPr>
              <w:t>5. 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w:t>
            </w:r>
            <w:r w:rsidRPr="0075248E">
              <w:rPr>
                <w:sz w:val="18"/>
                <w:szCs w:val="18"/>
              </w:rPr>
              <w:t>е</w:t>
            </w:r>
            <w:r w:rsidRPr="0075248E">
              <w:rPr>
                <w:sz w:val="18"/>
                <w:szCs w:val="18"/>
              </w:rPr>
              <w:t>ния.</w:t>
            </w:r>
          </w:p>
        </w:tc>
      </w:tr>
      <w:tr w:rsidR="0075248E" w:rsidRPr="0075248E" w:rsidTr="004C13DE">
        <w:trPr>
          <w:trHeight w:val="339"/>
          <w:tblHeader/>
        </w:trPr>
        <w:tc>
          <w:tcPr>
            <w:tcW w:w="1214"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обл</w:t>
            </w:r>
            <w:r w:rsidRPr="0075248E">
              <w:rPr>
                <w:rFonts w:eastAsia="Times New Roman"/>
                <w:sz w:val="18"/>
                <w:szCs w:val="18"/>
              </w:rPr>
              <w:t>а</w:t>
            </w:r>
            <w:r w:rsidRPr="0075248E">
              <w:rPr>
                <w:rFonts w:eastAsia="Times New Roman"/>
                <w:sz w:val="18"/>
                <w:szCs w:val="18"/>
              </w:rPr>
              <w:t>сти пр</w:t>
            </w:r>
            <w:r w:rsidRPr="0075248E">
              <w:rPr>
                <w:rFonts w:eastAsia="Times New Roman"/>
                <w:sz w:val="18"/>
                <w:szCs w:val="18"/>
              </w:rPr>
              <w:t>о</w:t>
            </w:r>
            <w:r w:rsidRPr="0075248E">
              <w:rPr>
                <w:rFonts w:eastAsia="Times New Roman"/>
                <w:sz w:val="18"/>
                <w:szCs w:val="18"/>
              </w:rPr>
              <w:t>мы</w:t>
            </w:r>
            <w:r w:rsidRPr="0075248E">
              <w:rPr>
                <w:rFonts w:eastAsia="Times New Roman"/>
                <w:sz w:val="18"/>
                <w:szCs w:val="18"/>
              </w:rPr>
              <w:t>ш</w:t>
            </w:r>
            <w:r w:rsidRPr="0075248E">
              <w:rPr>
                <w:rFonts w:eastAsia="Times New Roman"/>
                <w:sz w:val="18"/>
                <w:szCs w:val="18"/>
              </w:rPr>
              <w:t>ленн</w:t>
            </w:r>
            <w:r w:rsidRPr="0075248E">
              <w:rPr>
                <w:rFonts w:eastAsia="Times New Roman"/>
                <w:sz w:val="18"/>
                <w:szCs w:val="18"/>
              </w:rPr>
              <w:t>о</w:t>
            </w:r>
            <w:r w:rsidRPr="0075248E">
              <w:rPr>
                <w:rFonts w:eastAsia="Times New Roman"/>
                <w:sz w:val="18"/>
                <w:szCs w:val="18"/>
              </w:rPr>
              <w:t>сти и сел</w:t>
            </w:r>
            <w:r w:rsidRPr="0075248E">
              <w:rPr>
                <w:rFonts w:eastAsia="Times New Roman"/>
                <w:sz w:val="18"/>
                <w:szCs w:val="18"/>
              </w:rPr>
              <w:t>ь</w:t>
            </w:r>
            <w:r w:rsidRPr="0075248E">
              <w:rPr>
                <w:rFonts w:eastAsia="Times New Roman"/>
                <w:sz w:val="18"/>
                <w:szCs w:val="18"/>
              </w:rPr>
              <w:t>ского хозя</w:t>
            </w:r>
            <w:r w:rsidRPr="0075248E">
              <w:rPr>
                <w:rFonts w:eastAsia="Times New Roman"/>
                <w:sz w:val="18"/>
                <w:szCs w:val="18"/>
              </w:rPr>
              <w:t>й</w:t>
            </w:r>
            <w:r w:rsidRPr="0075248E">
              <w:rPr>
                <w:rFonts w:eastAsia="Times New Roman"/>
                <w:sz w:val="18"/>
                <w:szCs w:val="18"/>
              </w:rPr>
              <w:t>ства</w:t>
            </w: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химической промышле</w:t>
            </w:r>
            <w:r w:rsidRPr="0075248E">
              <w:rPr>
                <w:rFonts w:eastAsia="Times New Roman"/>
                <w:sz w:val="18"/>
                <w:szCs w:val="18"/>
              </w:rPr>
              <w:t>н</w:t>
            </w:r>
            <w:r w:rsidRPr="0075248E">
              <w:rPr>
                <w:rFonts w:eastAsia="Times New Roman"/>
                <w:sz w:val="18"/>
                <w:szCs w:val="18"/>
              </w:rPr>
              <w:t>ности</w:t>
            </w:r>
          </w:p>
        </w:tc>
        <w:tc>
          <w:tcPr>
            <w:tcW w:w="2271"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Плотность застройки з</w:t>
            </w:r>
            <w:r w:rsidRPr="0075248E">
              <w:rPr>
                <w:rFonts w:eastAsia="Times New Roman"/>
                <w:sz w:val="18"/>
                <w:szCs w:val="18"/>
              </w:rPr>
              <w:t>е</w:t>
            </w:r>
            <w:r w:rsidRPr="0075248E">
              <w:rPr>
                <w:rFonts w:eastAsia="Times New Roman"/>
                <w:sz w:val="18"/>
                <w:szCs w:val="18"/>
              </w:rPr>
              <w:t>мельных участков прои</w:t>
            </w:r>
            <w:r w:rsidRPr="0075248E">
              <w:rPr>
                <w:rFonts w:eastAsia="Times New Roman"/>
                <w:sz w:val="18"/>
                <w:szCs w:val="18"/>
              </w:rPr>
              <w:t>з</w:t>
            </w:r>
            <w:r w:rsidRPr="0075248E">
              <w:rPr>
                <w:rFonts w:eastAsia="Times New Roman"/>
                <w:sz w:val="18"/>
                <w:szCs w:val="18"/>
              </w:rPr>
              <w:lastRenderedPageBreak/>
              <w:t>водственных объектов [1], %</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Предприятия лакокрасочной промышленности</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34</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5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Продуктов органического синтеза</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9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металлургии</w:t>
            </w: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Обогатительные</w:t>
            </w:r>
            <w:r w:rsidRPr="0075248E">
              <w:rPr>
                <w:rFonts w:eastAsia="Times New Roman"/>
                <w:sz w:val="18"/>
                <w:szCs w:val="18"/>
              </w:rPr>
              <w:br/>
              <w:t>железной руды и по пр</w:t>
            </w:r>
            <w:r w:rsidRPr="0075248E">
              <w:rPr>
                <w:rFonts w:eastAsia="Times New Roman"/>
                <w:sz w:val="18"/>
                <w:szCs w:val="18"/>
              </w:rPr>
              <w:t>о</w:t>
            </w:r>
            <w:r w:rsidRPr="0075248E">
              <w:rPr>
                <w:rFonts w:eastAsia="Times New Roman"/>
                <w:sz w:val="18"/>
                <w:szCs w:val="18"/>
              </w:rPr>
              <w:t>изводству «окатышей»</w:t>
            </w:r>
            <w:r w:rsidRPr="0075248E">
              <w:rPr>
                <w:rFonts w:eastAsia="Times New Roman"/>
                <w:sz w:val="18"/>
                <w:szCs w:val="18"/>
              </w:rPr>
              <w:br/>
              <w:t>мощностью, млн тонн/год:</w:t>
            </w: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5-20</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55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более 20</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6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целлюлозно-бумажной</w:t>
            </w:r>
            <w:r w:rsidRPr="0075248E">
              <w:rPr>
                <w:rFonts w:eastAsia="Times New Roman"/>
                <w:sz w:val="18"/>
                <w:szCs w:val="18"/>
              </w:rPr>
              <w:br/>
              <w:t>промышленности</w:t>
            </w: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Целлюлозно-бумажные и целлюлозно-картонные</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576"/>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Переделочные бумажные и картонные, работа</w:t>
            </w:r>
            <w:r w:rsidRPr="0075248E">
              <w:rPr>
                <w:rFonts w:eastAsia="Times New Roman"/>
                <w:sz w:val="18"/>
                <w:szCs w:val="18"/>
              </w:rPr>
              <w:t>ю</w:t>
            </w:r>
            <w:r w:rsidRPr="0075248E">
              <w:rPr>
                <w:rFonts w:eastAsia="Times New Roman"/>
                <w:sz w:val="18"/>
                <w:szCs w:val="18"/>
              </w:rPr>
              <w:t>щие на привозной целлюлозе и макулатуре</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826"/>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производства оборудов</w:t>
            </w:r>
            <w:r w:rsidRPr="0075248E">
              <w:rPr>
                <w:rFonts w:eastAsia="Times New Roman"/>
                <w:sz w:val="18"/>
                <w:szCs w:val="18"/>
              </w:rPr>
              <w:t>а</w:t>
            </w:r>
            <w:r w:rsidRPr="0075248E">
              <w:rPr>
                <w:rFonts w:eastAsia="Times New Roman"/>
                <w:sz w:val="18"/>
                <w:szCs w:val="18"/>
              </w:rPr>
              <w:t>ния</w:t>
            </w: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Технологического</w:t>
            </w:r>
            <w:r w:rsidRPr="0075248E">
              <w:rPr>
                <w:rFonts w:eastAsia="Times New Roman"/>
                <w:sz w:val="18"/>
                <w:szCs w:val="18"/>
              </w:rPr>
              <w:br/>
              <w:t>оборудования для легкой, текстильной, пищевой, комбикормовой и полиграфической промышле</w:t>
            </w:r>
            <w:r w:rsidRPr="0075248E">
              <w:rPr>
                <w:rFonts w:eastAsia="Times New Roman"/>
                <w:sz w:val="18"/>
                <w:szCs w:val="18"/>
              </w:rPr>
              <w:t>н</w:t>
            </w:r>
            <w:r w:rsidRPr="0075248E">
              <w:rPr>
                <w:rFonts w:eastAsia="Times New Roman"/>
                <w:sz w:val="18"/>
                <w:szCs w:val="18"/>
              </w:rPr>
              <w:t>ности</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2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местной промышленн</w:t>
            </w:r>
            <w:r w:rsidRPr="0075248E">
              <w:rPr>
                <w:rFonts w:eastAsia="Times New Roman"/>
                <w:sz w:val="18"/>
                <w:szCs w:val="18"/>
              </w:rPr>
              <w:t>о</w:t>
            </w:r>
            <w:r w:rsidRPr="0075248E">
              <w:rPr>
                <w:rFonts w:eastAsia="Times New Roman"/>
                <w:sz w:val="18"/>
                <w:szCs w:val="18"/>
              </w:rPr>
              <w:t>сти</w:t>
            </w: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Художественных изделий из металла и камня</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05"/>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производства строител</w:t>
            </w:r>
            <w:r w:rsidRPr="0075248E">
              <w:rPr>
                <w:rFonts w:eastAsia="Times New Roman"/>
                <w:sz w:val="18"/>
                <w:szCs w:val="18"/>
              </w:rPr>
              <w:t>ь</w:t>
            </w:r>
            <w:r w:rsidRPr="0075248E">
              <w:rPr>
                <w:rFonts w:eastAsia="Times New Roman"/>
                <w:sz w:val="18"/>
                <w:szCs w:val="18"/>
              </w:rPr>
              <w:t>ных материалов</w:t>
            </w: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Стальных строительных конструкций (в том числе из труб)</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18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Извести</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3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сельского хозяйства</w:t>
            </w: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Плотность застройки з</w:t>
            </w:r>
            <w:r w:rsidRPr="0075248E">
              <w:rPr>
                <w:rFonts w:eastAsia="Times New Roman"/>
                <w:sz w:val="18"/>
                <w:szCs w:val="18"/>
              </w:rPr>
              <w:t>е</w:t>
            </w:r>
            <w:r w:rsidRPr="0075248E">
              <w:rPr>
                <w:rFonts w:eastAsia="Times New Roman"/>
                <w:sz w:val="18"/>
                <w:szCs w:val="18"/>
              </w:rPr>
              <w:t>мельных участков сел</w:t>
            </w:r>
            <w:r w:rsidRPr="0075248E">
              <w:rPr>
                <w:rFonts w:eastAsia="Times New Roman"/>
                <w:sz w:val="18"/>
                <w:szCs w:val="18"/>
              </w:rPr>
              <w:t>ь</w:t>
            </w:r>
            <w:r w:rsidRPr="0075248E">
              <w:rPr>
                <w:rFonts w:eastAsia="Times New Roman"/>
                <w:sz w:val="18"/>
                <w:szCs w:val="18"/>
              </w:rPr>
              <w:t>скохозяйственных пре</w:t>
            </w:r>
            <w:r w:rsidRPr="0075248E">
              <w:rPr>
                <w:rFonts w:eastAsia="Times New Roman"/>
                <w:sz w:val="18"/>
                <w:szCs w:val="18"/>
              </w:rPr>
              <w:t>д</w:t>
            </w:r>
            <w:r w:rsidRPr="0075248E">
              <w:rPr>
                <w:rFonts w:eastAsia="Times New Roman"/>
                <w:sz w:val="18"/>
                <w:szCs w:val="18"/>
              </w:rPr>
              <w:t>приятий [2], %               крупного рогатого скота товарные</w:t>
            </w:r>
          </w:p>
        </w:tc>
        <w:tc>
          <w:tcPr>
            <w:tcW w:w="2272" w:type="dxa"/>
            <w:vMerge w:val="restart"/>
            <w:tcBorders>
              <w:top w:val="nil"/>
              <w:left w:val="single" w:sz="4" w:space="0" w:color="auto"/>
              <w:bottom w:val="nil"/>
              <w:right w:val="single" w:sz="4" w:space="0" w:color="auto"/>
            </w:tcBorders>
            <w:shd w:val="clear" w:color="auto" w:fill="auto"/>
            <w:hideMark/>
          </w:tcPr>
          <w:p w:rsidR="00813ECA" w:rsidRPr="0075248E" w:rsidRDefault="005633B6" w:rsidP="00633C6F">
            <w:pPr>
              <w:ind w:firstLine="0"/>
              <w:jc w:val="center"/>
              <w:rPr>
                <w:rFonts w:eastAsia="Times New Roman"/>
                <w:sz w:val="18"/>
                <w:szCs w:val="18"/>
              </w:rPr>
            </w:pPr>
            <w:r w:rsidRPr="0075248E">
              <w:rPr>
                <w:rFonts w:eastAsia="Times New Roman"/>
                <w:sz w:val="18"/>
                <w:szCs w:val="18"/>
              </w:rPr>
              <w:t xml:space="preserve">Молочные при привязном </w:t>
            </w:r>
            <w:r w:rsidR="00813ECA" w:rsidRPr="0075248E">
              <w:rPr>
                <w:rFonts w:eastAsia="Times New Roman"/>
                <w:sz w:val="18"/>
                <w:szCs w:val="18"/>
              </w:rPr>
              <w:t>и беспривязном содерж</w:t>
            </w:r>
            <w:r w:rsidR="00813ECA" w:rsidRPr="0075248E">
              <w:rPr>
                <w:rFonts w:eastAsia="Times New Roman"/>
                <w:sz w:val="18"/>
                <w:szCs w:val="18"/>
              </w:rPr>
              <w:t>а</w:t>
            </w:r>
            <w:r w:rsidR="00813ECA" w:rsidRPr="0075248E">
              <w:rPr>
                <w:rFonts w:eastAsia="Times New Roman"/>
                <w:sz w:val="18"/>
                <w:szCs w:val="18"/>
              </w:rPr>
              <w:t>нии коров</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на 400 и 600 коров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 51</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7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на 800 и 1200 коров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 55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Мясные с полным</w:t>
            </w:r>
            <w:r w:rsidRPr="0075248E">
              <w:rPr>
                <w:rFonts w:eastAsia="Times New Roman"/>
                <w:sz w:val="18"/>
                <w:szCs w:val="18"/>
              </w:rPr>
              <w:br/>
              <w:t>оборотом стада и репр</w:t>
            </w:r>
            <w:r w:rsidRPr="0075248E">
              <w:rPr>
                <w:rFonts w:eastAsia="Times New Roman"/>
                <w:sz w:val="18"/>
                <w:szCs w:val="18"/>
              </w:rPr>
              <w:t>о</w:t>
            </w:r>
            <w:r w:rsidRPr="0075248E">
              <w:rPr>
                <w:rFonts w:eastAsia="Times New Roman"/>
                <w:sz w:val="18"/>
                <w:szCs w:val="18"/>
              </w:rPr>
              <w:t>дукторные</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400 и 600 скот</w:t>
            </w:r>
            <w:r w:rsidRPr="0075248E">
              <w:rPr>
                <w:rFonts w:eastAsia="Times New Roman"/>
                <w:sz w:val="18"/>
                <w:szCs w:val="18"/>
              </w:rPr>
              <w:t>о</w:t>
            </w:r>
            <w:r w:rsidRPr="0075248E">
              <w:rPr>
                <w:rFonts w:eastAsia="Times New Roman"/>
                <w:sz w:val="18"/>
                <w:szCs w:val="18"/>
              </w:rPr>
              <w:t>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800 и 1200 скот</w:t>
            </w:r>
            <w:r w:rsidRPr="0075248E">
              <w:rPr>
                <w:rFonts w:eastAsia="Times New Roman"/>
                <w:sz w:val="18"/>
                <w:szCs w:val="18"/>
              </w:rPr>
              <w:t>о</w:t>
            </w:r>
            <w:r w:rsidRPr="0075248E">
              <w:rPr>
                <w:rFonts w:eastAsia="Times New Roman"/>
                <w:sz w:val="18"/>
                <w:szCs w:val="18"/>
              </w:rPr>
              <w:t>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47</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5"/>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Выращивание нетелей, на 900 и 1200 скотомест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51</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385"/>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Доращивания и откорма крупного рогатого скота, на 3000 скотомест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38</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37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Выращивания телят, доращивания и откорма м</w:t>
            </w:r>
            <w:r w:rsidRPr="0075248E">
              <w:rPr>
                <w:rFonts w:eastAsia="Times New Roman"/>
                <w:sz w:val="18"/>
                <w:szCs w:val="18"/>
              </w:rPr>
              <w:t>о</w:t>
            </w:r>
            <w:r w:rsidRPr="0075248E">
              <w:rPr>
                <w:rFonts w:eastAsia="Times New Roman"/>
                <w:sz w:val="18"/>
                <w:szCs w:val="18"/>
              </w:rPr>
              <w:t>лодняка, на 3000 скотомест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38</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Откормочные площадки</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1000 скотомест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3000 скотомест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57</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[2], %                                    крупного рогатого скота племенные</w:t>
            </w:r>
          </w:p>
        </w:tc>
        <w:tc>
          <w:tcPr>
            <w:tcW w:w="227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Молочные</w:t>
            </w:r>
          </w:p>
        </w:tc>
        <w:tc>
          <w:tcPr>
            <w:tcW w:w="1929"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400 и 600 коров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46; 52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800 коров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53</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[2], %                                    крупного рогатого скота племенные</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400 и 600 коров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47</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800 коров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Выращивание нетелей, на 1000 и 2000 скотомест</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[2], %                                    свиноводческие товарные</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Репродукторные, на 6000 голов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Откормочные, на 6000 голов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38</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37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законченным производственным циклом, на 6000 и 12000 голов</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[2], %                                   свиноводческие племе</w:t>
            </w:r>
            <w:r w:rsidRPr="0075248E">
              <w:rPr>
                <w:rFonts w:eastAsia="Times New Roman"/>
                <w:sz w:val="18"/>
                <w:szCs w:val="18"/>
              </w:rPr>
              <w:t>н</w:t>
            </w:r>
            <w:r w:rsidRPr="0075248E">
              <w:rPr>
                <w:rFonts w:eastAsia="Times New Roman"/>
                <w:sz w:val="18"/>
                <w:szCs w:val="18"/>
              </w:rPr>
              <w:t>ные</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200 основных маток</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300 основных маток</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47</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68"/>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[2], %                                   овцеводческие размеща</w:t>
            </w:r>
            <w:r w:rsidRPr="0075248E">
              <w:rPr>
                <w:rFonts w:eastAsia="Times New Roman"/>
                <w:sz w:val="18"/>
                <w:szCs w:val="18"/>
              </w:rPr>
              <w:t>е</w:t>
            </w:r>
            <w:r w:rsidRPr="0075248E">
              <w:rPr>
                <w:rFonts w:eastAsia="Times New Roman"/>
                <w:sz w:val="18"/>
                <w:szCs w:val="18"/>
              </w:rPr>
              <w:t>мые на одной площадке</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Специализированные</w:t>
            </w:r>
            <w:r w:rsidRPr="0075248E">
              <w:rPr>
                <w:rFonts w:eastAsia="Times New Roman"/>
                <w:sz w:val="18"/>
                <w:szCs w:val="18"/>
              </w:rPr>
              <w:br/>
              <w:t>тонкорунные и полуто</w:t>
            </w:r>
            <w:r w:rsidRPr="0075248E">
              <w:rPr>
                <w:rFonts w:eastAsia="Times New Roman"/>
                <w:sz w:val="18"/>
                <w:szCs w:val="18"/>
              </w:rPr>
              <w:t>н</w:t>
            </w:r>
            <w:r w:rsidRPr="0075248E">
              <w:rPr>
                <w:rFonts w:eastAsia="Times New Roman"/>
                <w:sz w:val="18"/>
                <w:szCs w:val="18"/>
              </w:rPr>
              <w:t>корунные</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 xml:space="preserve">на </w:t>
            </w:r>
            <w:r w:rsidR="004944C8" w:rsidRPr="0075248E">
              <w:rPr>
                <w:rFonts w:eastAsia="Times New Roman"/>
                <w:sz w:val="18"/>
                <w:szCs w:val="18"/>
              </w:rPr>
              <w:t xml:space="preserve">500, 1000, 2000, </w:t>
            </w:r>
            <w:r w:rsidRPr="0075248E">
              <w:rPr>
                <w:rFonts w:eastAsia="Times New Roman"/>
                <w:sz w:val="18"/>
                <w:szCs w:val="18"/>
              </w:rPr>
              <w:t xml:space="preserve">3000 и </w:t>
            </w:r>
            <w:r w:rsidR="000609D1" w:rsidRPr="0075248E">
              <w:rPr>
                <w:rFonts w:eastAsia="Times New Roman"/>
                <w:sz w:val="18"/>
                <w:szCs w:val="18"/>
              </w:rPr>
              <w:t xml:space="preserve">5000 </w:t>
            </w:r>
            <w:r w:rsidRPr="0075248E">
              <w:rPr>
                <w:rFonts w:eastAsia="Times New Roman"/>
                <w:sz w:val="18"/>
                <w:szCs w:val="18"/>
              </w:rPr>
              <w:t>маток</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4944C8" w:rsidP="00633C6F">
            <w:pPr>
              <w:ind w:firstLine="0"/>
              <w:jc w:val="center"/>
              <w:rPr>
                <w:rFonts w:eastAsia="Times New Roman"/>
                <w:sz w:val="18"/>
                <w:szCs w:val="18"/>
              </w:rPr>
            </w:pPr>
            <w:r w:rsidRPr="0075248E">
              <w:rPr>
                <w:rFonts w:eastAsia="Times New Roman"/>
                <w:sz w:val="18"/>
                <w:szCs w:val="18"/>
              </w:rPr>
              <w:t xml:space="preserve">40; 45; 55; </w:t>
            </w:r>
            <w:r w:rsidR="00813ECA" w:rsidRPr="0075248E">
              <w:rPr>
                <w:rFonts w:eastAsia="Times New Roman"/>
                <w:sz w:val="18"/>
                <w:szCs w:val="18"/>
              </w:rPr>
              <w:t>50; 56</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687"/>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auto"/>
              <w:left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 xml:space="preserve">на </w:t>
            </w:r>
            <w:r w:rsidR="000609D1" w:rsidRPr="0075248E">
              <w:rPr>
                <w:rFonts w:eastAsia="Times New Roman"/>
                <w:sz w:val="18"/>
                <w:szCs w:val="18"/>
              </w:rPr>
              <w:t xml:space="preserve">500, 1000 и 2000 </w:t>
            </w:r>
            <w:r w:rsidRPr="0075248E">
              <w:rPr>
                <w:rFonts w:eastAsia="Times New Roman"/>
                <w:sz w:val="18"/>
                <w:szCs w:val="18"/>
              </w:rPr>
              <w:t>голов ремонтного молодняка</w:t>
            </w:r>
          </w:p>
        </w:tc>
        <w:tc>
          <w:tcPr>
            <w:tcW w:w="1632" w:type="dxa"/>
            <w:tcBorders>
              <w:top w:val="nil"/>
              <w:left w:val="nil"/>
              <w:bottom w:val="nil"/>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52; 55; 56</w:t>
            </w:r>
          </w:p>
        </w:tc>
        <w:tc>
          <w:tcPr>
            <w:tcW w:w="2774" w:type="dxa"/>
            <w:tcBorders>
              <w:top w:val="nil"/>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DB2115">
        <w:trPr>
          <w:trHeight w:val="687"/>
          <w:tblHeader/>
        </w:trPr>
        <w:tc>
          <w:tcPr>
            <w:tcW w:w="1214" w:type="dxa"/>
            <w:tcBorders>
              <w:top w:val="nil"/>
              <w:left w:val="single" w:sz="8" w:space="0" w:color="auto"/>
              <w:right w:val="single" w:sz="4" w:space="0" w:color="auto"/>
            </w:tcBorders>
            <w:shd w:val="clear" w:color="auto" w:fill="auto"/>
          </w:tcPr>
          <w:p w:rsidR="00B7317F" w:rsidRPr="0075248E" w:rsidRDefault="00B7317F" w:rsidP="00633C6F">
            <w:pPr>
              <w:ind w:firstLine="0"/>
              <w:jc w:val="left"/>
              <w:rPr>
                <w:rFonts w:eastAsia="Times New Roman"/>
                <w:sz w:val="18"/>
                <w:szCs w:val="18"/>
              </w:rPr>
            </w:pPr>
          </w:p>
        </w:tc>
        <w:tc>
          <w:tcPr>
            <w:tcW w:w="2933" w:type="dxa"/>
            <w:tcBorders>
              <w:left w:val="single" w:sz="4" w:space="0" w:color="auto"/>
              <w:right w:val="single" w:sz="4" w:space="0" w:color="000000"/>
            </w:tcBorders>
            <w:shd w:val="clear" w:color="auto" w:fill="auto"/>
          </w:tcPr>
          <w:p w:rsidR="00B7317F" w:rsidRPr="0075248E" w:rsidRDefault="00B7317F" w:rsidP="00633C6F">
            <w:pPr>
              <w:ind w:firstLine="0"/>
              <w:jc w:val="left"/>
              <w:rPr>
                <w:rFonts w:eastAsia="Times New Roman"/>
                <w:sz w:val="18"/>
                <w:szCs w:val="18"/>
              </w:rPr>
            </w:pPr>
          </w:p>
        </w:tc>
        <w:tc>
          <w:tcPr>
            <w:tcW w:w="2271" w:type="dxa"/>
            <w:vMerge w:val="restart"/>
            <w:tcBorders>
              <w:top w:val="nil"/>
              <w:left w:val="single" w:sz="4" w:space="0" w:color="auto"/>
              <w:right w:val="single" w:sz="4" w:space="0" w:color="auto"/>
            </w:tcBorders>
            <w:shd w:val="clear" w:color="auto" w:fill="auto"/>
          </w:tcPr>
          <w:p w:rsidR="00B7317F" w:rsidRPr="0075248E" w:rsidRDefault="00B7317F" w:rsidP="00633C6F">
            <w:pPr>
              <w:ind w:firstLine="0"/>
              <w:jc w:val="left"/>
              <w:rPr>
                <w:rFonts w:eastAsia="Times New Roman"/>
                <w:sz w:val="18"/>
                <w:szCs w:val="18"/>
              </w:rPr>
            </w:pPr>
          </w:p>
        </w:tc>
        <w:tc>
          <w:tcPr>
            <w:tcW w:w="2272" w:type="dxa"/>
            <w:tcBorders>
              <w:top w:val="nil"/>
              <w:left w:val="single" w:sz="4" w:space="0" w:color="auto"/>
              <w:bottom w:val="single" w:sz="4" w:space="0" w:color="000000"/>
              <w:right w:val="single" w:sz="4" w:space="0" w:color="auto"/>
            </w:tcBorders>
            <w:shd w:val="clear" w:color="auto" w:fill="auto"/>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tcPr>
          <w:p w:rsidR="00B7317F" w:rsidRPr="0075248E" w:rsidRDefault="00B7317F" w:rsidP="004944C8">
            <w:pPr>
              <w:ind w:firstLine="0"/>
              <w:jc w:val="center"/>
              <w:rPr>
                <w:rFonts w:eastAsia="Times New Roman"/>
                <w:sz w:val="18"/>
                <w:szCs w:val="18"/>
              </w:rPr>
            </w:pPr>
            <w:r w:rsidRPr="0075248E">
              <w:rPr>
                <w:rFonts w:eastAsia="Times New Roman"/>
                <w:sz w:val="18"/>
                <w:szCs w:val="18"/>
              </w:rPr>
              <w:t>Откормочные моло</w:t>
            </w:r>
            <w:r w:rsidRPr="0075248E">
              <w:rPr>
                <w:rFonts w:eastAsia="Times New Roman"/>
                <w:sz w:val="18"/>
                <w:szCs w:val="18"/>
              </w:rPr>
              <w:t>д</w:t>
            </w:r>
            <w:r w:rsidRPr="0075248E">
              <w:rPr>
                <w:rFonts w:eastAsia="Times New Roman"/>
                <w:sz w:val="18"/>
                <w:szCs w:val="18"/>
              </w:rPr>
              <w:t>няка и взрослого п</w:t>
            </w:r>
            <w:r w:rsidRPr="0075248E">
              <w:rPr>
                <w:rFonts w:eastAsia="Times New Roman"/>
                <w:sz w:val="18"/>
                <w:szCs w:val="18"/>
              </w:rPr>
              <w:t>о</w:t>
            </w:r>
            <w:r w:rsidRPr="0075248E">
              <w:rPr>
                <w:rFonts w:eastAsia="Times New Roman"/>
                <w:sz w:val="18"/>
                <w:szCs w:val="18"/>
              </w:rPr>
              <w:t>головья, на 3000 и 5000 голов</w:t>
            </w:r>
          </w:p>
        </w:tc>
        <w:tc>
          <w:tcPr>
            <w:tcW w:w="1632" w:type="dxa"/>
            <w:tcBorders>
              <w:top w:val="nil"/>
              <w:left w:val="nil"/>
              <w:bottom w:val="single" w:sz="4" w:space="0" w:color="auto"/>
              <w:right w:val="single" w:sz="4" w:space="0" w:color="auto"/>
            </w:tcBorders>
            <w:shd w:val="clear" w:color="auto" w:fill="auto"/>
          </w:tcPr>
          <w:p w:rsidR="00B7317F" w:rsidRPr="0075248E" w:rsidRDefault="00B7317F" w:rsidP="00633C6F">
            <w:pPr>
              <w:ind w:firstLine="0"/>
              <w:jc w:val="center"/>
              <w:rPr>
                <w:rFonts w:eastAsia="Times New Roman"/>
                <w:strike/>
                <w:sz w:val="18"/>
                <w:szCs w:val="18"/>
              </w:rPr>
            </w:pPr>
            <w:r w:rsidRPr="0075248E">
              <w:rPr>
                <w:rFonts w:eastAsia="Times New Roman"/>
                <w:sz w:val="18"/>
                <w:szCs w:val="18"/>
              </w:rPr>
              <w:t>53; 58</w:t>
            </w:r>
          </w:p>
        </w:tc>
        <w:tc>
          <w:tcPr>
            <w:tcW w:w="2774" w:type="dxa"/>
            <w:tcBorders>
              <w:top w:val="nil"/>
              <w:left w:val="nil"/>
              <w:bottom w:val="single" w:sz="4" w:space="0" w:color="auto"/>
              <w:right w:val="single" w:sz="8" w:space="0" w:color="auto"/>
            </w:tcBorders>
            <w:shd w:val="clear" w:color="auto" w:fill="auto"/>
          </w:tcPr>
          <w:p w:rsidR="00B7317F" w:rsidRPr="0075248E" w:rsidRDefault="00B7317F" w:rsidP="00633C6F">
            <w:pPr>
              <w:ind w:firstLine="0"/>
              <w:jc w:val="center"/>
              <w:rPr>
                <w:rFonts w:eastAsia="Times New Roman"/>
                <w:sz w:val="18"/>
                <w:szCs w:val="18"/>
              </w:rPr>
            </w:pPr>
          </w:p>
        </w:tc>
      </w:tr>
      <w:tr w:rsidR="0075248E" w:rsidRPr="0075248E" w:rsidTr="00DB2115">
        <w:trPr>
          <w:trHeight w:val="337"/>
          <w:tblHeader/>
        </w:trPr>
        <w:tc>
          <w:tcPr>
            <w:tcW w:w="1214" w:type="dxa"/>
            <w:vMerge w:val="restart"/>
            <w:tcBorders>
              <w:top w:val="nil"/>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vMerge w:val="restart"/>
            <w:tcBorders>
              <w:left w:val="single" w:sz="4" w:space="0" w:color="auto"/>
              <w:bottom w:val="single" w:sz="4" w:space="0" w:color="000000"/>
              <w:right w:val="single" w:sz="4" w:space="0" w:color="000000"/>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7317F" w:rsidRPr="0075248E" w:rsidRDefault="00B7317F" w:rsidP="004944C8">
            <w:pPr>
              <w:ind w:firstLine="0"/>
              <w:jc w:val="center"/>
              <w:rPr>
                <w:rFonts w:eastAsia="Times New Roman"/>
                <w:sz w:val="18"/>
                <w:szCs w:val="18"/>
              </w:rPr>
            </w:pPr>
            <w:r w:rsidRPr="0075248E">
              <w:rPr>
                <w:rFonts w:eastAsia="Times New Roman"/>
                <w:sz w:val="18"/>
                <w:szCs w:val="18"/>
              </w:rPr>
              <w:t>Специализированные</w:t>
            </w:r>
            <w:r w:rsidRPr="0075248E">
              <w:rPr>
                <w:rFonts w:eastAsia="Times New Roman"/>
                <w:sz w:val="18"/>
                <w:szCs w:val="18"/>
              </w:rPr>
              <w:br/>
              <w:t>полугрубошерстного направления</w:t>
            </w:r>
          </w:p>
          <w:p w:rsidR="00B7317F" w:rsidRPr="0075248E" w:rsidRDefault="00B7317F" w:rsidP="004944C8">
            <w:pPr>
              <w:ind w:firstLine="0"/>
              <w:jc w:val="center"/>
              <w:rPr>
                <w:rFonts w:eastAsia="Times New Roman"/>
                <w:sz w:val="18"/>
                <w:szCs w:val="18"/>
              </w:rPr>
            </w:pPr>
            <w:r w:rsidRPr="0075248E">
              <w:rPr>
                <w:rFonts w:eastAsia="Times New Roman"/>
                <w:sz w:val="18"/>
                <w:szCs w:val="18"/>
              </w:rPr>
              <w:t>продуктивности - мато</w:t>
            </w:r>
            <w:r w:rsidRPr="0075248E">
              <w:rPr>
                <w:rFonts w:eastAsia="Times New Roman"/>
                <w:sz w:val="18"/>
                <w:szCs w:val="18"/>
              </w:rPr>
              <w:t>ч</w:t>
            </w:r>
            <w:r w:rsidRPr="0075248E">
              <w:rPr>
                <w:rFonts w:eastAsia="Times New Roman"/>
                <w:sz w:val="18"/>
                <w:szCs w:val="18"/>
              </w:rPr>
              <w:t>ные</w:t>
            </w: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4944C8">
            <w:pPr>
              <w:ind w:firstLine="0"/>
              <w:jc w:val="center"/>
              <w:rPr>
                <w:rFonts w:eastAsia="Times New Roman"/>
                <w:sz w:val="18"/>
                <w:szCs w:val="18"/>
              </w:rPr>
            </w:pPr>
            <w:r w:rsidRPr="0075248E">
              <w:rPr>
                <w:rFonts w:eastAsia="Times New Roman"/>
                <w:sz w:val="18"/>
                <w:szCs w:val="18"/>
              </w:rPr>
              <w:t>на 250, 300, 500, 1000 и 2000 маток</w:t>
            </w:r>
          </w:p>
        </w:tc>
        <w:tc>
          <w:tcPr>
            <w:tcW w:w="1632" w:type="dxa"/>
            <w:tcBorders>
              <w:top w:val="nil"/>
              <w:left w:val="nil"/>
              <w:bottom w:val="single" w:sz="4" w:space="0" w:color="auto"/>
              <w:right w:val="single" w:sz="4" w:space="0" w:color="auto"/>
            </w:tcBorders>
            <w:shd w:val="clear" w:color="auto" w:fill="auto"/>
            <w:hideMark/>
          </w:tcPr>
          <w:p w:rsidR="00B7317F" w:rsidRPr="0075248E" w:rsidRDefault="00B7317F" w:rsidP="004944C8">
            <w:pPr>
              <w:ind w:firstLine="0"/>
              <w:jc w:val="center"/>
              <w:rPr>
                <w:rFonts w:eastAsia="Times New Roman"/>
                <w:sz w:val="18"/>
                <w:szCs w:val="18"/>
              </w:rPr>
            </w:pPr>
            <w:r w:rsidRPr="0075248E">
              <w:rPr>
                <w:rFonts w:eastAsia="Times New Roman"/>
                <w:sz w:val="18"/>
                <w:szCs w:val="18"/>
              </w:rPr>
              <w:t>55; 40; 41</w:t>
            </w:r>
          </w:p>
        </w:tc>
        <w:tc>
          <w:tcPr>
            <w:tcW w:w="2774" w:type="dxa"/>
            <w:tcBorders>
              <w:top w:val="nil"/>
              <w:left w:val="nil"/>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w:t>
            </w:r>
          </w:p>
        </w:tc>
      </w:tr>
      <w:tr w:rsidR="0075248E" w:rsidRPr="0075248E" w:rsidTr="00DB2115">
        <w:trPr>
          <w:trHeight w:val="613"/>
          <w:tblHeader/>
        </w:trPr>
        <w:tc>
          <w:tcPr>
            <w:tcW w:w="1214" w:type="dxa"/>
            <w:vMerge/>
            <w:tcBorders>
              <w:top w:val="single" w:sz="4" w:space="0" w:color="000000"/>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B7317F">
            <w:pPr>
              <w:ind w:firstLine="0"/>
              <w:jc w:val="center"/>
              <w:rPr>
                <w:rFonts w:eastAsia="Times New Roman"/>
                <w:sz w:val="18"/>
                <w:szCs w:val="18"/>
              </w:rPr>
            </w:pPr>
            <w:r w:rsidRPr="0075248E">
              <w:rPr>
                <w:rFonts w:eastAsia="Times New Roman"/>
                <w:sz w:val="18"/>
                <w:szCs w:val="18"/>
              </w:rPr>
              <w:t>на 500, 1000, 2000</w:t>
            </w:r>
            <w:r w:rsidRPr="0075248E">
              <w:rPr>
                <w:rFonts w:eastAsia="Times New Roman"/>
                <w:strike/>
                <w:sz w:val="18"/>
                <w:szCs w:val="18"/>
              </w:rPr>
              <w:t xml:space="preserve"> </w:t>
            </w:r>
            <w:r w:rsidRPr="0075248E">
              <w:rPr>
                <w:rFonts w:eastAsia="Times New Roman"/>
                <w:sz w:val="18"/>
                <w:szCs w:val="18"/>
              </w:rPr>
              <w:t>голов ремонтного молодняка</w:t>
            </w:r>
          </w:p>
        </w:tc>
        <w:tc>
          <w:tcPr>
            <w:tcW w:w="1632"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trike/>
                <w:sz w:val="18"/>
                <w:szCs w:val="18"/>
              </w:rPr>
            </w:pPr>
            <w:r w:rsidRPr="0075248E">
              <w:rPr>
                <w:rFonts w:eastAsia="Times New Roman"/>
                <w:sz w:val="18"/>
                <w:szCs w:val="18"/>
              </w:rPr>
              <w:t>52; 55; 56</w:t>
            </w:r>
          </w:p>
          <w:p w:rsidR="00B7317F" w:rsidRPr="0075248E" w:rsidRDefault="00B7317F" w:rsidP="00633C6F">
            <w:pPr>
              <w:ind w:firstLine="0"/>
              <w:jc w:val="center"/>
              <w:rPr>
                <w:rFonts w:eastAsia="Times New Roman"/>
                <w:sz w:val="18"/>
                <w:szCs w:val="18"/>
              </w:rPr>
            </w:pPr>
          </w:p>
        </w:tc>
        <w:tc>
          <w:tcPr>
            <w:tcW w:w="2774" w:type="dxa"/>
            <w:tcBorders>
              <w:top w:val="nil"/>
              <w:left w:val="nil"/>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w:t>
            </w:r>
          </w:p>
        </w:tc>
      </w:tr>
      <w:tr w:rsidR="0075248E" w:rsidRPr="0075248E" w:rsidTr="00DB2115">
        <w:trPr>
          <w:trHeight w:val="834"/>
          <w:tblHeader/>
        </w:trPr>
        <w:tc>
          <w:tcPr>
            <w:tcW w:w="1214" w:type="dxa"/>
            <w:vMerge/>
            <w:tcBorders>
              <w:top w:val="single" w:sz="4" w:space="0" w:color="000000"/>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vMerge/>
            <w:tcBorders>
              <w:left w:val="single" w:sz="4" w:space="0" w:color="auto"/>
              <w:bottom w:val="single" w:sz="4" w:space="0" w:color="000000"/>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Откормочные моло</w:t>
            </w:r>
            <w:r w:rsidRPr="0075248E">
              <w:rPr>
                <w:rFonts w:eastAsia="Times New Roman"/>
                <w:sz w:val="18"/>
                <w:szCs w:val="18"/>
              </w:rPr>
              <w:t>д</w:t>
            </w:r>
            <w:r w:rsidRPr="0075248E">
              <w:rPr>
                <w:rFonts w:eastAsia="Times New Roman"/>
                <w:sz w:val="18"/>
                <w:szCs w:val="18"/>
              </w:rPr>
              <w:t>няка и взрослого п</w:t>
            </w:r>
            <w:r w:rsidRPr="0075248E">
              <w:rPr>
                <w:rFonts w:eastAsia="Times New Roman"/>
                <w:sz w:val="18"/>
                <w:szCs w:val="18"/>
              </w:rPr>
              <w:t>о</w:t>
            </w:r>
            <w:r w:rsidRPr="0075248E">
              <w:rPr>
                <w:rFonts w:eastAsia="Times New Roman"/>
                <w:sz w:val="18"/>
                <w:szCs w:val="18"/>
              </w:rPr>
              <w:t>головья, на 500, 1000 и 2000 голов</w:t>
            </w:r>
          </w:p>
        </w:tc>
        <w:tc>
          <w:tcPr>
            <w:tcW w:w="1632"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52; 55; 58</w:t>
            </w:r>
          </w:p>
        </w:tc>
        <w:tc>
          <w:tcPr>
            <w:tcW w:w="2774" w:type="dxa"/>
            <w:tcBorders>
              <w:top w:val="nil"/>
              <w:left w:val="nil"/>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9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val="restart"/>
            <w:tcBorders>
              <w:top w:val="nil"/>
              <w:left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  [2], %                                   птицеводческие</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Яичного направления</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на 300 тыс. кур-несушек</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143"/>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3561" w:type="dxa"/>
            <w:gridSpan w:val="2"/>
            <w:tcBorders>
              <w:top w:val="nil"/>
              <w:left w:val="nil"/>
              <w:bottom w:val="single" w:sz="4" w:space="0" w:color="auto"/>
              <w:right w:val="single" w:sz="4" w:space="0" w:color="auto"/>
            </w:tcBorders>
            <w:shd w:val="clear" w:color="auto" w:fill="auto"/>
            <w:hideMark/>
          </w:tcPr>
          <w:p w:rsidR="00BB514C" w:rsidRPr="0075248E" w:rsidRDefault="00BB514C" w:rsidP="004944C8">
            <w:pPr>
              <w:ind w:firstLine="0"/>
              <w:jc w:val="center"/>
              <w:rPr>
                <w:rFonts w:eastAsia="Times New Roman"/>
                <w:sz w:val="18"/>
                <w:szCs w:val="18"/>
              </w:rPr>
            </w:pPr>
            <w:r w:rsidRPr="0075248E">
              <w:rPr>
                <w:rFonts w:eastAsia="Times New Roman"/>
                <w:sz w:val="18"/>
                <w:szCs w:val="18"/>
              </w:rPr>
              <w:t>на 400-500 тыс. кур-несушек: </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190"/>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промстада</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 </w:t>
            </w:r>
          </w:p>
        </w:tc>
      </w:tr>
      <w:tr w:rsidR="0075248E" w:rsidRPr="0075248E" w:rsidTr="00B7317F">
        <w:trPr>
          <w:trHeight w:val="405"/>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ремонтного м</w:t>
            </w:r>
            <w:r w:rsidRPr="0075248E">
              <w:rPr>
                <w:rFonts w:eastAsia="Times New Roman"/>
                <w:sz w:val="18"/>
                <w:szCs w:val="18"/>
              </w:rPr>
              <w:t>о</w:t>
            </w:r>
            <w:r w:rsidRPr="0075248E">
              <w:rPr>
                <w:rFonts w:eastAsia="Times New Roman"/>
                <w:sz w:val="18"/>
                <w:szCs w:val="18"/>
              </w:rPr>
              <w:t>лодняка</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12"/>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родительского стада</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31</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11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инкубатория</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300"/>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Мясного направления</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на 3 млн бройлеров</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16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3561" w:type="dxa"/>
            <w:gridSpan w:val="2"/>
            <w:tcBorders>
              <w:top w:val="nil"/>
              <w:left w:val="nil"/>
              <w:bottom w:val="single" w:sz="4" w:space="0" w:color="auto"/>
              <w:right w:val="single" w:sz="4" w:space="0" w:color="auto"/>
            </w:tcBorders>
            <w:shd w:val="clear" w:color="auto" w:fill="auto"/>
            <w:hideMark/>
          </w:tcPr>
          <w:p w:rsidR="00BB514C" w:rsidRPr="0075248E" w:rsidRDefault="00BB514C" w:rsidP="004944C8">
            <w:pPr>
              <w:ind w:firstLine="0"/>
              <w:jc w:val="center"/>
              <w:rPr>
                <w:rFonts w:eastAsia="Times New Roman"/>
                <w:sz w:val="18"/>
                <w:szCs w:val="18"/>
              </w:rPr>
            </w:pPr>
            <w:r w:rsidRPr="0075248E">
              <w:rPr>
                <w:rFonts w:eastAsia="Times New Roman"/>
                <w:sz w:val="18"/>
                <w:szCs w:val="18"/>
              </w:rPr>
              <w:t>на 6 и 10 млн бройлеров: </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 </w:t>
            </w:r>
          </w:p>
        </w:tc>
      </w:tr>
      <w:tr w:rsidR="0075248E" w:rsidRPr="0075248E" w:rsidTr="00B7317F">
        <w:trPr>
          <w:trHeight w:val="276"/>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промстада</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07"/>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r w:rsidRPr="0075248E">
              <w:rPr>
                <w:rFonts w:eastAsia="Times New Roman"/>
                <w:sz w:val="18"/>
                <w:szCs w:val="18"/>
              </w:rPr>
              <w:t>зона ремонтного м</w:t>
            </w:r>
            <w:r w:rsidRPr="0075248E">
              <w:rPr>
                <w:rFonts w:eastAsia="Times New Roman"/>
                <w:sz w:val="18"/>
                <w:szCs w:val="18"/>
              </w:rPr>
              <w:t>о</w:t>
            </w:r>
            <w:r w:rsidRPr="0075248E">
              <w:rPr>
                <w:rFonts w:eastAsia="Times New Roman"/>
                <w:sz w:val="18"/>
                <w:szCs w:val="18"/>
              </w:rPr>
              <w:t>лодняка</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33</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9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родительского стада</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33</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300"/>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инкубатория</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32</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3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убоя и перер</w:t>
            </w:r>
            <w:r w:rsidRPr="0075248E">
              <w:rPr>
                <w:rFonts w:eastAsia="Times New Roman"/>
                <w:sz w:val="18"/>
                <w:szCs w:val="18"/>
              </w:rPr>
              <w:t>а</w:t>
            </w:r>
            <w:r w:rsidRPr="0075248E">
              <w:rPr>
                <w:rFonts w:eastAsia="Times New Roman"/>
                <w:sz w:val="18"/>
                <w:szCs w:val="18"/>
              </w:rPr>
              <w:t>ботки</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23</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31"/>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BB514C">
            <w:pPr>
              <w:ind w:firstLine="0"/>
              <w:jc w:val="center"/>
              <w:rPr>
                <w:rFonts w:eastAsia="Times New Roman"/>
                <w:strike/>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племенные Яичного направления</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Племзавод на 50 тыс. кур</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24</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81"/>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r w:rsidRPr="0075248E">
              <w:rPr>
                <w:rFonts w:eastAsia="Times New Roman"/>
                <w:sz w:val="18"/>
                <w:szCs w:val="18"/>
              </w:rPr>
              <w:t>Племзавод на 100 тыс. кур</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03"/>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r w:rsidRPr="0075248E">
              <w:rPr>
                <w:rFonts w:eastAsia="Times New Roman"/>
                <w:sz w:val="18"/>
                <w:szCs w:val="18"/>
              </w:rPr>
              <w:t>Племрепродуктор на 100 тыс. кур</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26</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53"/>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племенные Мясного направления</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r w:rsidRPr="0075248E">
              <w:rPr>
                <w:rFonts w:eastAsia="Times New Roman"/>
                <w:sz w:val="18"/>
                <w:szCs w:val="18"/>
              </w:rPr>
              <w:t>Племзавод на 50 и 100 тыс. кур</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57"/>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813ECA" w:rsidP="00B7317F">
            <w:pPr>
              <w:ind w:firstLine="0"/>
              <w:jc w:val="center"/>
              <w:rPr>
                <w:rFonts w:eastAsia="Times New Roman"/>
                <w:sz w:val="18"/>
                <w:szCs w:val="18"/>
              </w:rPr>
            </w:pPr>
            <w:r w:rsidRPr="0075248E">
              <w:rPr>
                <w:rFonts w:eastAsia="Times New Roman"/>
                <w:sz w:val="18"/>
                <w:szCs w:val="18"/>
              </w:rPr>
              <w:t xml:space="preserve">-//-//-  [2], %                                   </w:t>
            </w:r>
            <w:r w:rsidR="00BB514C" w:rsidRPr="0075248E">
              <w:rPr>
                <w:rFonts w:eastAsia="Times New Roman"/>
                <w:sz w:val="18"/>
                <w:szCs w:val="18"/>
              </w:rPr>
              <w:t>Прочие предприятия</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227B92">
            <w:pPr>
              <w:ind w:firstLine="0"/>
              <w:jc w:val="center"/>
              <w:rPr>
                <w:rFonts w:eastAsia="Times New Roman"/>
                <w:sz w:val="18"/>
                <w:szCs w:val="18"/>
              </w:rPr>
            </w:pPr>
            <w:r w:rsidRPr="0075248E">
              <w:rPr>
                <w:rFonts w:eastAsia="Times New Roman"/>
                <w:sz w:val="18"/>
                <w:szCs w:val="18"/>
              </w:rPr>
              <w:t>По переработке или</w:t>
            </w:r>
            <w:r w:rsidR="00227B92" w:rsidRPr="0075248E">
              <w:rPr>
                <w:rFonts w:eastAsia="Times New Roman"/>
                <w:sz w:val="18"/>
                <w:szCs w:val="18"/>
              </w:rPr>
              <w:t xml:space="preserve"> </w:t>
            </w:r>
            <w:r w:rsidRPr="0075248E">
              <w:rPr>
                <w:rFonts w:eastAsia="Times New Roman"/>
                <w:sz w:val="18"/>
                <w:szCs w:val="18"/>
              </w:rPr>
              <w:t>хранению сельскохозяйстве</w:t>
            </w:r>
            <w:r w:rsidRPr="0075248E">
              <w:rPr>
                <w:rFonts w:eastAsia="Times New Roman"/>
                <w:sz w:val="18"/>
                <w:szCs w:val="18"/>
              </w:rPr>
              <w:t>н</w:t>
            </w:r>
            <w:r w:rsidRPr="0075248E">
              <w:rPr>
                <w:rFonts w:eastAsia="Times New Roman"/>
                <w:sz w:val="18"/>
                <w:szCs w:val="18"/>
              </w:rPr>
              <w:t>ной продукции</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265"/>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 хранению семян и зерна</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BB514C" w:rsidP="00633C6F">
            <w:pPr>
              <w:ind w:firstLine="0"/>
              <w:jc w:val="center"/>
              <w:rPr>
                <w:rFonts w:eastAsia="Times New Roman"/>
                <w:strike/>
                <w:sz w:val="18"/>
                <w:szCs w:val="18"/>
              </w:rPr>
            </w:pPr>
            <w:r w:rsidRPr="0075248E">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10"/>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 обработке продовольственного и фуражного зерна</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215"/>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[2], %                                   Фермерские                     (крестьянские) хозяйства</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 производству молока</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335"/>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 доращиванию и откорму крупного рогатого скота</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326"/>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 откорму свиней (с законченным произво</w:t>
            </w:r>
            <w:r w:rsidRPr="0075248E">
              <w:rPr>
                <w:rFonts w:eastAsia="Times New Roman"/>
                <w:sz w:val="18"/>
                <w:szCs w:val="18"/>
              </w:rPr>
              <w:t>д</w:t>
            </w:r>
            <w:r w:rsidRPr="0075248E">
              <w:rPr>
                <w:rFonts w:eastAsia="Times New Roman"/>
                <w:sz w:val="18"/>
                <w:szCs w:val="18"/>
              </w:rPr>
              <w:t>ственным циклом)</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300"/>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Птицеводческие яичного направления</w:t>
            </w:r>
          </w:p>
        </w:tc>
        <w:tc>
          <w:tcPr>
            <w:tcW w:w="1632"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27</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val="restart"/>
            <w:tcBorders>
              <w:top w:val="nil"/>
              <w:left w:val="single" w:sz="8" w:space="0" w:color="auto"/>
              <w:right w:val="single" w:sz="4" w:space="0" w:color="auto"/>
            </w:tcBorders>
            <w:shd w:val="clear" w:color="auto" w:fill="auto"/>
            <w:hideMark/>
          </w:tcPr>
          <w:p w:rsidR="000609D1" w:rsidRPr="0075248E" w:rsidRDefault="000609D1"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0609D1" w:rsidRPr="0075248E" w:rsidRDefault="000609D1" w:rsidP="004C13DE">
            <w:pPr>
              <w:ind w:firstLine="0"/>
              <w:jc w:val="left"/>
              <w:rPr>
                <w:rFonts w:eastAsia="Times New Roman"/>
                <w:sz w:val="18"/>
                <w:szCs w:val="18"/>
              </w:rPr>
            </w:pPr>
            <w:r w:rsidRPr="0075248E">
              <w:rPr>
                <w:rFonts w:eastAsia="Times New Roman"/>
                <w:sz w:val="18"/>
                <w:szCs w:val="18"/>
              </w:rPr>
              <w:t>Объекты пищевой промышленн</w:t>
            </w:r>
            <w:r w:rsidRPr="0075248E">
              <w:rPr>
                <w:rFonts w:eastAsia="Times New Roman"/>
                <w:sz w:val="18"/>
                <w:szCs w:val="18"/>
              </w:rPr>
              <w:t>о</w:t>
            </w:r>
            <w:r w:rsidRPr="0075248E">
              <w:rPr>
                <w:rFonts w:eastAsia="Times New Roman"/>
                <w:sz w:val="18"/>
                <w:szCs w:val="18"/>
              </w:rPr>
              <w:t>сти</w:t>
            </w:r>
          </w:p>
        </w:tc>
        <w:tc>
          <w:tcPr>
            <w:tcW w:w="2271" w:type="dxa"/>
            <w:vMerge w:val="restart"/>
            <w:tcBorders>
              <w:top w:val="nil"/>
              <w:left w:val="single" w:sz="4" w:space="0" w:color="auto"/>
              <w:bottom w:val="single" w:sz="4" w:space="0" w:color="000000"/>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Плотность застройки з</w:t>
            </w:r>
            <w:r w:rsidRPr="0075248E">
              <w:rPr>
                <w:rFonts w:eastAsia="Times New Roman"/>
                <w:sz w:val="18"/>
                <w:szCs w:val="18"/>
              </w:rPr>
              <w:t>е</w:t>
            </w:r>
            <w:r w:rsidRPr="0075248E">
              <w:rPr>
                <w:rFonts w:eastAsia="Times New Roman"/>
                <w:sz w:val="18"/>
                <w:szCs w:val="18"/>
              </w:rPr>
              <w:t>мельных участков прои</w:t>
            </w:r>
            <w:r w:rsidRPr="0075248E">
              <w:rPr>
                <w:rFonts w:eastAsia="Times New Roman"/>
                <w:sz w:val="18"/>
                <w:szCs w:val="18"/>
              </w:rPr>
              <w:t>з</w:t>
            </w:r>
            <w:r w:rsidRPr="0075248E">
              <w:rPr>
                <w:rFonts w:eastAsia="Times New Roman"/>
                <w:sz w:val="18"/>
                <w:szCs w:val="18"/>
              </w:rPr>
              <w:t>водственных объектов [1], %</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Сахарные заводы при</w:t>
            </w:r>
            <w:r w:rsidRPr="0075248E">
              <w:rPr>
                <w:rFonts w:eastAsia="Times New Roman"/>
                <w:sz w:val="18"/>
                <w:szCs w:val="18"/>
              </w:rPr>
              <w:br/>
              <w:t>переработке свеклы, тыс. тонн/сутки:</w:t>
            </w:r>
          </w:p>
        </w:tc>
        <w:tc>
          <w:tcPr>
            <w:tcW w:w="1929" w:type="dxa"/>
            <w:tcBorders>
              <w:top w:val="nil"/>
              <w:left w:val="nil"/>
              <w:bottom w:val="single" w:sz="4" w:space="0" w:color="auto"/>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до 3</w:t>
            </w:r>
          </w:p>
        </w:tc>
        <w:tc>
          <w:tcPr>
            <w:tcW w:w="1632" w:type="dxa"/>
            <w:tcBorders>
              <w:top w:val="nil"/>
              <w:left w:val="nil"/>
              <w:bottom w:val="single" w:sz="4" w:space="0" w:color="auto"/>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0609D1" w:rsidRPr="0075248E" w:rsidRDefault="000609D1"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0609D1" w:rsidRPr="0075248E" w:rsidRDefault="000609D1"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0609D1" w:rsidRPr="0075248E" w:rsidRDefault="000609D1"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0609D1" w:rsidRPr="0075248E" w:rsidRDefault="000609D1"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от 3 до 6</w:t>
            </w:r>
          </w:p>
        </w:tc>
        <w:tc>
          <w:tcPr>
            <w:tcW w:w="1632" w:type="dxa"/>
            <w:tcBorders>
              <w:top w:val="nil"/>
              <w:left w:val="nil"/>
              <w:bottom w:val="single" w:sz="4" w:space="0" w:color="auto"/>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50</w:t>
            </w:r>
          </w:p>
        </w:tc>
        <w:tc>
          <w:tcPr>
            <w:tcW w:w="2774" w:type="dxa"/>
            <w:tcBorders>
              <w:top w:val="nil"/>
              <w:left w:val="nil"/>
              <w:bottom w:val="single" w:sz="4" w:space="0" w:color="auto"/>
              <w:right w:val="single" w:sz="8"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Хлеба и хлебобулочных</w:t>
            </w:r>
            <w:r w:rsidRPr="0075248E">
              <w:rPr>
                <w:rFonts w:eastAsia="Times New Roman"/>
                <w:sz w:val="18"/>
                <w:szCs w:val="18"/>
              </w:rPr>
              <w:br/>
              <w:t>изделий производстве</w:t>
            </w:r>
            <w:r w:rsidRPr="0075248E">
              <w:rPr>
                <w:rFonts w:eastAsia="Times New Roman"/>
                <w:sz w:val="18"/>
                <w:szCs w:val="18"/>
              </w:rPr>
              <w:t>н</w:t>
            </w:r>
            <w:r w:rsidRPr="0075248E">
              <w:rPr>
                <w:rFonts w:eastAsia="Times New Roman"/>
                <w:sz w:val="18"/>
                <w:szCs w:val="18"/>
              </w:rPr>
              <w:t>ной мощностью, тонн/сутки:</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до 45</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tcPr>
          <w:p w:rsidR="00BB514C" w:rsidRPr="0075248E" w:rsidRDefault="00BB514C" w:rsidP="00633C6F">
            <w:pPr>
              <w:ind w:firstLine="0"/>
              <w:jc w:val="left"/>
              <w:rPr>
                <w:rFonts w:eastAsia="Times New Roman"/>
                <w:sz w:val="18"/>
                <w:szCs w:val="18"/>
              </w:rPr>
            </w:pPr>
          </w:p>
        </w:tc>
        <w:tc>
          <w:tcPr>
            <w:tcW w:w="2272" w:type="dxa"/>
            <w:vMerge/>
            <w:tcBorders>
              <w:left w:val="single" w:sz="4" w:space="0" w:color="auto"/>
              <w:bottom w:val="single" w:sz="4" w:space="0" w:color="000000"/>
              <w:right w:val="single" w:sz="4" w:space="0" w:color="auto"/>
            </w:tcBorders>
            <w:shd w:val="clear" w:color="auto" w:fill="auto"/>
          </w:tcPr>
          <w:p w:rsidR="00BB514C" w:rsidRPr="0075248E" w:rsidRDefault="00BB514C" w:rsidP="00633C6F">
            <w:pPr>
              <w:ind w:firstLine="0"/>
              <w:jc w:val="center"/>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tcPr>
          <w:p w:rsidR="00BB514C" w:rsidRPr="0075248E" w:rsidRDefault="00BB514C" w:rsidP="00BB514C">
            <w:pPr>
              <w:ind w:firstLine="0"/>
              <w:jc w:val="center"/>
              <w:rPr>
                <w:rFonts w:eastAsia="Times New Roman"/>
                <w:sz w:val="18"/>
                <w:szCs w:val="18"/>
              </w:rPr>
            </w:pPr>
            <w:r w:rsidRPr="0075248E">
              <w:rPr>
                <w:rFonts w:eastAsia="Times New Roman"/>
                <w:sz w:val="18"/>
                <w:szCs w:val="18"/>
              </w:rPr>
              <w:t>более 45</w:t>
            </w:r>
          </w:p>
        </w:tc>
        <w:tc>
          <w:tcPr>
            <w:tcW w:w="1632" w:type="dxa"/>
            <w:tcBorders>
              <w:top w:val="nil"/>
              <w:left w:val="nil"/>
              <w:bottom w:val="single" w:sz="4" w:space="0" w:color="auto"/>
              <w:right w:val="single" w:sz="4" w:space="0" w:color="auto"/>
            </w:tcBorders>
            <w:shd w:val="clear" w:color="auto" w:fill="auto"/>
          </w:tcPr>
          <w:p w:rsidR="00BB514C" w:rsidRPr="0075248E" w:rsidRDefault="00BB514C" w:rsidP="00BB514C">
            <w:pPr>
              <w:ind w:firstLine="0"/>
              <w:jc w:val="center"/>
              <w:rPr>
                <w:rFonts w:eastAsia="Times New Roman"/>
                <w:sz w:val="18"/>
                <w:szCs w:val="18"/>
              </w:rPr>
            </w:pPr>
            <w:r w:rsidRPr="0075248E">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tcPr>
          <w:p w:rsidR="00BB514C" w:rsidRPr="0075248E" w:rsidRDefault="00BB514C" w:rsidP="00633C6F">
            <w:pPr>
              <w:ind w:firstLine="0"/>
              <w:jc w:val="center"/>
              <w:rPr>
                <w:rFonts w:eastAsia="Times New Roman"/>
                <w:sz w:val="18"/>
                <w:szCs w:val="18"/>
              </w:rPr>
            </w:pPr>
          </w:p>
        </w:tc>
      </w:tr>
      <w:tr w:rsidR="0075248E" w:rsidRPr="0075248E" w:rsidTr="00BB514C">
        <w:trPr>
          <w:trHeight w:val="197"/>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4201" w:type="dxa"/>
            <w:gridSpan w:val="2"/>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BB514C">
            <w:pPr>
              <w:ind w:firstLine="0"/>
              <w:jc w:val="center"/>
              <w:rPr>
                <w:rFonts w:eastAsia="Times New Roman"/>
                <w:sz w:val="18"/>
                <w:szCs w:val="18"/>
              </w:rPr>
            </w:pPr>
            <w:r w:rsidRPr="0075248E">
              <w:rPr>
                <w:rFonts w:eastAsia="Times New Roman"/>
                <w:sz w:val="18"/>
                <w:szCs w:val="18"/>
              </w:rPr>
              <w:t>Парфюмерно-косметических изделий</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B7317F">
            <w:pPr>
              <w:ind w:firstLine="0"/>
              <w:jc w:val="center"/>
              <w:rPr>
                <w:rFonts w:eastAsia="Times New Roman"/>
                <w:sz w:val="18"/>
                <w:szCs w:val="18"/>
              </w:rPr>
            </w:pPr>
            <w:r w:rsidRPr="0075248E">
              <w:rPr>
                <w:rFonts w:eastAsia="Times New Roman"/>
                <w:sz w:val="18"/>
                <w:szCs w:val="18"/>
              </w:rPr>
              <w:t xml:space="preserve">40 </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72"/>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4201" w:type="dxa"/>
            <w:gridSpan w:val="2"/>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BB514C">
            <w:pPr>
              <w:ind w:firstLine="0"/>
              <w:jc w:val="center"/>
              <w:rPr>
                <w:rFonts w:eastAsia="Times New Roman"/>
                <w:sz w:val="18"/>
                <w:szCs w:val="18"/>
              </w:rPr>
            </w:pPr>
            <w:r w:rsidRPr="0075248E">
              <w:rPr>
                <w:rFonts w:eastAsia="Times New Roman"/>
                <w:sz w:val="18"/>
                <w:szCs w:val="18"/>
              </w:rPr>
              <w:t>Плодоовощных консервов</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50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r w:rsidRPr="0075248E">
              <w:rPr>
                <w:rFonts w:eastAsia="Times New Roman"/>
                <w:sz w:val="18"/>
                <w:szCs w:val="18"/>
              </w:rPr>
              <w:t>Объекты мясомолочной промы</w:t>
            </w:r>
            <w:r w:rsidRPr="0075248E">
              <w:rPr>
                <w:rFonts w:eastAsia="Times New Roman"/>
                <w:sz w:val="18"/>
                <w:szCs w:val="18"/>
              </w:rPr>
              <w:t>ш</w:t>
            </w:r>
            <w:r w:rsidRPr="0075248E">
              <w:rPr>
                <w:rFonts w:eastAsia="Times New Roman"/>
                <w:sz w:val="18"/>
                <w:szCs w:val="18"/>
              </w:rPr>
              <w:t>ленности</w:t>
            </w:r>
          </w:p>
        </w:tc>
        <w:tc>
          <w:tcPr>
            <w:tcW w:w="2271"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Плотность застройки з</w:t>
            </w:r>
            <w:r w:rsidRPr="0075248E">
              <w:rPr>
                <w:rFonts w:eastAsia="Times New Roman"/>
                <w:sz w:val="18"/>
                <w:szCs w:val="18"/>
              </w:rPr>
              <w:t>е</w:t>
            </w:r>
            <w:r w:rsidRPr="0075248E">
              <w:rPr>
                <w:rFonts w:eastAsia="Times New Roman"/>
                <w:sz w:val="18"/>
                <w:szCs w:val="18"/>
              </w:rPr>
              <w:t>мельных участков прои</w:t>
            </w:r>
            <w:r w:rsidRPr="0075248E">
              <w:rPr>
                <w:rFonts w:eastAsia="Times New Roman"/>
                <w:sz w:val="18"/>
                <w:szCs w:val="18"/>
              </w:rPr>
              <w:t>з</w:t>
            </w:r>
            <w:r w:rsidRPr="0075248E">
              <w:rPr>
                <w:rFonts w:eastAsia="Times New Roman"/>
                <w:sz w:val="18"/>
                <w:szCs w:val="18"/>
              </w:rPr>
              <w:t>водственных объектов [1], %</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Мяса (с цехами убоя и обескровливания)</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По переработке молока</w:t>
            </w:r>
            <w:r w:rsidRPr="0075248E">
              <w:rPr>
                <w:rFonts w:eastAsia="Times New Roman"/>
                <w:sz w:val="18"/>
                <w:szCs w:val="18"/>
              </w:rPr>
              <w:br/>
              <w:t>производственной мо</w:t>
            </w:r>
            <w:r w:rsidRPr="0075248E">
              <w:rPr>
                <w:rFonts w:eastAsia="Times New Roman"/>
                <w:sz w:val="18"/>
                <w:szCs w:val="18"/>
              </w:rPr>
              <w:t>щ</w:t>
            </w:r>
            <w:r w:rsidRPr="0075248E">
              <w:rPr>
                <w:rFonts w:eastAsia="Times New Roman"/>
                <w:sz w:val="18"/>
                <w:szCs w:val="18"/>
              </w:rPr>
              <w:t>ностью в смену, т:</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до 100</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43</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более 100</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65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BB514C" w:rsidRPr="0075248E" w:rsidRDefault="00BB514C" w:rsidP="00BB514C">
            <w:pPr>
              <w:ind w:firstLine="0"/>
              <w:jc w:val="center"/>
              <w:rPr>
                <w:rFonts w:eastAsia="Times New Roman"/>
                <w:sz w:val="18"/>
                <w:szCs w:val="18"/>
              </w:rPr>
            </w:pPr>
            <w:r w:rsidRPr="0075248E">
              <w:rPr>
                <w:rFonts w:eastAsia="Times New Roman"/>
                <w:sz w:val="18"/>
                <w:szCs w:val="18"/>
              </w:rPr>
              <w:t>Гидролизно-дрожжевые, фурфурольные, белково-витаминных концентратов и по производству пр</w:t>
            </w:r>
            <w:r w:rsidRPr="0075248E">
              <w:rPr>
                <w:rFonts w:eastAsia="Times New Roman"/>
                <w:sz w:val="18"/>
                <w:szCs w:val="18"/>
              </w:rPr>
              <w:t>е</w:t>
            </w:r>
            <w:r w:rsidRPr="0075248E">
              <w:rPr>
                <w:rFonts w:eastAsia="Times New Roman"/>
                <w:sz w:val="18"/>
                <w:szCs w:val="18"/>
              </w:rPr>
              <w:t xml:space="preserve">миксов </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trike/>
                <w:sz w:val="18"/>
                <w:szCs w:val="18"/>
              </w:rPr>
            </w:pPr>
            <w:r w:rsidRPr="0075248E">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357"/>
          <w:tblHeader/>
        </w:trPr>
        <w:tc>
          <w:tcPr>
            <w:tcW w:w="1214" w:type="dxa"/>
            <w:vMerge/>
            <w:tcBorders>
              <w:left w:val="single" w:sz="8" w:space="0" w:color="auto"/>
              <w:right w:val="single" w:sz="4" w:space="0" w:color="auto"/>
            </w:tcBorders>
            <w:shd w:val="clear" w:color="auto" w:fill="auto"/>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tcPr>
          <w:p w:rsidR="00BB514C" w:rsidRPr="0075248E" w:rsidRDefault="00BB514C"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tcPr>
          <w:p w:rsidR="00BB514C" w:rsidRPr="0075248E" w:rsidRDefault="00BB514C" w:rsidP="00BB514C">
            <w:pPr>
              <w:ind w:firstLine="0"/>
              <w:jc w:val="center"/>
              <w:rPr>
                <w:rFonts w:eastAsia="Times New Roman"/>
                <w:sz w:val="18"/>
                <w:szCs w:val="18"/>
              </w:rPr>
            </w:pPr>
            <w:r w:rsidRPr="0075248E">
              <w:rPr>
                <w:rFonts w:eastAsia="Times New Roman"/>
                <w:sz w:val="18"/>
                <w:szCs w:val="18"/>
              </w:rPr>
              <w:t>Комбинированные кормовые заводы, элеваторы и хлебоприемные предприятия</w:t>
            </w:r>
          </w:p>
        </w:tc>
        <w:tc>
          <w:tcPr>
            <w:tcW w:w="1632" w:type="dxa"/>
            <w:tcBorders>
              <w:top w:val="nil"/>
              <w:left w:val="nil"/>
              <w:bottom w:val="single" w:sz="4" w:space="0" w:color="auto"/>
              <w:right w:val="single" w:sz="4" w:space="0" w:color="auto"/>
            </w:tcBorders>
            <w:shd w:val="clear" w:color="auto" w:fill="auto"/>
          </w:tcPr>
          <w:p w:rsidR="00BB514C" w:rsidRPr="0075248E" w:rsidRDefault="00BB514C" w:rsidP="00633C6F">
            <w:pPr>
              <w:ind w:firstLine="0"/>
              <w:jc w:val="center"/>
              <w:rPr>
                <w:rFonts w:eastAsia="Times New Roman"/>
                <w:sz w:val="18"/>
                <w:szCs w:val="18"/>
              </w:rPr>
            </w:pPr>
            <w:r w:rsidRPr="0075248E">
              <w:rPr>
                <w:rFonts w:eastAsia="Times New Roman"/>
                <w:sz w:val="18"/>
                <w:szCs w:val="18"/>
              </w:rPr>
              <w:t>41</w:t>
            </w:r>
          </w:p>
        </w:tc>
        <w:tc>
          <w:tcPr>
            <w:tcW w:w="2774" w:type="dxa"/>
            <w:tcBorders>
              <w:top w:val="nil"/>
              <w:left w:val="nil"/>
              <w:bottom w:val="single" w:sz="4" w:space="0" w:color="auto"/>
              <w:right w:val="single" w:sz="8" w:space="0" w:color="auto"/>
            </w:tcBorders>
            <w:shd w:val="clear" w:color="auto" w:fill="auto"/>
          </w:tcPr>
          <w:p w:rsidR="00BB514C" w:rsidRPr="0075248E" w:rsidRDefault="00BB514C" w:rsidP="00633C6F">
            <w:pPr>
              <w:ind w:firstLine="0"/>
              <w:jc w:val="center"/>
              <w:rPr>
                <w:rFonts w:eastAsia="Times New Roman"/>
                <w:sz w:val="18"/>
                <w:szCs w:val="18"/>
              </w:rPr>
            </w:pPr>
          </w:p>
        </w:tc>
      </w:tr>
      <w:tr w:rsidR="0075248E" w:rsidRPr="0075248E" w:rsidTr="00BB514C">
        <w:trPr>
          <w:trHeight w:val="13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Комбинаты хлебопродуктов</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42</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19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r w:rsidRPr="0075248E">
              <w:rPr>
                <w:rFonts w:eastAsia="Times New Roman"/>
                <w:sz w:val="18"/>
                <w:szCs w:val="18"/>
              </w:rPr>
              <w:t>Общетоварные склады</w:t>
            </w:r>
          </w:p>
        </w:tc>
        <w:tc>
          <w:tcPr>
            <w:tcW w:w="2271"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Площадь складов [5], кв. м,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Продовольственных тов</w:t>
            </w:r>
            <w:r w:rsidRPr="0075248E">
              <w:rPr>
                <w:rFonts w:eastAsia="Times New Roman"/>
                <w:sz w:val="18"/>
                <w:szCs w:val="18"/>
              </w:rPr>
              <w:t>а</w:t>
            </w:r>
            <w:r w:rsidRPr="0075248E">
              <w:rPr>
                <w:rFonts w:eastAsia="Times New Roman"/>
                <w:sz w:val="18"/>
                <w:szCs w:val="18"/>
              </w:rPr>
              <w:t>ров</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77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01"/>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B87192">
            <w:pPr>
              <w:ind w:firstLine="0"/>
              <w:jc w:val="center"/>
              <w:rPr>
                <w:rFonts w:eastAsia="Times New Roman"/>
                <w:sz w:val="18"/>
                <w:szCs w:val="18"/>
              </w:rPr>
            </w:pPr>
            <w:r w:rsidRPr="0075248E">
              <w:rPr>
                <w:rFonts w:eastAsia="Times New Roman"/>
                <w:sz w:val="18"/>
                <w:szCs w:val="18"/>
              </w:rPr>
              <w:t xml:space="preserve">для сельских </w:t>
            </w:r>
            <w:r w:rsidR="00B87192" w:rsidRPr="0075248E">
              <w:rPr>
                <w:rFonts w:eastAsia="Times New Roman"/>
                <w:sz w:val="18"/>
                <w:szCs w:val="18"/>
              </w:rPr>
              <w:t>терр</w:t>
            </w:r>
            <w:r w:rsidR="00B87192" w:rsidRPr="0075248E">
              <w:rPr>
                <w:rFonts w:eastAsia="Times New Roman"/>
                <w:sz w:val="18"/>
                <w:szCs w:val="18"/>
              </w:rPr>
              <w:t>и</w:t>
            </w:r>
            <w:r w:rsidR="00B87192" w:rsidRPr="0075248E">
              <w:rPr>
                <w:rFonts w:eastAsia="Times New Roman"/>
                <w:sz w:val="18"/>
                <w:szCs w:val="18"/>
              </w:rPr>
              <w:t>торий</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19</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bl>
    <w:p w:rsidR="00B87192" w:rsidRPr="0075248E" w:rsidRDefault="00B87192">
      <w:r w:rsidRPr="0075248E">
        <w:br w:type="page"/>
      </w:r>
    </w:p>
    <w:tbl>
      <w:tblPr>
        <w:tblW w:w="15025" w:type="dxa"/>
        <w:tblInd w:w="534" w:type="dxa"/>
        <w:tblLook w:val="04A0" w:firstRow="1" w:lastRow="0" w:firstColumn="1" w:lastColumn="0" w:noHBand="0" w:noVBand="1"/>
      </w:tblPr>
      <w:tblGrid>
        <w:gridCol w:w="1214"/>
        <w:gridCol w:w="2933"/>
        <w:gridCol w:w="2271"/>
        <w:gridCol w:w="2272"/>
        <w:gridCol w:w="1929"/>
        <w:gridCol w:w="1632"/>
        <w:gridCol w:w="2774"/>
      </w:tblGrid>
      <w:tr w:rsidR="0075248E" w:rsidRPr="0075248E" w:rsidTr="00BB514C">
        <w:trPr>
          <w:trHeight w:val="266"/>
          <w:tblHeader/>
        </w:trPr>
        <w:tc>
          <w:tcPr>
            <w:tcW w:w="1214" w:type="dxa"/>
            <w:vMerge w:val="restart"/>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Непродовольственных товаров</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217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25"/>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193</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03"/>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Размеры земельных участков [5], кв. м,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Продовольственных тов</w:t>
            </w:r>
            <w:r w:rsidRPr="0075248E">
              <w:rPr>
                <w:rFonts w:eastAsia="Times New Roman"/>
                <w:sz w:val="18"/>
                <w:szCs w:val="18"/>
              </w:rPr>
              <w:t>а</w:t>
            </w:r>
            <w:r w:rsidRPr="0075248E">
              <w:rPr>
                <w:rFonts w:eastAsia="Times New Roman"/>
                <w:sz w:val="18"/>
                <w:szCs w:val="18"/>
              </w:rPr>
              <w:t>ров</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r w:rsidRPr="0075248E">
              <w:rPr>
                <w:rFonts w:eastAsia="Times New Roman"/>
                <w:sz w:val="18"/>
                <w:szCs w:val="18"/>
              </w:rPr>
              <w:br/>
              <w:t>одноэтажные склады</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310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693"/>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r w:rsidRPr="0075248E">
              <w:rPr>
                <w:rFonts w:eastAsia="Times New Roman"/>
                <w:sz w:val="18"/>
                <w:szCs w:val="18"/>
              </w:rPr>
              <w:br/>
              <w:t>многоэтажные скл</w:t>
            </w:r>
            <w:r w:rsidRPr="0075248E">
              <w:rPr>
                <w:rFonts w:eastAsia="Times New Roman"/>
                <w:sz w:val="18"/>
                <w:szCs w:val="18"/>
              </w:rPr>
              <w:t>а</w:t>
            </w:r>
            <w:r w:rsidRPr="0075248E">
              <w:rPr>
                <w:rFonts w:eastAsia="Times New Roman"/>
                <w:sz w:val="18"/>
                <w:szCs w:val="18"/>
              </w:rPr>
              <w:t>ды</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210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1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60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9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Непродовольственных товаров</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r w:rsidRPr="0075248E">
              <w:rPr>
                <w:rFonts w:eastAsia="Times New Roman"/>
                <w:sz w:val="18"/>
                <w:szCs w:val="18"/>
              </w:rPr>
              <w:br/>
              <w:t>одноэтажные склады</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740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27"/>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4C13DE">
            <w:pPr>
              <w:ind w:firstLine="0"/>
              <w:jc w:val="center"/>
              <w:rPr>
                <w:rFonts w:eastAsia="Times New Roman"/>
                <w:sz w:val="18"/>
                <w:szCs w:val="18"/>
              </w:rPr>
            </w:pPr>
            <w:r w:rsidRPr="0075248E">
              <w:rPr>
                <w:rFonts w:eastAsia="Times New Roman"/>
                <w:sz w:val="18"/>
                <w:szCs w:val="18"/>
              </w:rPr>
              <w:t>для городов, мног</w:t>
            </w:r>
            <w:r w:rsidRPr="0075248E">
              <w:rPr>
                <w:rFonts w:eastAsia="Times New Roman"/>
                <w:sz w:val="18"/>
                <w:szCs w:val="18"/>
              </w:rPr>
              <w:t>о</w:t>
            </w:r>
            <w:r w:rsidRPr="0075248E">
              <w:rPr>
                <w:rFonts w:eastAsia="Times New Roman"/>
                <w:sz w:val="18"/>
                <w:szCs w:val="18"/>
              </w:rPr>
              <w:t>этажные склады</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490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39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580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23"/>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r w:rsidRPr="0075248E">
              <w:rPr>
                <w:rFonts w:eastAsia="Times New Roman"/>
                <w:sz w:val="18"/>
                <w:szCs w:val="18"/>
              </w:rPr>
              <w:t>Специализированные склады</w:t>
            </w:r>
          </w:p>
        </w:tc>
        <w:tc>
          <w:tcPr>
            <w:tcW w:w="2271"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Вместимость складов [5], т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5633B6">
            <w:pPr>
              <w:ind w:firstLine="0"/>
              <w:jc w:val="center"/>
              <w:rPr>
                <w:rFonts w:eastAsia="Times New Roman"/>
                <w:sz w:val="18"/>
                <w:szCs w:val="18"/>
              </w:rPr>
            </w:pPr>
            <w:r w:rsidRPr="0075248E">
              <w:rPr>
                <w:rFonts w:eastAsia="Times New Roman"/>
                <w:sz w:val="18"/>
                <w:szCs w:val="18"/>
              </w:rPr>
              <w:t>Холодильники распред</w:t>
            </w:r>
            <w:r w:rsidRPr="0075248E">
              <w:rPr>
                <w:rFonts w:eastAsia="Times New Roman"/>
                <w:sz w:val="18"/>
                <w:szCs w:val="18"/>
              </w:rPr>
              <w:t>е</w:t>
            </w:r>
            <w:r w:rsidRPr="0075248E">
              <w:rPr>
                <w:rFonts w:eastAsia="Times New Roman"/>
                <w:sz w:val="18"/>
                <w:szCs w:val="18"/>
              </w:rPr>
              <w:t>лительные (для хранения мяса</w:t>
            </w:r>
            <w:r w:rsidR="005633B6" w:rsidRPr="0075248E">
              <w:rPr>
                <w:rFonts w:eastAsia="Times New Roman"/>
                <w:sz w:val="18"/>
                <w:szCs w:val="18"/>
              </w:rPr>
              <w:t xml:space="preserve"> </w:t>
            </w:r>
            <w:r w:rsidRPr="0075248E">
              <w:rPr>
                <w:rFonts w:eastAsia="Times New Roman"/>
                <w:sz w:val="18"/>
                <w:szCs w:val="18"/>
              </w:rPr>
              <w:t>и мясных продуктов, рыбы и рыбопродуктов, масла, животного жира, молочных продуктов и яиц)</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10"/>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300"/>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Фруктохранилища</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80"/>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90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186"/>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Овощехранилиша</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54</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80"/>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90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181"/>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Картофелехранилища</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57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80"/>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90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178"/>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val="restart"/>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Размеры земельных участков [5], кв. м,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r w:rsidRPr="0075248E">
              <w:rPr>
                <w:rFonts w:eastAsia="Times New Roman"/>
                <w:sz w:val="18"/>
                <w:szCs w:val="18"/>
              </w:rPr>
              <w:t>Холодильники распред</w:t>
            </w:r>
            <w:r w:rsidRPr="0075248E">
              <w:rPr>
                <w:rFonts w:eastAsia="Times New Roman"/>
                <w:sz w:val="18"/>
                <w:szCs w:val="18"/>
              </w:rPr>
              <w:t>е</w:t>
            </w:r>
            <w:r w:rsidRPr="0075248E">
              <w:rPr>
                <w:rFonts w:eastAsia="Times New Roman"/>
                <w:sz w:val="18"/>
                <w:szCs w:val="18"/>
              </w:rPr>
              <w:t>лительные (для хранения мяса и мясных продуктов, рыбы и рыбопродуктов, масла, животного жира, молочных продуктов и яиц)</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r w:rsidR="00864EC9" w:rsidRPr="0075248E">
              <w:rPr>
                <w:rFonts w:eastAsia="Times New Roman"/>
                <w:sz w:val="18"/>
                <w:szCs w:val="18"/>
              </w:rPr>
              <w:t xml:space="preserve"> одн</w:t>
            </w:r>
            <w:r w:rsidR="00864EC9" w:rsidRPr="0075248E">
              <w:rPr>
                <w:rFonts w:eastAsia="Times New Roman"/>
                <w:sz w:val="18"/>
                <w:szCs w:val="18"/>
              </w:rPr>
              <w:t>о</w:t>
            </w:r>
            <w:r w:rsidR="00864EC9" w:rsidRPr="0075248E">
              <w:rPr>
                <w:rFonts w:eastAsia="Times New Roman"/>
                <w:sz w:val="18"/>
                <w:szCs w:val="18"/>
              </w:rPr>
              <w:t>этажные склады</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190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864EC9" w:rsidP="00633C6F">
            <w:pPr>
              <w:ind w:firstLine="0"/>
              <w:jc w:val="center"/>
              <w:rPr>
                <w:rFonts w:eastAsia="Times New Roman"/>
                <w:sz w:val="18"/>
                <w:szCs w:val="18"/>
              </w:rPr>
            </w:pPr>
            <w:r w:rsidRPr="0075248E">
              <w:rPr>
                <w:rFonts w:eastAsia="Times New Roman"/>
                <w:sz w:val="18"/>
                <w:szCs w:val="18"/>
              </w:rPr>
              <w:t>для городов, мног</w:t>
            </w:r>
            <w:r w:rsidRPr="0075248E">
              <w:rPr>
                <w:rFonts w:eastAsia="Times New Roman"/>
                <w:sz w:val="18"/>
                <w:szCs w:val="18"/>
              </w:rPr>
              <w:t>о</w:t>
            </w:r>
            <w:r w:rsidRPr="0075248E">
              <w:rPr>
                <w:rFonts w:eastAsia="Times New Roman"/>
                <w:sz w:val="18"/>
                <w:szCs w:val="18"/>
              </w:rPr>
              <w:t>этажные склады</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70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B7317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bl>
    <w:p w:rsidR="00B87192" w:rsidRPr="0075248E" w:rsidRDefault="00B87192">
      <w:r w:rsidRPr="0075248E">
        <w:br w:type="page"/>
      </w:r>
    </w:p>
    <w:tbl>
      <w:tblPr>
        <w:tblW w:w="15025" w:type="dxa"/>
        <w:tblInd w:w="534" w:type="dxa"/>
        <w:tblLook w:val="04A0" w:firstRow="1" w:lastRow="0" w:firstColumn="1" w:lastColumn="0" w:noHBand="0" w:noVBand="1"/>
      </w:tblPr>
      <w:tblGrid>
        <w:gridCol w:w="1214"/>
        <w:gridCol w:w="2933"/>
        <w:gridCol w:w="2271"/>
        <w:gridCol w:w="2272"/>
        <w:gridCol w:w="1929"/>
        <w:gridCol w:w="1632"/>
        <w:gridCol w:w="2774"/>
      </w:tblGrid>
      <w:tr w:rsidR="0075248E" w:rsidRPr="0075248E" w:rsidTr="00BB514C">
        <w:trPr>
          <w:trHeight w:val="499"/>
          <w:tblHeader/>
        </w:trPr>
        <w:tc>
          <w:tcPr>
            <w:tcW w:w="1214" w:type="dxa"/>
            <w:vMerge w:val="restart"/>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val="restart"/>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val="restart"/>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Фруктохранилища, ов</w:t>
            </w:r>
            <w:r w:rsidRPr="0075248E">
              <w:rPr>
                <w:rFonts w:eastAsia="Times New Roman"/>
                <w:sz w:val="18"/>
                <w:szCs w:val="18"/>
              </w:rPr>
              <w:t>о</w:t>
            </w:r>
            <w:r w:rsidRPr="0075248E">
              <w:rPr>
                <w:rFonts w:eastAsia="Times New Roman"/>
                <w:sz w:val="18"/>
                <w:szCs w:val="18"/>
              </w:rPr>
              <w:t>щехранилища,</w:t>
            </w:r>
            <w:r w:rsidRPr="0075248E">
              <w:rPr>
                <w:rFonts w:eastAsia="Times New Roman"/>
                <w:sz w:val="18"/>
                <w:szCs w:val="18"/>
              </w:rPr>
              <w:br/>
              <w:t>картофелехранилища</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r w:rsidRPr="0075248E">
              <w:rPr>
                <w:rFonts w:eastAsia="Times New Roman"/>
                <w:sz w:val="18"/>
                <w:szCs w:val="18"/>
              </w:rPr>
              <w:br/>
              <w:t>одноэтажные склады</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1300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61"/>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r w:rsidRPr="0075248E">
              <w:rPr>
                <w:rFonts w:eastAsia="Times New Roman"/>
                <w:sz w:val="18"/>
                <w:szCs w:val="18"/>
              </w:rPr>
              <w:t>для городов, мног</w:t>
            </w:r>
            <w:r w:rsidRPr="0075248E">
              <w:rPr>
                <w:rFonts w:eastAsia="Times New Roman"/>
                <w:sz w:val="18"/>
                <w:szCs w:val="18"/>
              </w:rPr>
              <w:t>о</w:t>
            </w:r>
            <w:r w:rsidRPr="0075248E">
              <w:rPr>
                <w:rFonts w:eastAsia="Times New Roman"/>
                <w:sz w:val="18"/>
                <w:szCs w:val="18"/>
              </w:rPr>
              <w:t>этажные склады</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610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9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tcBorders>
              <w:top w:val="nil"/>
              <w:left w:val="nil"/>
              <w:bottom w:val="nil"/>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380</w:t>
            </w:r>
          </w:p>
        </w:tc>
        <w:tc>
          <w:tcPr>
            <w:tcW w:w="2774" w:type="dxa"/>
            <w:tcBorders>
              <w:top w:val="nil"/>
              <w:left w:val="nil"/>
              <w:bottom w:val="nil"/>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99"/>
          <w:tblHeader/>
        </w:trPr>
        <w:tc>
          <w:tcPr>
            <w:tcW w:w="1214" w:type="dxa"/>
            <w:vMerge/>
            <w:tcBorders>
              <w:left w:val="single" w:sz="8"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BB514C" w:rsidRPr="0075248E" w:rsidRDefault="00BB514C" w:rsidP="004C13DE">
            <w:pPr>
              <w:ind w:firstLine="0"/>
              <w:jc w:val="left"/>
              <w:rPr>
                <w:rFonts w:eastAsia="Times New Roman"/>
                <w:sz w:val="18"/>
                <w:szCs w:val="18"/>
              </w:rPr>
            </w:pPr>
            <w:r w:rsidRPr="0075248E">
              <w:rPr>
                <w:rFonts w:eastAsia="Times New Roman"/>
                <w:sz w:val="18"/>
                <w:szCs w:val="18"/>
              </w:rPr>
              <w:t>Примечания</w:t>
            </w:r>
          </w:p>
        </w:tc>
        <w:tc>
          <w:tcPr>
            <w:tcW w:w="10878" w:type="dxa"/>
            <w:gridSpan w:val="5"/>
            <w:tcBorders>
              <w:top w:val="single" w:sz="4" w:space="0" w:color="auto"/>
              <w:left w:val="nil"/>
              <w:bottom w:val="single" w:sz="4" w:space="0" w:color="auto"/>
              <w:right w:val="single" w:sz="8" w:space="0" w:color="000000"/>
            </w:tcBorders>
            <w:shd w:val="clear" w:color="auto" w:fill="auto"/>
            <w:hideMark/>
          </w:tcPr>
          <w:p w:rsidR="00BB514C" w:rsidRPr="0075248E" w:rsidRDefault="00BB514C" w:rsidP="00633C6F">
            <w:pPr>
              <w:pStyle w:val="aff9"/>
              <w:numPr>
                <w:ilvl w:val="0"/>
                <w:numId w:val="39"/>
              </w:numPr>
              <w:tabs>
                <w:tab w:val="left" w:pos="139"/>
              </w:tabs>
              <w:ind w:left="-3" w:firstLine="0"/>
              <w:jc w:val="left"/>
              <w:rPr>
                <w:rFonts w:eastAsia="Times New Roman"/>
                <w:sz w:val="18"/>
                <w:szCs w:val="18"/>
              </w:rPr>
            </w:pPr>
            <w:r w:rsidRPr="0075248E">
              <w:rPr>
                <w:rFonts w:eastAsia="Times New Roman"/>
                <w:sz w:val="18"/>
                <w:szCs w:val="18"/>
              </w:rPr>
              <w:t>Значение расчетного показателя принято в соответствии с СП 18.13330.2019.</w:t>
            </w:r>
          </w:p>
          <w:p w:rsidR="00BB514C" w:rsidRPr="0075248E" w:rsidRDefault="00BB514C" w:rsidP="004C13DE">
            <w:pPr>
              <w:pStyle w:val="aff9"/>
              <w:tabs>
                <w:tab w:val="left" w:pos="139"/>
              </w:tabs>
              <w:ind w:left="-3" w:firstLine="0"/>
              <w:rPr>
                <w:rFonts w:eastAsia="Times New Roman"/>
                <w:sz w:val="18"/>
                <w:szCs w:val="18"/>
              </w:rPr>
            </w:pPr>
            <w:r w:rsidRPr="0075248E">
              <w:rPr>
                <w:rFonts w:eastAsia="Times New Roman"/>
                <w:sz w:val="18"/>
                <w:szCs w:val="18"/>
              </w:rPr>
              <w:t>2.Расчетные показатели приняты в соответствии с СП 19.13330.2019.</w:t>
            </w:r>
          </w:p>
          <w:p w:rsidR="00BB514C" w:rsidRPr="0075248E" w:rsidRDefault="00BB514C" w:rsidP="00B7317F">
            <w:pPr>
              <w:pStyle w:val="aff9"/>
              <w:tabs>
                <w:tab w:val="left" w:pos="139"/>
              </w:tabs>
              <w:ind w:left="-3" w:firstLine="0"/>
              <w:rPr>
                <w:rFonts w:eastAsia="Times New Roman"/>
                <w:sz w:val="18"/>
                <w:szCs w:val="18"/>
              </w:rPr>
            </w:pPr>
            <w:r w:rsidRPr="0075248E">
              <w:rPr>
                <w:rFonts w:eastAsia="Times New Roman"/>
                <w:sz w:val="18"/>
                <w:szCs w:val="18"/>
              </w:rPr>
              <w:t>3.</w:t>
            </w:r>
            <w:r w:rsidR="00B7317F" w:rsidRPr="0075248E">
              <w:rPr>
                <w:rFonts w:eastAsia="Times New Roman"/>
                <w:sz w:val="18"/>
                <w:szCs w:val="18"/>
              </w:rPr>
              <w:t xml:space="preserve"> </w:t>
            </w:r>
            <w:r w:rsidRPr="0075248E">
              <w:rPr>
                <w:rFonts w:eastAsia="Times New Roman"/>
                <w:sz w:val="18"/>
                <w:szCs w:val="18"/>
              </w:rPr>
              <w:t xml:space="preserve">Плотность застройки площадок сельскохозяйственных предприятий должна быть не менее, указанной </w:t>
            </w:r>
            <w:r w:rsidR="005633B6" w:rsidRPr="0075248E">
              <w:rPr>
                <w:rFonts w:eastAsia="Times New Roman"/>
                <w:sz w:val="18"/>
                <w:szCs w:val="18"/>
              </w:rPr>
              <w:t xml:space="preserve">в Приложении А </w:t>
            </w:r>
            <w:r w:rsidR="00B7317F" w:rsidRPr="0075248E">
              <w:rPr>
                <w:rFonts w:eastAsia="Times New Roman"/>
                <w:sz w:val="18"/>
                <w:szCs w:val="18"/>
              </w:rPr>
              <w:br/>
            </w:r>
            <w:r w:rsidR="005633B6" w:rsidRPr="0075248E">
              <w:rPr>
                <w:rFonts w:eastAsia="Times New Roman"/>
                <w:sz w:val="18"/>
                <w:szCs w:val="18"/>
              </w:rPr>
              <w:t xml:space="preserve">СП 19.13330.2019. </w:t>
            </w:r>
            <w:r w:rsidRPr="0075248E">
              <w:rPr>
                <w:rFonts w:eastAsia="Times New Roman"/>
                <w:sz w:val="18"/>
                <w:szCs w:val="18"/>
              </w:rPr>
              <w:t>Минимальную плотность застройки допускается (при наличии соответствующих обоснований инвестиций в стро</w:t>
            </w:r>
            <w:r w:rsidRPr="0075248E">
              <w:rPr>
                <w:rFonts w:eastAsia="Times New Roman"/>
                <w:sz w:val="18"/>
                <w:szCs w:val="18"/>
              </w:rPr>
              <w:t>и</w:t>
            </w:r>
            <w:r w:rsidRPr="0075248E">
              <w:rPr>
                <w:rFonts w:eastAsia="Times New Roman"/>
                <w:sz w:val="18"/>
                <w:szCs w:val="18"/>
              </w:rPr>
              <w:t>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BB514C" w:rsidRPr="0075248E" w:rsidRDefault="00BB514C" w:rsidP="007C3659">
            <w:pPr>
              <w:tabs>
                <w:tab w:val="left" w:pos="139"/>
              </w:tabs>
              <w:ind w:left="-3" w:firstLine="0"/>
              <w:rPr>
                <w:rFonts w:eastAsia="Times New Roman"/>
                <w:sz w:val="18"/>
                <w:szCs w:val="18"/>
              </w:rPr>
            </w:pPr>
            <w:r w:rsidRPr="0075248E">
              <w:rPr>
                <w:rFonts w:eastAsia="Times New Roman"/>
                <w:sz w:val="18"/>
                <w:szCs w:val="18"/>
              </w:rPr>
              <w:t>5.</w:t>
            </w:r>
            <w:r w:rsidRPr="0075248E">
              <w:rPr>
                <w:rFonts w:eastAsia="Times New Roman"/>
                <w:sz w:val="18"/>
                <w:szCs w:val="18"/>
              </w:rPr>
              <w:tab/>
              <w:t>Расчетные показатели приняты в соответствии с Приложением</w:t>
            </w:r>
            <w:r w:rsidR="00864EC9" w:rsidRPr="0075248E">
              <w:rPr>
                <w:rFonts w:eastAsia="Times New Roman"/>
                <w:sz w:val="18"/>
                <w:szCs w:val="18"/>
              </w:rPr>
              <w:t xml:space="preserve"> Г СП 42.13330.2016.</w:t>
            </w:r>
          </w:p>
        </w:tc>
      </w:tr>
      <w:tr w:rsidR="0075248E" w:rsidRPr="0075248E" w:rsidTr="004C13DE">
        <w:trPr>
          <w:trHeight w:val="499"/>
          <w:tblHeader/>
        </w:trPr>
        <w:tc>
          <w:tcPr>
            <w:tcW w:w="1214" w:type="dxa"/>
            <w:vMerge w:val="restart"/>
            <w:tcBorders>
              <w:top w:val="nil"/>
              <w:left w:val="single" w:sz="8" w:space="0" w:color="auto"/>
              <w:bottom w:val="single" w:sz="4" w:space="0" w:color="auto"/>
              <w:right w:val="single" w:sz="4" w:space="0" w:color="auto"/>
            </w:tcBorders>
            <w:shd w:val="clear" w:color="auto" w:fill="auto"/>
            <w:textDirection w:val="btLr"/>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Объекты  в области инвестиционной деятельности</w:t>
            </w:r>
          </w:p>
        </w:tc>
        <w:tc>
          <w:tcPr>
            <w:tcW w:w="2933" w:type="dxa"/>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горнорудного ко</w:t>
            </w:r>
            <w:r w:rsidRPr="0075248E">
              <w:rPr>
                <w:rFonts w:eastAsia="Times New Roman"/>
                <w:sz w:val="18"/>
                <w:szCs w:val="18"/>
              </w:rPr>
              <w:t>м</w:t>
            </w:r>
            <w:r w:rsidRPr="0075248E">
              <w:rPr>
                <w:rFonts w:eastAsia="Times New Roman"/>
                <w:sz w:val="18"/>
                <w:szCs w:val="18"/>
              </w:rPr>
              <w:t>плекса</w:t>
            </w:r>
          </w:p>
        </w:tc>
        <w:tc>
          <w:tcPr>
            <w:tcW w:w="6472"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rPr>
                <w:rFonts w:eastAsia="Times New Roman"/>
                <w:sz w:val="18"/>
                <w:szCs w:val="18"/>
              </w:rPr>
            </w:pPr>
            <w:r w:rsidRPr="0075248E">
              <w:rPr>
                <w:rFonts w:eastAsia="Times New Roman"/>
                <w:sz w:val="18"/>
                <w:szCs w:val="18"/>
              </w:rPr>
              <w:t>Обеспеченность транспортной и инженерной инфраструктурой, в % от требу</w:t>
            </w:r>
            <w:r w:rsidRPr="0075248E">
              <w:rPr>
                <w:rFonts w:eastAsia="Times New Roman"/>
                <w:sz w:val="18"/>
                <w:szCs w:val="18"/>
              </w:rPr>
              <w:t>е</w:t>
            </w:r>
            <w:r w:rsidRPr="0075248E">
              <w:rPr>
                <w:rFonts w:eastAsia="Times New Roman"/>
                <w:sz w:val="18"/>
                <w:szCs w:val="18"/>
              </w:rPr>
              <w:t>мого общего объема финансирования за счет бюджета городского округа</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69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научно-инновационной сферы деятельн</w:t>
            </w:r>
            <w:r w:rsidRPr="0075248E">
              <w:rPr>
                <w:rFonts w:eastAsia="Times New Roman"/>
                <w:sz w:val="18"/>
                <w:szCs w:val="18"/>
              </w:rPr>
              <w:t>о</w:t>
            </w:r>
            <w:r w:rsidRPr="0075248E">
              <w:rPr>
                <w:rFonts w:eastAsia="Times New Roman"/>
                <w:sz w:val="18"/>
                <w:szCs w:val="18"/>
              </w:rPr>
              <w:t>сти</w:t>
            </w:r>
          </w:p>
        </w:tc>
        <w:tc>
          <w:tcPr>
            <w:tcW w:w="6472" w:type="dxa"/>
            <w:gridSpan w:val="3"/>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туризма и рекреации</w:t>
            </w:r>
          </w:p>
        </w:tc>
        <w:tc>
          <w:tcPr>
            <w:tcW w:w="6472" w:type="dxa"/>
            <w:gridSpan w:val="3"/>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агропромышленного комплекса</w:t>
            </w:r>
          </w:p>
        </w:tc>
        <w:tc>
          <w:tcPr>
            <w:tcW w:w="6472" w:type="dxa"/>
            <w:gridSpan w:val="3"/>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строительного ко</w:t>
            </w:r>
            <w:r w:rsidRPr="0075248E">
              <w:rPr>
                <w:rFonts w:eastAsia="Times New Roman"/>
                <w:sz w:val="18"/>
                <w:szCs w:val="18"/>
              </w:rPr>
              <w:t>м</w:t>
            </w:r>
            <w:r w:rsidRPr="0075248E">
              <w:rPr>
                <w:rFonts w:eastAsia="Times New Roman"/>
                <w:sz w:val="18"/>
                <w:szCs w:val="18"/>
              </w:rPr>
              <w:t>плекса</w:t>
            </w:r>
          </w:p>
        </w:tc>
        <w:tc>
          <w:tcPr>
            <w:tcW w:w="6472" w:type="dxa"/>
            <w:gridSpan w:val="3"/>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жилищного стро</w:t>
            </w:r>
            <w:r w:rsidRPr="0075248E">
              <w:rPr>
                <w:rFonts w:eastAsia="Times New Roman"/>
                <w:sz w:val="18"/>
                <w:szCs w:val="18"/>
              </w:rPr>
              <w:t>и</w:t>
            </w:r>
            <w:r w:rsidRPr="0075248E">
              <w:rPr>
                <w:rFonts w:eastAsia="Times New Roman"/>
                <w:sz w:val="18"/>
                <w:szCs w:val="18"/>
              </w:rPr>
              <w:t>тельства</w:t>
            </w:r>
          </w:p>
        </w:tc>
        <w:tc>
          <w:tcPr>
            <w:tcW w:w="6472" w:type="dxa"/>
            <w:gridSpan w:val="3"/>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прочих направлений экономики</w:t>
            </w:r>
          </w:p>
        </w:tc>
        <w:tc>
          <w:tcPr>
            <w:tcW w:w="6472" w:type="dxa"/>
            <w:gridSpan w:val="3"/>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7C3659">
        <w:trPr>
          <w:trHeight w:val="249"/>
          <w:tblHeader/>
        </w:trPr>
        <w:tc>
          <w:tcPr>
            <w:tcW w:w="4147" w:type="dxa"/>
            <w:gridSpan w:val="2"/>
            <w:vMerge w:val="restart"/>
            <w:tcBorders>
              <w:top w:val="single" w:sz="4" w:space="0" w:color="auto"/>
              <w:left w:val="single" w:sz="8" w:space="0" w:color="auto"/>
              <w:bottom w:val="single" w:sz="8"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r w:rsidRPr="0075248E">
              <w:rPr>
                <w:rFonts w:eastAsia="Times New Roman"/>
                <w:sz w:val="18"/>
                <w:szCs w:val="18"/>
              </w:rPr>
              <w:t>Места погребения</w:t>
            </w:r>
          </w:p>
        </w:tc>
        <w:tc>
          <w:tcPr>
            <w:tcW w:w="6472" w:type="dxa"/>
            <w:gridSpan w:val="3"/>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Кладбища традиционного захоронения, га / 1000 чел.</w:t>
            </w:r>
            <w:r w:rsidR="00864EC9" w:rsidRPr="0075248E">
              <w:rPr>
                <w:rFonts w:eastAsia="Times New Roman"/>
                <w:sz w:val="18"/>
                <w:szCs w:val="18"/>
              </w:rPr>
              <w:t xml:space="preserve"> [1]</w:t>
            </w:r>
          </w:p>
        </w:tc>
        <w:tc>
          <w:tcPr>
            <w:tcW w:w="1632" w:type="dxa"/>
            <w:tcBorders>
              <w:top w:val="nil"/>
              <w:left w:val="nil"/>
              <w:bottom w:val="single" w:sz="4" w:space="0" w:color="auto"/>
              <w:right w:val="single" w:sz="4" w:space="0" w:color="auto"/>
            </w:tcBorders>
            <w:shd w:val="clear" w:color="auto" w:fill="auto"/>
            <w:hideMark/>
          </w:tcPr>
          <w:p w:rsidR="00BB514C" w:rsidRPr="0075248E" w:rsidRDefault="00BB514C" w:rsidP="007C3659">
            <w:pPr>
              <w:ind w:firstLine="0"/>
              <w:jc w:val="center"/>
              <w:rPr>
                <w:rFonts w:eastAsia="Times New Roman"/>
                <w:sz w:val="18"/>
                <w:szCs w:val="18"/>
              </w:rPr>
            </w:pPr>
            <w:r w:rsidRPr="0075248E">
              <w:rPr>
                <w:rFonts w:eastAsia="Times New Roman"/>
                <w:sz w:val="18"/>
                <w:szCs w:val="18"/>
              </w:rPr>
              <w:t xml:space="preserve">0,24 </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55"/>
          <w:tblHeader/>
        </w:trPr>
        <w:tc>
          <w:tcPr>
            <w:tcW w:w="4147" w:type="dxa"/>
            <w:gridSpan w:val="2"/>
            <w:vMerge/>
            <w:tcBorders>
              <w:top w:val="single" w:sz="4" w:space="0" w:color="auto"/>
              <w:left w:val="single" w:sz="8" w:space="0" w:color="auto"/>
              <w:bottom w:val="single" w:sz="4" w:space="0" w:color="auto"/>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6472" w:type="dxa"/>
            <w:gridSpan w:val="3"/>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Кладбище урновых захоронений после кремации,  га / 1000 чел.</w:t>
            </w:r>
            <w:r w:rsidR="00864EC9" w:rsidRPr="0075248E">
              <w:rPr>
                <w:rFonts w:eastAsia="Times New Roman"/>
                <w:sz w:val="18"/>
                <w:szCs w:val="18"/>
              </w:rPr>
              <w:t xml:space="preserve"> [1]</w:t>
            </w:r>
          </w:p>
        </w:tc>
        <w:tc>
          <w:tcPr>
            <w:tcW w:w="1632" w:type="dxa"/>
            <w:tcBorders>
              <w:top w:val="nil"/>
              <w:left w:val="nil"/>
              <w:bottom w:val="nil"/>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0,02</w:t>
            </w:r>
          </w:p>
        </w:tc>
        <w:tc>
          <w:tcPr>
            <w:tcW w:w="2774" w:type="dxa"/>
            <w:tcBorders>
              <w:top w:val="nil"/>
              <w:left w:val="nil"/>
              <w:bottom w:val="nil"/>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7C3659">
        <w:trPr>
          <w:trHeight w:val="157"/>
          <w:tblHeader/>
        </w:trPr>
        <w:tc>
          <w:tcPr>
            <w:tcW w:w="4147" w:type="dxa"/>
            <w:gridSpan w:val="2"/>
            <w:tcBorders>
              <w:top w:val="single" w:sz="4" w:space="0" w:color="auto"/>
              <w:left w:val="single" w:sz="8" w:space="0" w:color="auto"/>
              <w:bottom w:val="single" w:sz="8" w:space="0" w:color="auto"/>
              <w:right w:val="single" w:sz="4" w:space="0" w:color="000000"/>
            </w:tcBorders>
            <w:shd w:val="clear" w:color="auto" w:fill="auto"/>
          </w:tcPr>
          <w:p w:rsidR="00BB514C" w:rsidRPr="0075248E" w:rsidRDefault="00BB514C" w:rsidP="004C13DE">
            <w:pPr>
              <w:ind w:firstLine="0"/>
              <w:jc w:val="left"/>
              <w:rPr>
                <w:rFonts w:eastAsia="Times New Roman"/>
                <w:sz w:val="18"/>
                <w:szCs w:val="18"/>
              </w:rPr>
            </w:pPr>
            <w:r w:rsidRPr="0075248E">
              <w:rPr>
                <w:rFonts w:eastAsia="Times New Roman"/>
                <w:sz w:val="18"/>
                <w:szCs w:val="18"/>
              </w:rPr>
              <w:t>Приложение:</w:t>
            </w:r>
          </w:p>
        </w:tc>
        <w:tc>
          <w:tcPr>
            <w:tcW w:w="10878" w:type="dxa"/>
            <w:gridSpan w:val="5"/>
            <w:tcBorders>
              <w:top w:val="single" w:sz="4" w:space="0" w:color="auto"/>
              <w:left w:val="nil"/>
              <w:bottom w:val="single" w:sz="8" w:space="0" w:color="auto"/>
              <w:right w:val="single" w:sz="8" w:space="0" w:color="auto"/>
            </w:tcBorders>
            <w:shd w:val="clear" w:color="auto" w:fill="auto"/>
          </w:tcPr>
          <w:p w:rsidR="00864EC9" w:rsidRPr="0075248E" w:rsidRDefault="00864EC9" w:rsidP="00864EC9">
            <w:pPr>
              <w:ind w:firstLine="0"/>
              <w:rPr>
                <w:rFonts w:eastAsia="Times New Roman"/>
                <w:sz w:val="18"/>
                <w:szCs w:val="18"/>
              </w:rPr>
            </w:pPr>
            <w:r w:rsidRPr="0075248E">
              <w:rPr>
                <w:rFonts w:eastAsia="Times New Roman"/>
                <w:sz w:val="18"/>
                <w:szCs w:val="18"/>
              </w:rPr>
              <w:t>1. Расчетные показатели приняты в соответствии с Приложением Д СП 42.13330.2016.</w:t>
            </w:r>
          </w:p>
        </w:tc>
      </w:tr>
    </w:tbl>
    <w:p w:rsidR="002E649F" w:rsidRPr="0075248E" w:rsidRDefault="002E649F">
      <w:r w:rsidRPr="0075248E">
        <w:rPr>
          <w:b/>
          <w:bCs/>
        </w:rPr>
        <w:br w:type="page"/>
      </w:r>
    </w:p>
    <w:tbl>
      <w:tblPr>
        <w:tblW w:w="15025" w:type="dxa"/>
        <w:tblInd w:w="534" w:type="dxa"/>
        <w:tblLook w:val="04A0" w:firstRow="1" w:lastRow="0" w:firstColumn="1" w:lastColumn="0" w:noHBand="0" w:noVBand="1"/>
      </w:tblPr>
      <w:tblGrid>
        <w:gridCol w:w="1701"/>
        <w:gridCol w:w="4180"/>
        <w:gridCol w:w="4738"/>
        <w:gridCol w:w="1571"/>
        <w:gridCol w:w="2835"/>
      </w:tblGrid>
      <w:tr w:rsidR="0075248E" w:rsidRPr="0075248E" w:rsidTr="004C13DE">
        <w:trPr>
          <w:trHeight w:val="499"/>
          <w:tblHeader/>
        </w:trPr>
        <w:tc>
          <w:tcPr>
            <w:tcW w:w="15025" w:type="dxa"/>
            <w:gridSpan w:val="5"/>
            <w:tcBorders>
              <w:top w:val="single" w:sz="8" w:space="0" w:color="auto"/>
              <w:left w:val="single" w:sz="8" w:space="0" w:color="auto"/>
              <w:bottom w:val="single" w:sz="8" w:space="0" w:color="auto"/>
              <w:right w:val="single" w:sz="8" w:space="0" w:color="000000"/>
            </w:tcBorders>
            <w:shd w:val="clear" w:color="auto" w:fill="auto"/>
            <w:hideMark/>
          </w:tcPr>
          <w:p w:rsidR="00BB514C" w:rsidRPr="0075248E" w:rsidRDefault="00BB514C" w:rsidP="00402EA2">
            <w:pPr>
              <w:pStyle w:val="3"/>
              <w:rPr>
                <w:szCs w:val="18"/>
              </w:rPr>
            </w:pPr>
            <w:bookmarkStart w:id="19" w:name="_Toc68777299"/>
            <w:r w:rsidRPr="0075248E">
              <w:rPr>
                <w:szCs w:val="18"/>
              </w:rPr>
              <w:lastRenderedPageBreak/>
              <w:t>2.8 Расчетные показатели минимально допустимого уровня обеспеченности и расчетные показатели максимально допустимого уровня террит</w:t>
            </w:r>
            <w:r w:rsidRPr="0075248E">
              <w:rPr>
                <w:szCs w:val="18"/>
              </w:rPr>
              <w:t>о</w:t>
            </w:r>
            <w:r w:rsidRPr="0075248E">
              <w:rPr>
                <w:szCs w:val="18"/>
              </w:rPr>
              <w:t>риальной доступности объектов благоустройства территории</w:t>
            </w:r>
            <w:bookmarkEnd w:id="19"/>
          </w:p>
        </w:tc>
      </w:tr>
      <w:tr w:rsidR="0075248E" w:rsidRPr="0075248E" w:rsidTr="007C3659">
        <w:trPr>
          <w:trHeight w:val="71"/>
          <w:tblHeader/>
        </w:trPr>
        <w:tc>
          <w:tcPr>
            <w:tcW w:w="1701" w:type="dxa"/>
            <w:vMerge w:val="restart"/>
            <w:tcBorders>
              <w:top w:val="single" w:sz="4" w:space="0" w:color="auto"/>
              <w:left w:val="single" w:sz="8" w:space="0" w:color="auto"/>
              <w:right w:val="single" w:sz="8" w:space="0" w:color="000000"/>
            </w:tcBorders>
            <w:shd w:val="clear" w:color="auto" w:fill="auto"/>
            <w:textDirection w:val="btLr"/>
          </w:tcPr>
          <w:p w:rsidR="00BB514C" w:rsidRPr="0075248E" w:rsidRDefault="00BB514C" w:rsidP="00633C6F">
            <w:pPr>
              <w:ind w:left="113" w:right="113" w:firstLine="0"/>
              <w:jc w:val="center"/>
              <w:rPr>
                <w:rFonts w:eastAsia="Times New Roman"/>
                <w:bCs/>
                <w:sz w:val="18"/>
                <w:szCs w:val="18"/>
              </w:rPr>
            </w:pPr>
            <w:r w:rsidRPr="0075248E">
              <w:rPr>
                <w:rFonts w:eastAsia="Times New Roman"/>
                <w:bCs/>
                <w:sz w:val="18"/>
                <w:szCs w:val="18"/>
              </w:rPr>
              <w:t>Объекты благоустройства двор</w:t>
            </w:r>
            <w:r w:rsidRPr="0075248E">
              <w:rPr>
                <w:rFonts w:eastAsia="Times New Roman"/>
                <w:bCs/>
                <w:sz w:val="18"/>
                <w:szCs w:val="18"/>
              </w:rPr>
              <w:t>о</w:t>
            </w:r>
            <w:r w:rsidRPr="0075248E">
              <w:rPr>
                <w:rFonts w:eastAsia="Times New Roman"/>
                <w:bCs/>
                <w:sz w:val="18"/>
                <w:szCs w:val="18"/>
              </w:rPr>
              <w:t>вых территорий многоквартирных домов</w:t>
            </w:r>
          </w:p>
        </w:tc>
        <w:tc>
          <w:tcPr>
            <w:tcW w:w="4180" w:type="dxa"/>
            <w:tcBorders>
              <w:top w:val="single" w:sz="4"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r w:rsidRPr="0075248E">
              <w:rPr>
                <w:rFonts w:eastAsia="Times New Roman"/>
                <w:bCs/>
                <w:sz w:val="18"/>
                <w:szCs w:val="18"/>
              </w:rPr>
              <w:t>Площадки для игр детей дошкольного и младшего школьного возраста</w:t>
            </w:r>
          </w:p>
        </w:tc>
        <w:tc>
          <w:tcPr>
            <w:tcW w:w="4738" w:type="dxa"/>
            <w:vMerge w:val="restart"/>
            <w:tcBorders>
              <w:top w:val="single" w:sz="8" w:space="0" w:color="auto"/>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Удельные размеры площадок, м</w:t>
            </w:r>
            <w:r w:rsidRPr="0075248E">
              <w:rPr>
                <w:rFonts w:eastAsia="Times New Roman"/>
                <w:bCs/>
                <w:sz w:val="18"/>
                <w:szCs w:val="18"/>
                <w:vertAlign w:val="superscript"/>
              </w:rPr>
              <w:t>2</w:t>
            </w:r>
            <w:r w:rsidRPr="0075248E">
              <w:rPr>
                <w:rFonts w:eastAsia="Times New Roman"/>
                <w:bCs/>
                <w:sz w:val="18"/>
                <w:szCs w:val="18"/>
              </w:rPr>
              <w:t>/чел.</w:t>
            </w:r>
          </w:p>
        </w:tc>
        <w:tc>
          <w:tcPr>
            <w:tcW w:w="1571"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0,7</w:t>
            </w:r>
          </w:p>
        </w:tc>
        <w:tc>
          <w:tcPr>
            <w:tcW w:w="2835"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100 м (но не менее 12 м от окон жилых и общественных зданий)</w:t>
            </w:r>
          </w:p>
        </w:tc>
      </w:tr>
      <w:tr w:rsidR="0075248E" w:rsidRPr="0075248E" w:rsidTr="007C3659">
        <w:trPr>
          <w:trHeight w:val="71"/>
          <w:tblHeader/>
        </w:trPr>
        <w:tc>
          <w:tcPr>
            <w:tcW w:w="1701" w:type="dxa"/>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
                <w:bCs/>
                <w:sz w:val="18"/>
                <w:szCs w:val="18"/>
              </w:rPr>
            </w:pPr>
          </w:p>
        </w:tc>
        <w:tc>
          <w:tcPr>
            <w:tcW w:w="4180"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r w:rsidRPr="0075248E">
              <w:rPr>
                <w:rFonts w:eastAsia="Times New Roman"/>
                <w:bCs/>
                <w:sz w:val="18"/>
                <w:szCs w:val="18"/>
              </w:rPr>
              <w:t>Площадки для отдыха взрослого населения</w:t>
            </w:r>
          </w:p>
        </w:tc>
        <w:tc>
          <w:tcPr>
            <w:tcW w:w="4738" w:type="dxa"/>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1571"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0,1</w:t>
            </w:r>
          </w:p>
        </w:tc>
        <w:tc>
          <w:tcPr>
            <w:tcW w:w="2835"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100 м (но не менее 10 м от окон жилых и общественных зданий)</w:t>
            </w:r>
          </w:p>
        </w:tc>
      </w:tr>
      <w:tr w:rsidR="0075248E" w:rsidRPr="0075248E" w:rsidTr="007C3659">
        <w:trPr>
          <w:trHeight w:val="71"/>
          <w:tblHeader/>
        </w:trPr>
        <w:tc>
          <w:tcPr>
            <w:tcW w:w="1701" w:type="dxa"/>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
                <w:bCs/>
                <w:sz w:val="18"/>
                <w:szCs w:val="18"/>
              </w:rPr>
            </w:pPr>
          </w:p>
        </w:tc>
        <w:tc>
          <w:tcPr>
            <w:tcW w:w="4180"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r w:rsidRPr="0075248E">
              <w:rPr>
                <w:rFonts w:eastAsia="Times New Roman"/>
                <w:bCs/>
                <w:sz w:val="18"/>
                <w:szCs w:val="18"/>
              </w:rPr>
              <w:t>Площадки для занятий физкультурой</w:t>
            </w:r>
          </w:p>
        </w:tc>
        <w:tc>
          <w:tcPr>
            <w:tcW w:w="4738" w:type="dxa"/>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1571"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2,0</w:t>
            </w:r>
          </w:p>
        </w:tc>
        <w:tc>
          <w:tcPr>
            <w:tcW w:w="2835"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150 м (но не менее 10 м от окон жилых и общественных зданий)</w:t>
            </w:r>
          </w:p>
        </w:tc>
      </w:tr>
      <w:tr w:rsidR="0075248E" w:rsidRPr="0075248E" w:rsidTr="007C3659">
        <w:trPr>
          <w:trHeight w:val="399"/>
          <w:tblHeader/>
        </w:trPr>
        <w:tc>
          <w:tcPr>
            <w:tcW w:w="1701" w:type="dxa"/>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
                <w:bCs/>
                <w:sz w:val="18"/>
                <w:szCs w:val="18"/>
              </w:rPr>
            </w:pPr>
          </w:p>
        </w:tc>
        <w:tc>
          <w:tcPr>
            <w:tcW w:w="4180" w:type="dxa"/>
            <w:vMerge w:val="restart"/>
            <w:tcBorders>
              <w:top w:val="single" w:sz="8" w:space="0" w:color="auto"/>
              <w:left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r w:rsidRPr="0075248E">
              <w:rPr>
                <w:rFonts w:eastAsia="Times New Roman"/>
                <w:bCs/>
                <w:sz w:val="18"/>
                <w:szCs w:val="18"/>
              </w:rPr>
              <w:t>Площадки для хозяйственных целей</w:t>
            </w:r>
          </w:p>
        </w:tc>
        <w:tc>
          <w:tcPr>
            <w:tcW w:w="4738" w:type="dxa"/>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1571" w:type="dxa"/>
            <w:vMerge w:val="restart"/>
            <w:tcBorders>
              <w:top w:val="single" w:sz="8" w:space="0" w:color="auto"/>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0,3</w:t>
            </w:r>
          </w:p>
        </w:tc>
        <w:tc>
          <w:tcPr>
            <w:tcW w:w="2835"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100 м для домов с мусоропров</w:t>
            </w:r>
            <w:r w:rsidRPr="0075248E">
              <w:rPr>
                <w:rFonts w:eastAsia="Times New Roman"/>
                <w:bCs/>
                <w:sz w:val="18"/>
                <w:szCs w:val="18"/>
              </w:rPr>
              <w:t>о</w:t>
            </w:r>
            <w:r w:rsidRPr="0075248E">
              <w:rPr>
                <w:rFonts w:eastAsia="Times New Roman"/>
                <w:bCs/>
                <w:sz w:val="18"/>
                <w:szCs w:val="18"/>
              </w:rPr>
              <w:t>дами (но не менее 20 м от окон жилых и общественных зданий)</w:t>
            </w:r>
          </w:p>
        </w:tc>
      </w:tr>
      <w:tr w:rsidR="0075248E" w:rsidRPr="0075248E" w:rsidTr="007C3659">
        <w:trPr>
          <w:trHeight w:val="399"/>
          <w:tblHeader/>
        </w:trPr>
        <w:tc>
          <w:tcPr>
            <w:tcW w:w="1701" w:type="dxa"/>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
                <w:bCs/>
                <w:sz w:val="18"/>
                <w:szCs w:val="18"/>
              </w:rPr>
            </w:pPr>
          </w:p>
        </w:tc>
        <w:tc>
          <w:tcPr>
            <w:tcW w:w="4180" w:type="dxa"/>
            <w:vMerge/>
            <w:tcBorders>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p>
        </w:tc>
        <w:tc>
          <w:tcPr>
            <w:tcW w:w="4738" w:type="dxa"/>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1571" w:type="dxa"/>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2835"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50 м для домов без мусоропров</w:t>
            </w:r>
            <w:r w:rsidRPr="0075248E">
              <w:rPr>
                <w:rFonts w:eastAsia="Times New Roman"/>
                <w:bCs/>
                <w:sz w:val="18"/>
                <w:szCs w:val="18"/>
              </w:rPr>
              <w:t>о</w:t>
            </w:r>
            <w:r w:rsidRPr="0075248E">
              <w:rPr>
                <w:rFonts w:eastAsia="Times New Roman"/>
                <w:bCs/>
                <w:sz w:val="18"/>
                <w:szCs w:val="18"/>
              </w:rPr>
              <w:t>дов (но не менее 20 м от окон жилых и общественных зданий)</w:t>
            </w:r>
          </w:p>
        </w:tc>
      </w:tr>
      <w:tr w:rsidR="0075248E" w:rsidRPr="0075248E" w:rsidTr="007C3659">
        <w:trPr>
          <w:trHeight w:val="71"/>
          <w:tblHeader/>
        </w:trPr>
        <w:tc>
          <w:tcPr>
            <w:tcW w:w="1701" w:type="dxa"/>
            <w:vMerge/>
            <w:tcBorders>
              <w:left w:val="single" w:sz="8" w:space="0" w:color="auto"/>
              <w:bottom w:val="single" w:sz="4" w:space="0" w:color="auto"/>
              <w:right w:val="single" w:sz="8" w:space="0" w:color="000000"/>
            </w:tcBorders>
            <w:shd w:val="clear" w:color="auto" w:fill="auto"/>
          </w:tcPr>
          <w:p w:rsidR="00BB514C" w:rsidRPr="0075248E" w:rsidRDefault="00BB514C" w:rsidP="00633C6F">
            <w:pPr>
              <w:ind w:firstLine="0"/>
              <w:jc w:val="center"/>
              <w:rPr>
                <w:rFonts w:eastAsia="Times New Roman"/>
                <w:b/>
                <w:bCs/>
                <w:sz w:val="18"/>
                <w:szCs w:val="18"/>
              </w:rPr>
            </w:pPr>
          </w:p>
        </w:tc>
        <w:tc>
          <w:tcPr>
            <w:tcW w:w="4180"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r w:rsidRPr="0075248E">
              <w:rPr>
                <w:rFonts w:eastAsia="Times New Roman"/>
                <w:bCs/>
                <w:sz w:val="18"/>
                <w:szCs w:val="18"/>
              </w:rPr>
              <w:t>Площадки для выгула собак</w:t>
            </w:r>
          </w:p>
        </w:tc>
        <w:tc>
          <w:tcPr>
            <w:tcW w:w="4738" w:type="dxa"/>
            <w:vMerge/>
            <w:tcBorders>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1571" w:type="dxa"/>
            <w:vMerge/>
            <w:tcBorders>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2835"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300 м (но не менее 40 м от окон жилых и общественных зданий)</w:t>
            </w:r>
          </w:p>
        </w:tc>
      </w:tr>
    </w:tbl>
    <w:p w:rsidR="00C61F61" w:rsidRPr="0075248E" w:rsidRDefault="00C61F61" w:rsidP="00441405">
      <w:pPr>
        <w:pStyle w:val="ConsPlusNormal"/>
        <w:ind w:firstLine="709"/>
        <w:jc w:val="center"/>
        <w:outlineLvl w:val="0"/>
        <w:rPr>
          <w:sz w:val="24"/>
          <w:szCs w:val="24"/>
        </w:rPr>
      </w:pPr>
    </w:p>
    <w:sectPr w:rsidR="00C61F61" w:rsidRPr="0075248E" w:rsidSect="00441405">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C31" w:rsidRDefault="00952C31">
      <w:r>
        <w:separator/>
      </w:r>
    </w:p>
  </w:endnote>
  <w:endnote w:type="continuationSeparator" w:id="0">
    <w:p w:rsidR="00952C31" w:rsidRDefault="00952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Lucida Console"/>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PT Serif">
    <w:altName w:val="Times New Roman"/>
    <w:panose1 w:val="00000000000000000000"/>
    <w:charset w:val="CC"/>
    <w:family w:val="roman"/>
    <w:notTrueType/>
    <w:pitch w:val="default"/>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C31" w:rsidRDefault="00952C31">
      <w:r>
        <w:separator/>
      </w:r>
    </w:p>
  </w:footnote>
  <w:footnote w:type="continuationSeparator" w:id="0">
    <w:p w:rsidR="00952C31" w:rsidRDefault="00952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035" w:rsidRDefault="008A2035" w:rsidP="005F57D3">
    <w:pPr>
      <w:pStyle w:val="aa"/>
      <w:ind w:firstLine="0"/>
      <w:jc w:val="center"/>
      <w:rPr>
        <w:sz w:val="20"/>
        <w:szCs w:val="20"/>
      </w:rPr>
    </w:pPr>
    <w:r w:rsidRPr="002520EF">
      <w:rPr>
        <w:sz w:val="20"/>
        <w:szCs w:val="20"/>
      </w:rPr>
      <w:fldChar w:fldCharType="begin"/>
    </w:r>
    <w:r w:rsidRPr="002520EF">
      <w:rPr>
        <w:sz w:val="20"/>
        <w:szCs w:val="20"/>
      </w:rPr>
      <w:instrText>PAGE   \* MERGEFORMAT</w:instrText>
    </w:r>
    <w:r w:rsidRPr="002520EF">
      <w:rPr>
        <w:sz w:val="20"/>
        <w:szCs w:val="20"/>
      </w:rPr>
      <w:fldChar w:fldCharType="separate"/>
    </w:r>
    <w:r w:rsidR="00441405">
      <w:rPr>
        <w:noProof/>
        <w:sz w:val="20"/>
        <w:szCs w:val="20"/>
      </w:rPr>
      <w:t>47</w:t>
    </w:r>
    <w:r w:rsidRPr="002520EF">
      <w:rPr>
        <w:sz w:val="20"/>
        <w:szCs w:val="20"/>
      </w:rPr>
      <w:fldChar w:fldCharType="end"/>
    </w:r>
  </w:p>
  <w:p w:rsidR="008A2035" w:rsidRPr="002520EF" w:rsidRDefault="008A2035" w:rsidP="005F57D3">
    <w:pPr>
      <w:pStyle w:val="aa"/>
      <w:ind w:firstLine="0"/>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A2B4AEF"/>
    <w:multiLevelType w:val="multilevel"/>
    <w:tmpl w:val="D39EE318"/>
    <w:lvl w:ilvl="0">
      <w:start w:val="10"/>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C8A3260"/>
    <w:multiLevelType w:val="multilevel"/>
    <w:tmpl w:val="E504605C"/>
    <w:lvl w:ilvl="0">
      <w:start w:val="1"/>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0622658"/>
    <w:multiLevelType w:val="hybridMultilevel"/>
    <w:tmpl w:val="CD4ED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19000D3"/>
    <w:multiLevelType w:val="hybridMultilevel"/>
    <w:tmpl w:val="B538D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0">
    <w:nsid w:val="1B210507"/>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1B414CE0"/>
    <w:multiLevelType w:val="multilevel"/>
    <w:tmpl w:val="0B02AAC0"/>
    <w:styleLink w:val="1"/>
    <w:lvl w:ilvl="0">
      <w:start w:val="65535"/>
      <w:numFmt w:val="bullet"/>
      <w:lvlText w:val="–"/>
      <w:lvlJc w:val="left"/>
      <w:pPr>
        <w:ind w:left="143" w:firstLine="567"/>
      </w:pPr>
      <w:rPr>
        <w:rFonts w:ascii="Times New Roman" w:hAnsi="Times New Roman" w:cs="Times New Roman"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12">
    <w:nsid w:val="24976BF5"/>
    <w:multiLevelType w:val="hybridMultilevel"/>
    <w:tmpl w:val="E1DE8FFC"/>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6312D0"/>
    <w:multiLevelType w:val="hybridMultilevel"/>
    <w:tmpl w:val="D1462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557F61"/>
    <w:multiLevelType w:val="hybridMultilevel"/>
    <w:tmpl w:val="82020AA2"/>
    <w:lvl w:ilvl="0" w:tplc="FA529E9A">
      <w:start w:val="1"/>
      <w:numFmt w:val="decimal"/>
      <w:pStyle w:val="a1"/>
      <w:lvlText w:val="%1"/>
      <w:lvlJc w:val="left"/>
      <w:pPr>
        <w:tabs>
          <w:tab w:val="num" w:pos="992"/>
        </w:tabs>
        <w:ind w:left="652"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667A6E"/>
    <w:multiLevelType w:val="hybridMultilevel"/>
    <w:tmpl w:val="327E6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B14CCF"/>
    <w:multiLevelType w:val="hybridMultilevel"/>
    <w:tmpl w:val="898C3918"/>
    <w:lvl w:ilvl="0" w:tplc="A5AC5462">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F6F04DC"/>
    <w:multiLevelType w:val="hybridMultilevel"/>
    <w:tmpl w:val="E1DE8FFC"/>
    <w:styleLink w:val="1111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193FDC"/>
    <w:multiLevelType w:val="hybridMultilevel"/>
    <w:tmpl w:val="E1DE8FFC"/>
    <w:styleLink w:val="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8345307"/>
    <w:multiLevelType w:val="multilevel"/>
    <w:tmpl w:val="5CDE3B6A"/>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pStyle w:val="S3"/>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D0767B4"/>
    <w:multiLevelType w:val="hybridMultilevel"/>
    <w:tmpl w:val="CABC2C2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F42150F"/>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F30218"/>
    <w:multiLevelType w:val="hybridMultilevel"/>
    <w:tmpl w:val="D71E503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49643F15"/>
    <w:multiLevelType w:val="hybridMultilevel"/>
    <w:tmpl w:val="51220E92"/>
    <w:styleLink w:val="1ai111"/>
    <w:lvl w:ilvl="0" w:tplc="0419000F">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A4C67FE">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5E2B14"/>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BF962A8"/>
    <w:multiLevelType w:val="hybridMultilevel"/>
    <w:tmpl w:val="52806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16A8B17E"/>
    <w:styleLink w:val="1111115"/>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84C1824"/>
    <w:multiLevelType w:val="hybridMultilevel"/>
    <w:tmpl w:val="04208E48"/>
    <w:lvl w:ilvl="0" w:tplc="FFFFFFFF">
      <w:start w:val="1"/>
      <w:numFmt w:val="bullet"/>
      <w:pStyle w:val="S5"/>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1">
    <w:nsid w:val="59E60585"/>
    <w:multiLevelType w:val="hybridMultilevel"/>
    <w:tmpl w:val="1E9A75A6"/>
    <w:styleLink w:val="1ai2"/>
    <w:lvl w:ilvl="0" w:tplc="FFFFFFFF">
      <w:start w:val="1"/>
      <w:numFmt w:val="bullet"/>
      <w:lvlText w:val=""/>
      <w:lvlJc w:val="left"/>
      <w:pPr>
        <w:tabs>
          <w:tab w:val="num" w:pos="1069"/>
        </w:tabs>
        <w:ind w:left="1069" w:hanging="360"/>
      </w:pPr>
      <w:rPr>
        <w:rFonts w:ascii="Symbol" w:hAnsi="Symbol" w:hint="default"/>
        <w:color w:val="auto"/>
      </w:rPr>
    </w:lvl>
    <w:lvl w:ilvl="1" w:tplc="FFFFFFFF">
      <w:start w:val="1"/>
      <w:numFmt w:val="bullet"/>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5">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6">
    <w:nsid w:val="66E6646B"/>
    <w:multiLevelType w:val="hybridMultilevel"/>
    <w:tmpl w:val="6BB4421C"/>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7">
    <w:nsid w:val="67F6075A"/>
    <w:multiLevelType w:val="multilevel"/>
    <w:tmpl w:val="C8EA710A"/>
    <w:lvl w:ilvl="0">
      <w:start w:val="1"/>
      <w:numFmt w:val="decimal"/>
      <w:lvlText w:val="%1."/>
      <w:lvlJc w:val="left"/>
      <w:pPr>
        <w:ind w:left="459" w:hanging="360"/>
      </w:pPr>
      <w:rPr>
        <w:rFonts w:hint="default"/>
      </w:rPr>
    </w:lvl>
    <w:lvl w:ilvl="1">
      <w:start w:val="8"/>
      <w:numFmt w:val="decimal"/>
      <w:isLgl/>
      <w:lvlText w:val="%1.%2"/>
      <w:lvlJc w:val="left"/>
      <w:pPr>
        <w:ind w:left="459" w:hanging="360"/>
      </w:pPr>
      <w:rPr>
        <w:rFonts w:hint="default"/>
      </w:rPr>
    </w:lvl>
    <w:lvl w:ilvl="2">
      <w:start w:val="1"/>
      <w:numFmt w:val="decimal"/>
      <w:isLgl/>
      <w:lvlText w:val="%1.%2.%3"/>
      <w:lvlJc w:val="left"/>
      <w:pPr>
        <w:ind w:left="459" w:hanging="360"/>
      </w:pPr>
      <w:rPr>
        <w:rFonts w:hint="default"/>
      </w:rPr>
    </w:lvl>
    <w:lvl w:ilvl="3">
      <w:start w:val="1"/>
      <w:numFmt w:val="decimal"/>
      <w:isLgl/>
      <w:lvlText w:val="%1.%2.%3.%4"/>
      <w:lvlJc w:val="left"/>
      <w:pPr>
        <w:ind w:left="819" w:hanging="720"/>
      </w:pPr>
      <w:rPr>
        <w:rFonts w:hint="default"/>
      </w:rPr>
    </w:lvl>
    <w:lvl w:ilvl="4">
      <w:start w:val="1"/>
      <w:numFmt w:val="decimal"/>
      <w:isLgl/>
      <w:lvlText w:val="%1.%2.%3.%4.%5"/>
      <w:lvlJc w:val="left"/>
      <w:pPr>
        <w:ind w:left="819" w:hanging="720"/>
      </w:pPr>
      <w:rPr>
        <w:rFonts w:hint="default"/>
      </w:rPr>
    </w:lvl>
    <w:lvl w:ilvl="5">
      <w:start w:val="1"/>
      <w:numFmt w:val="decimal"/>
      <w:isLgl/>
      <w:lvlText w:val="%1.%2.%3.%4.%5.%6"/>
      <w:lvlJc w:val="left"/>
      <w:pPr>
        <w:ind w:left="1179" w:hanging="1080"/>
      </w:pPr>
      <w:rPr>
        <w:rFonts w:hint="default"/>
      </w:rPr>
    </w:lvl>
    <w:lvl w:ilvl="6">
      <w:start w:val="1"/>
      <w:numFmt w:val="decimal"/>
      <w:isLgl/>
      <w:lvlText w:val="%1.%2.%3.%4.%5.%6.%7"/>
      <w:lvlJc w:val="left"/>
      <w:pPr>
        <w:ind w:left="1179" w:hanging="1080"/>
      </w:pPr>
      <w:rPr>
        <w:rFonts w:hint="default"/>
      </w:rPr>
    </w:lvl>
    <w:lvl w:ilvl="7">
      <w:start w:val="1"/>
      <w:numFmt w:val="decimal"/>
      <w:isLgl/>
      <w:lvlText w:val="%1.%2.%3.%4.%5.%6.%7.%8"/>
      <w:lvlJc w:val="left"/>
      <w:pPr>
        <w:ind w:left="1179" w:hanging="1080"/>
      </w:pPr>
      <w:rPr>
        <w:rFonts w:hint="default"/>
      </w:rPr>
    </w:lvl>
    <w:lvl w:ilvl="8">
      <w:start w:val="1"/>
      <w:numFmt w:val="decimal"/>
      <w:isLgl/>
      <w:lvlText w:val="%1.%2.%3.%4.%5.%6.%7.%8.%9"/>
      <w:lvlJc w:val="left"/>
      <w:pPr>
        <w:ind w:left="1539" w:hanging="1440"/>
      </w:pPr>
      <w:rPr>
        <w:rFonts w:hint="default"/>
      </w:rPr>
    </w:lvl>
  </w:abstractNum>
  <w:abstractNum w:abstractNumId="38">
    <w:nsid w:val="6B240D22"/>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BD50FA"/>
    <w:multiLevelType w:val="hybridMultilevel"/>
    <w:tmpl w:val="A1D88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D0726"/>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9A44BD1"/>
    <w:multiLevelType w:val="multilevel"/>
    <w:tmpl w:val="28408664"/>
    <w:styleLink w:val="20101"/>
    <w:lvl w:ilvl="0">
      <w:start w:val="1"/>
      <w:numFmt w:val="bullet"/>
      <w:suff w:val="space"/>
      <w:lvlText w:val="–"/>
      <w:lvlJc w:val="left"/>
      <w:pPr>
        <w:ind w:left="0" w:firstLine="567"/>
      </w:pPr>
      <w:rPr>
        <w:rFonts w:ascii="Times New Roman" w:hAnsi="Times New Roman" w:cs="Times New Roman" w:hint="default"/>
        <w:color w:val="auto"/>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3">
    <w:nsid w:val="7DA876CD"/>
    <w:multiLevelType w:val="hybridMultilevel"/>
    <w:tmpl w:val="1F5A1596"/>
    <w:lvl w:ilvl="0" w:tplc="3B40653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EAF4741"/>
    <w:multiLevelType w:val="hybridMultilevel"/>
    <w:tmpl w:val="834C7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17"/>
  </w:num>
  <w:num w:numId="4">
    <w:abstractNumId w:val="18"/>
  </w:num>
  <w:num w:numId="5">
    <w:abstractNumId w:val="9"/>
  </w:num>
  <w:num w:numId="6">
    <w:abstractNumId w:val="14"/>
  </w:num>
  <w:num w:numId="7">
    <w:abstractNumId w:val="29"/>
  </w:num>
  <w:num w:numId="8">
    <w:abstractNumId w:val="41"/>
  </w:num>
  <w:num w:numId="9">
    <w:abstractNumId w:val="34"/>
  </w:num>
  <w:num w:numId="10">
    <w:abstractNumId w:val="1"/>
  </w:num>
  <w:num w:numId="11">
    <w:abstractNumId w:val="2"/>
  </w:num>
  <w:num w:numId="12">
    <w:abstractNumId w:val="27"/>
  </w:num>
  <w:num w:numId="13">
    <w:abstractNumId w:val="24"/>
  </w:num>
  <w:num w:numId="14">
    <w:abstractNumId w:val="31"/>
  </w:num>
  <w:num w:numId="15">
    <w:abstractNumId w:val="20"/>
  </w:num>
  <w:num w:numId="16">
    <w:abstractNumId w:val="25"/>
  </w:num>
  <w:num w:numId="17">
    <w:abstractNumId w:val="30"/>
  </w:num>
  <w:num w:numId="18">
    <w:abstractNumId w:val="19"/>
  </w:num>
  <w:num w:numId="19">
    <w:abstractNumId w:val="11"/>
  </w:num>
  <w:num w:numId="20">
    <w:abstractNumId w:val="42"/>
  </w:num>
  <w:num w:numId="21">
    <w:abstractNumId w:val="4"/>
  </w:num>
  <w:num w:numId="22">
    <w:abstractNumId w:val="32"/>
  </w:num>
  <w:num w:numId="23">
    <w:abstractNumId w:val="7"/>
  </w:num>
  <w:num w:numId="24">
    <w:abstractNumId w:val="33"/>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3"/>
  </w:num>
  <w:num w:numId="28">
    <w:abstractNumId w:val="36"/>
  </w:num>
  <w:num w:numId="29">
    <w:abstractNumId w:val="28"/>
  </w:num>
  <w:num w:numId="30">
    <w:abstractNumId w:val="39"/>
  </w:num>
  <w:num w:numId="31">
    <w:abstractNumId w:val="37"/>
  </w:num>
  <w:num w:numId="32">
    <w:abstractNumId w:val="10"/>
  </w:num>
  <w:num w:numId="33">
    <w:abstractNumId w:val="6"/>
  </w:num>
  <w:num w:numId="34">
    <w:abstractNumId w:val="22"/>
  </w:num>
  <w:num w:numId="35">
    <w:abstractNumId w:val="8"/>
  </w:num>
  <w:num w:numId="36">
    <w:abstractNumId w:val="40"/>
  </w:num>
  <w:num w:numId="37">
    <w:abstractNumId w:val="15"/>
  </w:num>
  <w:num w:numId="38">
    <w:abstractNumId w:val="21"/>
  </w:num>
  <w:num w:numId="39">
    <w:abstractNumId w:val="26"/>
  </w:num>
  <w:num w:numId="40">
    <w:abstractNumId w:val="16"/>
  </w:num>
  <w:num w:numId="41">
    <w:abstractNumId w:val="43"/>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BE9"/>
    <w:rsid w:val="00000C9D"/>
    <w:rsid w:val="00002F9B"/>
    <w:rsid w:val="0001140C"/>
    <w:rsid w:val="00025459"/>
    <w:rsid w:val="00025F91"/>
    <w:rsid w:val="000276BB"/>
    <w:rsid w:val="00031D9B"/>
    <w:rsid w:val="00041141"/>
    <w:rsid w:val="000531F1"/>
    <w:rsid w:val="000609D1"/>
    <w:rsid w:val="0006441D"/>
    <w:rsid w:val="00067031"/>
    <w:rsid w:val="00074758"/>
    <w:rsid w:val="000747BF"/>
    <w:rsid w:val="0007579C"/>
    <w:rsid w:val="00080647"/>
    <w:rsid w:val="00087ED6"/>
    <w:rsid w:val="00096E7B"/>
    <w:rsid w:val="000978C8"/>
    <w:rsid w:val="000A7766"/>
    <w:rsid w:val="000B568C"/>
    <w:rsid w:val="000C2375"/>
    <w:rsid w:val="000C55F6"/>
    <w:rsid w:val="000C579C"/>
    <w:rsid w:val="000D43E5"/>
    <w:rsid w:val="000F1C80"/>
    <w:rsid w:val="00100823"/>
    <w:rsid w:val="00103500"/>
    <w:rsid w:val="001122B6"/>
    <w:rsid w:val="00112C69"/>
    <w:rsid w:val="00115B43"/>
    <w:rsid w:val="00117E0C"/>
    <w:rsid w:val="001348E7"/>
    <w:rsid w:val="00152EDA"/>
    <w:rsid w:val="00162140"/>
    <w:rsid w:val="00163B76"/>
    <w:rsid w:val="00172161"/>
    <w:rsid w:val="00176A86"/>
    <w:rsid w:val="00177B6D"/>
    <w:rsid w:val="0019558C"/>
    <w:rsid w:val="001A1746"/>
    <w:rsid w:val="001A3AB8"/>
    <w:rsid w:val="001A3C4B"/>
    <w:rsid w:val="001A5635"/>
    <w:rsid w:val="001B01D6"/>
    <w:rsid w:val="001B063C"/>
    <w:rsid w:val="001B0769"/>
    <w:rsid w:val="001B116D"/>
    <w:rsid w:val="001B457D"/>
    <w:rsid w:val="001B4D8F"/>
    <w:rsid w:val="001D7344"/>
    <w:rsid w:val="001E10F4"/>
    <w:rsid w:val="001E329A"/>
    <w:rsid w:val="001E450F"/>
    <w:rsid w:val="001E6B84"/>
    <w:rsid w:val="001F14E3"/>
    <w:rsid w:val="001F2A66"/>
    <w:rsid w:val="001F3930"/>
    <w:rsid w:val="001F4F6A"/>
    <w:rsid w:val="001F5405"/>
    <w:rsid w:val="001F6B1F"/>
    <w:rsid w:val="002002A2"/>
    <w:rsid w:val="00204939"/>
    <w:rsid w:val="00223767"/>
    <w:rsid w:val="00225BD1"/>
    <w:rsid w:val="00227B92"/>
    <w:rsid w:val="002368D2"/>
    <w:rsid w:val="002455D6"/>
    <w:rsid w:val="002522C7"/>
    <w:rsid w:val="00257DFD"/>
    <w:rsid w:val="00261F6C"/>
    <w:rsid w:val="00272159"/>
    <w:rsid w:val="00276FC5"/>
    <w:rsid w:val="00281AA6"/>
    <w:rsid w:val="00282FA9"/>
    <w:rsid w:val="00284569"/>
    <w:rsid w:val="002905B2"/>
    <w:rsid w:val="00290B9B"/>
    <w:rsid w:val="002924F0"/>
    <w:rsid w:val="00296E8C"/>
    <w:rsid w:val="002A14A2"/>
    <w:rsid w:val="002A226F"/>
    <w:rsid w:val="002A7FC8"/>
    <w:rsid w:val="002B26D3"/>
    <w:rsid w:val="002B3703"/>
    <w:rsid w:val="002B37FD"/>
    <w:rsid w:val="002B4FE3"/>
    <w:rsid w:val="002C7B2C"/>
    <w:rsid w:val="002C7FBF"/>
    <w:rsid w:val="002D11D8"/>
    <w:rsid w:val="002D20AA"/>
    <w:rsid w:val="002E22DF"/>
    <w:rsid w:val="002E36D5"/>
    <w:rsid w:val="002E4C1A"/>
    <w:rsid w:val="002E649F"/>
    <w:rsid w:val="002F2604"/>
    <w:rsid w:val="002F32C6"/>
    <w:rsid w:val="00303B8C"/>
    <w:rsid w:val="003067F5"/>
    <w:rsid w:val="003204D2"/>
    <w:rsid w:val="00323A0D"/>
    <w:rsid w:val="00326266"/>
    <w:rsid w:val="00330C8A"/>
    <w:rsid w:val="00346266"/>
    <w:rsid w:val="00346372"/>
    <w:rsid w:val="00351236"/>
    <w:rsid w:val="003522A2"/>
    <w:rsid w:val="003558CA"/>
    <w:rsid w:val="003635D3"/>
    <w:rsid w:val="00370F3F"/>
    <w:rsid w:val="00371AA0"/>
    <w:rsid w:val="00373D43"/>
    <w:rsid w:val="00380285"/>
    <w:rsid w:val="0038343F"/>
    <w:rsid w:val="00385DB4"/>
    <w:rsid w:val="00386556"/>
    <w:rsid w:val="0039258D"/>
    <w:rsid w:val="0039315E"/>
    <w:rsid w:val="00394EA6"/>
    <w:rsid w:val="003A042A"/>
    <w:rsid w:val="003A22D8"/>
    <w:rsid w:val="003A5ACB"/>
    <w:rsid w:val="003B45B9"/>
    <w:rsid w:val="003B4C99"/>
    <w:rsid w:val="003C214F"/>
    <w:rsid w:val="003C475F"/>
    <w:rsid w:val="003D7A1C"/>
    <w:rsid w:val="003E27E9"/>
    <w:rsid w:val="003E4FDB"/>
    <w:rsid w:val="003F1539"/>
    <w:rsid w:val="003F21B6"/>
    <w:rsid w:val="003F2E3D"/>
    <w:rsid w:val="003F3A86"/>
    <w:rsid w:val="0040030E"/>
    <w:rsid w:val="004014C6"/>
    <w:rsid w:val="00402242"/>
    <w:rsid w:val="00402EA2"/>
    <w:rsid w:val="0040301A"/>
    <w:rsid w:val="004120A1"/>
    <w:rsid w:val="00415E9F"/>
    <w:rsid w:val="004214A4"/>
    <w:rsid w:val="00425169"/>
    <w:rsid w:val="0042594D"/>
    <w:rsid w:val="00425E65"/>
    <w:rsid w:val="00430EB8"/>
    <w:rsid w:val="00434D27"/>
    <w:rsid w:val="00436B4B"/>
    <w:rsid w:val="00441405"/>
    <w:rsid w:val="00445784"/>
    <w:rsid w:val="00450A35"/>
    <w:rsid w:val="00451431"/>
    <w:rsid w:val="004517D6"/>
    <w:rsid w:val="00472566"/>
    <w:rsid w:val="00481612"/>
    <w:rsid w:val="004829DD"/>
    <w:rsid w:val="004944C8"/>
    <w:rsid w:val="00496E15"/>
    <w:rsid w:val="004A26ED"/>
    <w:rsid w:val="004A2B8A"/>
    <w:rsid w:val="004B0824"/>
    <w:rsid w:val="004B6DAC"/>
    <w:rsid w:val="004C0A35"/>
    <w:rsid w:val="004C13DE"/>
    <w:rsid w:val="004C55CF"/>
    <w:rsid w:val="004C7FBA"/>
    <w:rsid w:val="004D003E"/>
    <w:rsid w:val="004E3A47"/>
    <w:rsid w:val="004E5C2C"/>
    <w:rsid w:val="004F475C"/>
    <w:rsid w:val="004F758A"/>
    <w:rsid w:val="0050109D"/>
    <w:rsid w:val="00504C5D"/>
    <w:rsid w:val="005065D1"/>
    <w:rsid w:val="00510500"/>
    <w:rsid w:val="00514502"/>
    <w:rsid w:val="00517F7B"/>
    <w:rsid w:val="00522D61"/>
    <w:rsid w:val="00531853"/>
    <w:rsid w:val="00531E14"/>
    <w:rsid w:val="0053553F"/>
    <w:rsid w:val="005435D1"/>
    <w:rsid w:val="00550D7D"/>
    <w:rsid w:val="005633B6"/>
    <w:rsid w:val="00564910"/>
    <w:rsid w:val="00564F98"/>
    <w:rsid w:val="00565A1B"/>
    <w:rsid w:val="0058050D"/>
    <w:rsid w:val="00582C97"/>
    <w:rsid w:val="005927D2"/>
    <w:rsid w:val="005A0579"/>
    <w:rsid w:val="005A2B38"/>
    <w:rsid w:val="005A63D2"/>
    <w:rsid w:val="005B1E28"/>
    <w:rsid w:val="005E0266"/>
    <w:rsid w:val="005F44F7"/>
    <w:rsid w:val="005F48EC"/>
    <w:rsid w:val="005F57D3"/>
    <w:rsid w:val="006224A5"/>
    <w:rsid w:val="00627F02"/>
    <w:rsid w:val="00631ED1"/>
    <w:rsid w:val="00633C6F"/>
    <w:rsid w:val="00637673"/>
    <w:rsid w:val="00652A11"/>
    <w:rsid w:val="00655D9E"/>
    <w:rsid w:val="00665A9A"/>
    <w:rsid w:val="006773F6"/>
    <w:rsid w:val="00682D0E"/>
    <w:rsid w:val="00690738"/>
    <w:rsid w:val="00697EA4"/>
    <w:rsid w:val="006A10AC"/>
    <w:rsid w:val="006A265B"/>
    <w:rsid w:val="006A53D8"/>
    <w:rsid w:val="006A77D1"/>
    <w:rsid w:val="006B1E71"/>
    <w:rsid w:val="006B5A4C"/>
    <w:rsid w:val="006C65D0"/>
    <w:rsid w:val="006C7191"/>
    <w:rsid w:val="006E186E"/>
    <w:rsid w:val="006E2EA0"/>
    <w:rsid w:val="006E510D"/>
    <w:rsid w:val="006E56F9"/>
    <w:rsid w:val="006E6139"/>
    <w:rsid w:val="006F1682"/>
    <w:rsid w:val="006F6CE5"/>
    <w:rsid w:val="00701C8D"/>
    <w:rsid w:val="00704515"/>
    <w:rsid w:val="0071527E"/>
    <w:rsid w:val="007238FB"/>
    <w:rsid w:val="00726EE9"/>
    <w:rsid w:val="00740E0A"/>
    <w:rsid w:val="007433AB"/>
    <w:rsid w:val="007465E2"/>
    <w:rsid w:val="0075248E"/>
    <w:rsid w:val="007562AA"/>
    <w:rsid w:val="007612B8"/>
    <w:rsid w:val="00766671"/>
    <w:rsid w:val="00767030"/>
    <w:rsid w:val="007771CA"/>
    <w:rsid w:val="00777D57"/>
    <w:rsid w:val="00780702"/>
    <w:rsid w:val="007A0517"/>
    <w:rsid w:val="007A28BC"/>
    <w:rsid w:val="007B06C1"/>
    <w:rsid w:val="007B6062"/>
    <w:rsid w:val="007C0166"/>
    <w:rsid w:val="007C0223"/>
    <w:rsid w:val="007C0BD0"/>
    <w:rsid w:val="007C0CEA"/>
    <w:rsid w:val="007C3659"/>
    <w:rsid w:val="007C6DEA"/>
    <w:rsid w:val="007E6D2A"/>
    <w:rsid w:val="007E7FF7"/>
    <w:rsid w:val="00813ECA"/>
    <w:rsid w:val="00820241"/>
    <w:rsid w:val="00820C9A"/>
    <w:rsid w:val="008340FE"/>
    <w:rsid w:val="00841514"/>
    <w:rsid w:val="00845228"/>
    <w:rsid w:val="00850A8B"/>
    <w:rsid w:val="0085408C"/>
    <w:rsid w:val="00864EC9"/>
    <w:rsid w:val="00874E9E"/>
    <w:rsid w:val="00881C41"/>
    <w:rsid w:val="008A2035"/>
    <w:rsid w:val="008A4BB0"/>
    <w:rsid w:val="008A518D"/>
    <w:rsid w:val="008A7958"/>
    <w:rsid w:val="008C3BF1"/>
    <w:rsid w:val="008D3C4B"/>
    <w:rsid w:val="008F5B75"/>
    <w:rsid w:val="009003F8"/>
    <w:rsid w:val="00914487"/>
    <w:rsid w:val="00914ECA"/>
    <w:rsid w:val="009158FF"/>
    <w:rsid w:val="0092186A"/>
    <w:rsid w:val="009505D5"/>
    <w:rsid w:val="00952C31"/>
    <w:rsid w:val="00955771"/>
    <w:rsid w:val="00956838"/>
    <w:rsid w:val="00962CE2"/>
    <w:rsid w:val="00963FEE"/>
    <w:rsid w:val="0097404B"/>
    <w:rsid w:val="009800B1"/>
    <w:rsid w:val="009A0D88"/>
    <w:rsid w:val="009A15BA"/>
    <w:rsid w:val="009A7BC4"/>
    <w:rsid w:val="009B216F"/>
    <w:rsid w:val="009B2A1E"/>
    <w:rsid w:val="009B32C8"/>
    <w:rsid w:val="009C1C41"/>
    <w:rsid w:val="009C49E4"/>
    <w:rsid w:val="009D0AF5"/>
    <w:rsid w:val="009D5B9B"/>
    <w:rsid w:val="009E3977"/>
    <w:rsid w:val="009E6F9E"/>
    <w:rsid w:val="009F2366"/>
    <w:rsid w:val="009F392B"/>
    <w:rsid w:val="009F5D9D"/>
    <w:rsid w:val="00A00685"/>
    <w:rsid w:val="00A01580"/>
    <w:rsid w:val="00A06942"/>
    <w:rsid w:val="00A06AA9"/>
    <w:rsid w:val="00A12179"/>
    <w:rsid w:val="00A130F6"/>
    <w:rsid w:val="00A15C66"/>
    <w:rsid w:val="00A15DA3"/>
    <w:rsid w:val="00A16083"/>
    <w:rsid w:val="00A1645B"/>
    <w:rsid w:val="00A16A5C"/>
    <w:rsid w:val="00A24611"/>
    <w:rsid w:val="00A255CA"/>
    <w:rsid w:val="00A278E8"/>
    <w:rsid w:val="00A316D0"/>
    <w:rsid w:val="00A357EF"/>
    <w:rsid w:val="00A374FE"/>
    <w:rsid w:val="00A37A82"/>
    <w:rsid w:val="00A407A4"/>
    <w:rsid w:val="00A4103E"/>
    <w:rsid w:val="00A41297"/>
    <w:rsid w:val="00A436F2"/>
    <w:rsid w:val="00A47AB9"/>
    <w:rsid w:val="00A47F33"/>
    <w:rsid w:val="00A633DC"/>
    <w:rsid w:val="00A65CC6"/>
    <w:rsid w:val="00A707B8"/>
    <w:rsid w:val="00A71CDF"/>
    <w:rsid w:val="00A73B73"/>
    <w:rsid w:val="00A74FAF"/>
    <w:rsid w:val="00A8305A"/>
    <w:rsid w:val="00A8601C"/>
    <w:rsid w:val="00A91B32"/>
    <w:rsid w:val="00A93123"/>
    <w:rsid w:val="00A97A5F"/>
    <w:rsid w:val="00AA11C4"/>
    <w:rsid w:val="00AA73FB"/>
    <w:rsid w:val="00AB1AB0"/>
    <w:rsid w:val="00AC291D"/>
    <w:rsid w:val="00AD53D5"/>
    <w:rsid w:val="00AF38B1"/>
    <w:rsid w:val="00AF4786"/>
    <w:rsid w:val="00AF6419"/>
    <w:rsid w:val="00AF7A6E"/>
    <w:rsid w:val="00B00A72"/>
    <w:rsid w:val="00B145D0"/>
    <w:rsid w:val="00B23C31"/>
    <w:rsid w:val="00B33A39"/>
    <w:rsid w:val="00B371B6"/>
    <w:rsid w:val="00B458AC"/>
    <w:rsid w:val="00B539FF"/>
    <w:rsid w:val="00B61630"/>
    <w:rsid w:val="00B631F1"/>
    <w:rsid w:val="00B67CEE"/>
    <w:rsid w:val="00B7317F"/>
    <w:rsid w:val="00B85E0F"/>
    <w:rsid w:val="00B87192"/>
    <w:rsid w:val="00BA3681"/>
    <w:rsid w:val="00BB34B6"/>
    <w:rsid w:val="00BB514C"/>
    <w:rsid w:val="00BD5084"/>
    <w:rsid w:val="00BE6B86"/>
    <w:rsid w:val="00C0039C"/>
    <w:rsid w:val="00C03E53"/>
    <w:rsid w:val="00C04831"/>
    <w:rsid w:val="00C11B29"/>
    <w:rsid w:val="00C122E4"/>
    <w:rsid w:val="00C15BE2"/>
    <w:rsid w:val="00C16021"/>
    <w:rsid w:val="00C272EE"/>
    <w:rsid w:val="00C33545"/>
    <w:rsid w:val="00C34F1E"/>
    <w:rsid w:val="00C450A2"/>
    <w:rsid w:val="00C45C82"/>
    <w:rsid w:val="00C56A39"/>
    <w:rsid w:val="00C61F61"/>
    <w:rsid w:val="00C660A2"/>
    <w:rsid w:val="00C67776"/>
    <w:rsid w:val="00C72B3A"/>
    <w:rsid w:val="00C758A5"/>
    <w:rsid w:val="00C82498"/>
    <w:rsid w:val="00C84F22"/>
    <w:rsid w:val="00C9025A"/>
    <w:rsid w:val="00C949F3"/>
    <w:rsid w:val="00CA6725"/>
    <w:rsid w:val="00CC1FE3"/>
    <w:rsid w:val="00CD2B98"/>
    <w:rsid w:val="00CD3BE9"/>
    <w:rsid w:val="00CE1D80"/>
    <w:rsid w:val="00CE3AB7"/>
    <w:rsid w:val="00CF1009"/>
    <w:rsid w:val="00CF1876"/>
    <w:rsid w:val="00CF3267"/>
    <w:rsid w:val="00D01DCD"/>
    <w:rsid w:val="00D04CF4"/>
    <w:rsid w:val="00D06F80"/>
    <w:rsid w:val="00D07662"/>
    <w:rsid w:val="00D200FD"/>
    <w:rsid w:val="00D21CDC"/>
    <w:rsid w:val="00D30061"/>
    <w:rsid w:val="00D32EEB"/>
    <w:rsid w:val="00D4218E"/>
    <w:rsid w:val="00D431CB"/>
    <w:rsid w:val="00D55933"/>
    <w:rsid w:val="00D60D22"/>
    <w:rsid w:val="00D615D1"/>
    <w:rsid w:val="00D718CE"/>
    <w:rsid w:val="00D809E2"/>
    <w:rsid w:val="00D8469E"/>
    <w:rsid w:val="00D85C7D"/>
    <w:rsid w:val="00D91A06"/>
    <w:rsid w:val="00D94751"/>
    <w:rsid w:val="00DA00B8"/>
    <w:rsid w:val="00DA0430"/>
    <w:rsid w:val="00DA4928"/>
    <w:rsid w:val="00DB06D5"/>
    <w:rsid w:val="00DB2115"/>
    <w:rsid w:val="00DB66FE"/>
    <w:rsid w:val="00DB6864"/>
    <w:rsid w:val="00DC0637"/>
    <w:rsid w:val="00DC40F4"/>
    <w:rsid w:val="00DC45B4"/>
    <w:rsid w:val="00DC70FE"/>
    <w:rsid w:val="00DC7810"/>
    <w:rsid w:val="00DE0869"/>
    <w:rsid w:val="00DE204C"/>
    <w:rsid w:val="00DE6256"/>
    <w:rsid w:val="00E07471"/>
    <w:rsid w:val="00E07B32"/>
    <w:rsid w:val="00E107BE"/>
    <w:rsid w:val="00E11F08"/>
    <w:rsid w:val="00E1395B"/>
    <w:rsid w:val="00E13C2C"/>
    <w:rsid w:val="00E13D2C"/>
    <w:rsid w:val="00E17F6E"/>
    <w:rsid w:val="00E2299E"/>
    <w:rsid w:val="00E36617"/>
    <w:rsid w:val="00E4062F"/>
    <w:rsid w:val="00E43293"/>
    <w:rsid w:val="00E4632F"/>
    <w:rsid w:val="00E50E44"/>
    <w:rsid w:val="00E50E93"/>
    <w:rsid w:val="00E5270A"/>
    <w:rsid w:val="00E547CA"/>
    <w:rsid w:val="00E57D35"/>
    <w:rsid w:val="00E60FEC"/>
    <w:rsid w:val="00E6395F"/>
    <w:rsid w:val="00E6459C"/>
    <w:rsid w:val="00E73F26"/>
    <w:rsid w:val="00E749EC"/>
    <w:rsid w:val="00E85E5F"/>
    <w:rsid w:val="00E87387"/>
    <w:rsid w:val="00E87EE6"/>
    <w:rsid w:val="00E921C0"/>
    <w:rsid w:val="00E924C5"/>
    <w:rsid w:val="00EA3DB7"/>
    <w:rsid w:val="00EA494A"/>
    <w:rsid w:val="00EB37EA"/>
    <w:rsid w:val="00EB6F01"/>
    <w:rsid w:val="00EC2B8A"/>
    <w:rsid w:val="00EC3D20"/>
    <w:rsid w:val="00ED013A"/>
    <w:rsid w:val="00ED0562"/>
    <w:rsid w:val="00ED3D96"/>
    <w:rsid w:val="00EE403E"/>
    <w:rsid w:val="00EE42FA"/>
    <w:rsid w:val="00EE488C"/>
    <w:rsid w:val="00EF0CDE"/>
    <w:rsid w:val="00EF153E"/>
    <w:rsid w:val="00EF246A"/>
    <w:rsid w:val="00F00986"/>
    <w:rsid w:val="00F04781"/>
    <w:rsid w:val="00F048EB"/>
    <w:rsid w:val="00F128B5"/>
    <w:rsid w:val="00F1451F"/>
    <w:rsid w:val="00F17AB3"/>
    <w:rsid w:val="00F22881"/>
    <w:rsid w:val="00F22C5E"/>
    <w:rsid w:val="00F237A0"/>
    <w:rsid w:val="00F24D55"/>
    <w:rsid w:val="00F339E7"/>
    <w:rsid w:val="00F46B71"/>
    <w:rsid w:val="00F51C35"/>
    <w:rsid w:val="00F52303"/>
    <w:rsid w:val="00F556C9"/>
    <w:rsid w:val="00F65225"/>
    <w:rsid w:val="00F72D95"/>
    <w:rsid w:val="00F73B63"/>
    <w:rsid w:val="00F74017"/>
    <w:rsid w:val="00F81A8E"/>
    <w:rsid w:val="00F928C4"/>
    <w:rsid w:val="00F94FDC"/>
    <w:rsid w:val="00FA2D44"/>
    <w:rsid w:val="00FA66F5"/>
    <w:rsid w:val="00FA7C07"/>
    <w:rsid w:val="00FB5642"/>
    <w:rsid w:val="00FC3771"/>
    <w:rsid w:val="00FC3CA3"/>
    <w:rsid w:val="00FD2BFE"/>
    <w:rsid w:val="00FD7C62"/>
    <w:rsid w:val="00FE3E42"/>
    <w:rsid w:val="00FE7D1A"/>
    <w:rsid w:val="00FF1A9E"/>
    <w:rsid w:val="00FF2922"/>
    <w:rsid w:val="00FF3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5910">
      <w:bodyDiv w:val="1"/>
      <w:marLeft w:val="0"/>
      <w:marRight w:val="0"/>
      <w:marTop w:val="0"/>
      <w:marBottom w:val="0"/>
      <w:divBdr>
        <w:top w:val="none" w:sz="0" w:space="0" w:color="auto"/>
        <w:left w:val="none" w:sz="0" w:space="0" w:color="auto"/>
        <w:bottom w:val="none" w:sz="0" w:space="0" w:color="auto"/>
        <w:right w:val="none" w:sz="0" w:space="0" w:color="auto"/>
      </w:divBdr>
    </w:div>
    <w:div w:id="232785400">
      <w:bodyDiv w:val="1"/>
      <w:marLeft w:val="0"/>
      <w:marRight w:val="0"/>
      <w:marTop w:val="0"/>
      <w:marBottom w:val="0"/>
      <w:divBdr>
        <w:top w:val="none" w:sz="0" w:space="0" w:color="auto"/>
        <w:left w:val="none" w:sz="0" w:space="0" w:color="auto"/>
        <w:bottom w:val="none" w:sz="0" w:space="0" w:color="auto"/>
        <w:right w:val="none" w:sz="0" w:space="0" w:color="auto"/>
      </w:divBdr>
    </w:div>
    <w:div w:id="246039107">
      <w:bodyDiv w:val="1"/>
      <w:marLeft w:val="0"/>
      <w:marRight w:val="0"/>
      <w:marTop w:val="0"/>
      <w:marBottom w:val="0"/>
      <w:divBdr>
        <w:top w:val="none" w:sz="0" w:space="0" w:color="auto"/>
        <w:left w:val="none" w:sz="0" w:space="0" w:color="auto"/>
        <w:bottom w:val="none" w:sz="0" w:space="0" w:color="auto"/>
        <w:right w:val="none" w:sz="0" w:space="0" w:color="auto"/>
      </w:divBdr>
    </w:div>
    <w:div w:id="313415830">
      <w:bodyDiv w:val="1"/>
      <w:marLeft w:val="0"/>
      <w:marRight w:val="0"/>
      <w:marTop w:val="0"/>
      <w:marBottom w:val="0"/>
      <w:divBdr>
        <w:top w:val="none" w:sz="0" w:space="0" w:color="auto"/>
        <w:left w:val="none" w:sz="0" w:space="0" w:color="auto"/>
        <w:bottom w:val="none" w:sz="0" w:space="0" w:color="auto"/>
        <w:right w:val="none" w:sz="0" w:space="0" w:color="auto"/>
      </w:divBdr>
    </w:div>
    <w:div w:id="343678404">
      <w:bodyDiv w:val="1"/>
      <w:marLeft w:val="0"/>
      <w:marRight w:val="0"/>
      <w:marTop w:val="0"/>
      <w:marBottom w:val="0"/>
      <w:divBdr>
        <w:top w:val="none" w:sz="0" w:space="0" w:color="auto"/>
        <w:left w:val="none" w:sz="0" w:space="0" w:color="auto"/>
        <w:bottom w:val="none" w:sz="0" w:space="0" w:color="auto"/>
        <w:right w:val="none" w:sz="0" w:space="0" w:color="auto"/>
      </w:divBdr>
    </w:div>
    <w:div w:id="548759210">
      <w:bodyDiv w:val="1"/>
      <w:marLeft w:val="0"/>
      <w:marRight w:val="0"/>
      <w:marTop w:val="0"/>
      <w:marBottom w:val="0"/>
      <w:divBdr>
        <w:top w:val="none" w:sz="0" w:space="0" w:color="auto"/>
        <w:left w:val="none" w:sz="0" w:space="0" w:color="auto"/>
        <w:bottom w:val="none" w:sz="0" w:space="0" w:color="auto"/>
        <w:right w:val="none" w:sz="0" w:space="0" w:color="auto"/>
      </w:divBdr>
    </w:div>
    <w:div w:id="550581585">
      <w:bodyDiv w:val="1"/>
      <w:marLeft w:val="0"/>
      <w:marRight w:val="0"/>
      <w:marTop w:val="0"/>
      <w:marBottom w:val="0"/>
      <w:divBdr>
        <w:top w:val="none" w:sz="0" w:space="0" w:color="auto"/>
        <w:left w:val="none" w:sz="0" w:space="0" w:color="auto"/>
        <w:bottom w:val="none" w:sz="0" w:space="0" w:color="auto"/>
        <w:right w:val="none" w:sz="0" w:space="0" w:color="auto"/>
      </w:divBdr>
    </w:div>
    <w:div w:id="687026332">
      <w:bodyDiv w:val="1"/>
      <w:marLeft w:val="0"/>
      <w:marRight w:val="0"/>
      <w:marTop w:val="0"/>
      <w:marBottom w:val="0"/>
      <w:divBdr>
        <w:top w:val="none" w:sz="0" w:space="0" w:color="auto"/>
        <w:left w:val="none" w:sz="0" w:space="0" w:color="auto"/>
        <w:bottom w:val="none" w:sz="0" w:space="0" w:color="auto"/>
        <w:right w:val="none" w:sz="0" w:space="0" w:color="auto"/>
      </w:divBdr>
      <w:divsChild>
        <w:div w:id="999315039">
          <w:marLeft w:val="0"/>
          <w:marRight w:val="0"/>
          <w:marTop w:val="0"/>
          <w:marBottom w:val="0"/>
          <w:divBdr>
            <w:top w:val="none" w:sz="0" w:space="0" w:color="auto"/>
            <w:left w:val="none" w:sz="0" w:space="0" w:color="auto"/>
            <w:bottom w:val="none" w:sz="0" w:space="0" w:color="auto"/>
            <w:right w:val="none" w:sz="0" w:space="0" w:color="auto"/>
          </w:divBdr>
          <w:divsChild>
            <w:div w:id="1175026088">
              <w:marLeft w:val="0"/>
              <w:marRight w:val="0"/>
              <w:marTop w:val="0"/>
              <w:marBottom w:val="0"/>
              <w:divBdr>
                <w:top w:val="none" w:sz="0" w:space="0" w:color="auto"/>
                <w:left w:val="none" w:sz="0" w:space="0" w:color="auto"/>
                <w:bottom w:val="none" w:sz="0" w:space="0" w:color="auto"/>
                <w:right w:val="none" w:sz="0" w:space="0" w:color="auto"/>
              </w:divBdr>
              <w:divsChild>
                <w:div w:id="65649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77267">
      <w:bodyDiv w:val="1"/>
      <w:marLeft w:val="0"/>
      <w:marRight w:val="0"/>
      <w:marTop w:val="0"/>
      <w:marBottom w:val="0"/>
      <w:divBdr>
        <w:top w:val="none" w:sz="0" w:space="0" w:color="auto"/>
        <w:left w:val="none" w:sz="0" w:space="0" w:color="auto"/>
        <w:bottom w:val="none" w:sz="0" w:space="0" w:color="auto"/>
        <w:right w:val="none" w:sz="0" w:space="0" w:color="auto"/>
      </w:divBdr>
    </w:div>
    <w:div w:id="926890925">
      <w:bodyDiv w:val="1"/>
      <w:marLeft w:val="0"/>
      <w:marRight w:val="0"/>
      <w:marTop w:val="0"/>
      <w:marBottom w:val="0"/>
      <w:divBdr>
        <w:top w:val="none" w:sz="0" w:space="0" w:color="auto"/>
        <w:left w:val="none" w:sz="0" w:space="0" w:color="auto"/>
        <w:bottom w:val="none" w:sz="0" w:space="0" w:color="auto"/>
        <w:right w:val="none" w:sz="0" w:space="0" w:color="auto"/>
      </w:divBdr>
    </w:div>
    <w:div w:id="1143697470">
      <w:bodyDiv w:val="1"/>
      <w:marLeft w:val="0"/>
      <w:marRight w:val="0"/>
      <w:marTop w:val="0"/>
      <w:marBottom w:val="0"/>
      <w:divBdr>
        <w:top w:val="none" w:sz="0" w:space="0" w:color="auto"/>
        <w:left w:val="none" w:sz="0" w:space="0" w:color="auto"/>
        <w:bottom w:val="none" w:sz="0" w:space="0" w:color="auto"/>
        <w:right w:val="none" w:sz="0" w:space="0" w:color="auto"/>
      </w:divBdr>
    </w:div>
    <w:div w:id="1181704655">
      <w:bodyDiv w:val="1"/>
      <w:marLeft w:val="0"/>
      <w:marRight w:val="0"/>
      <w:marTop w:val="0"/>
      <w:marBottom w:val="0"/>
      <w:divBdr>
        <w:top w:val="none" w:sz="0" w:space="0" w:color="auto"/>
        <w:left w:val="none" w:sz="0" w:space="0" w:color="auto"/>
        <w:bottom w:val="none" w:sz="0" w:space="0" w:color="auto"/>
        <w:right w:val="none" w:sz="0" w:space="0" w:color="auto"/>
      </w:divBdr>
    </w:div>
    <w:div w:id="1218666609">
      <w:bodyDiv w:val="1"/>
      <w:marLeft w:val="0"/>
      <w:marRight w:val="0"/>
      <w:marTop w:val="0"/>
      <w:marBottom w:val="0"/>
      <w:divBdr>
        <w:top w:val="none" w:sz="0" w:space="0" w:color="auto"/>
        <w:left w:val="none" w:sz="0" w:space="0" w:color="auto"/>
        <w:bottom w:val="none" w:sz="0" w:space="0" w:color="auto"/>
        <w:right w:val="none" w:sz="0" w:space="0" w:color="auto"/>
      </w:divBdr>
    </w:div>
    <w:div w:id="1672954257">
      <w:bodyDiv w:val="1"/>
      <w:marLeft w:val="0"/>
      <w:marRight w:val="0"/>
      <w:marTop w:val="0"/>
      <w:marBottom w:val="0"/>
      <w:divBdr>
        <w:top w:val="none" w:sz="0" w:space="0" w:color="auto"/>
        <w:left w:val="none" w:sz="0" w:space="0" w:color="auto"/>
        <w:bottom w:val="none" w:sz="0" w:space="0" w:color="auto"/>
        <w:right w:val="none" w:sz="0" w:space="0" w:color="auto"/>
      </w:divBdr>
      <w:divsChild>
        <w:div w:id="752431957">
          <w:blockQuote w:val="1"/>
          <w:marLeft w:val="0"/>
          <w:marRight w:val="-150"/>
          <w:marTop w:val="312"/>
          <w:marBottom w:val="0"/>
          <w:divBdr>
            <w:top w:val="none" w:sz="0" w:space="0" w:color="auto"/>
            <w:left w:val="none" w:sz="0" w:space="0" w:color="auto"/>
            <w:bottom w:val="none" w:sz="0" w:space="0" w:color="auto"/>
            <w:right w:val="none" w:sz="0" w:space="0" w:color="auto"/>
          </w:divBdr>
          <w:divsChild>
            <w:div w:id="1683435267">
              <w:marLeft w:val="0"/>
              <w:marRight w:val="0"/>
              <w:marTop w:val="0"/>
              <w:marBottom w:val="0"/>
              <w:divBdr>
                <w:top w:val="none" w:sz="0" w:space="0" w:color="auto"/>
                <w:left w:val="single" w:sz="6" w:space="8" w:color="auto"/>
                <w:bottom w:val="none" w:sz="0" w:space="0" w:color="auto"/>
                <w:right w:val="single" w:sz="6" w:space="8" w:color="auto"/>
              </w:divBdr>
              <w:divsChild>
                <w:div w:id="1746370191">
                  <w:marLeft w:val="0"/>
                  <w:marRight w:val="0"/>
                  <w:marTop w:val="0"/>
                  <w:marBottom w:val="0"/>
                  <w:divBdr>
                    <w:top w:val="none" w:sz="0" w:space="0" w:color="auto"/>
                    <w:left w:val="none" w:sz="0" w:space="0" w:color="auto"/>
                    <w:bottom w:val="none" w:sz="0" w:space="0" w:color="auto"/>
                    <w:right w:val="none" w:sz="0" w:space="0" w:color="auto"/>
                  </w:divBdr>
                  <w:divsChild>
                    <w:div w:id="20707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069442">
      <w:bodyDiv w:val="1"/>
      <w:marLeft w:val="0"/>
      <w:marRight w:val="0"/>
      <w:marTop w:val="0"/>
      <w:marBottom w:val="0"/>
      <w:divBdr>
        <w:top w:val="none" w:sz="0" w:space="0" w:color="auto"/>
        <w:left w:val="none" w:sz="0" w:space="0" w:color="auto"/>
        <w:bottom w:val="none" w:sz="0" w:space="0" w:color="auto"/>
        <w:right w:val="none" w:sz="0" w:space="0" w:color="auto"/>
      </w:divBdr>
    </w:div>
    <w:div w:id="2019117651">
      <w:bodyDiv w:val="1"/>
      <w:marLeft w:val="0"/>
      <w:marRight w:val="0"/>
      <w:marTop w:val="0"/>
      <w:marBottom w:val="0"/>
      <w:divBdr>
        <w:top w:val="none" w:sz="0" w:space="0" w:color="auto"/>
        <w:left w:val="none" w:sz="0" w:space="0" w:color="auto"/>
        <w:bottom w:val="none" w:sz="0" w:space="0" w:color="auto"/>
        <w:right w:val="none" w:sz="0" w:space="0" w:color="auto"/>
      </w:divBdr>
    </w:div>
    <w:div w:id="2038851603">
      <w:bodyDiv w:val="1"/>
      <w:marLeft w:val="0"/>
      <w:marRight w:val="0"/>
      <w:marTop w:val="0"/>
      <w:marBottom w:val="0"/>
      <w:divBdr>
        <w:top w:val="none" w:sz="0" w:space="0" w:color="auto"/>
        <w:left w:val="none" w:sz="0" w:space="0" w:color="auto"/>
        <w:bottom w:val="none" w:sz="0" w:space="0" w:color="auto"/>
        <w:right w:val="none" w:sz="0" w:space="0" w:color="auto"/>
      </w:divBdr>
    </w:div>
    <w:div w:id="2062896442">
      <w:bodyDiv w:val="1"/>
      <w:marLeft w:val="0"/>
      <w:marRight w:val="0"/>
      <w:marTop w:val="0"/>
      <w:marBottom w:val="0"/>
      <w:divBdr>
        <w:top w:val="none" w:sz="0" w:space="0" w:color="auto"/>
        <w:left w:val="none" w:sz="0" w:space="0" w:color="auto"/>
        <w:bottom w:val="none" w:sz="0" w:space="0" w:color="auto"/>
        <w:right w:val="none" w:sz="0" w:space="0" w:color="auto"/>
      </w:divBdr>
    </w:div>
    <w:div w:id="21010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6612F33C52406EFC5F0AEBA2ED6455910061611EFF70610DEC1AD5C4W3K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E6612F33C52406EFC5F0AEBA2ED6455910061611EFF70610DEC1AD5C4W3K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E7517F706E49D8F0507558A68962DF7A2EFD8C659DB1A25C4B44B99a0H9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6612F33C52406EFC5F0AEBA2ED64559100616218FA70610DEC1AD5C4W3KC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0E6612F33C52406EFC5F0AEBA2ED64559100616218FA70610DEC1AD5C4W3KCE" TargetMode="External"/><Relationship Id="rId4" Type="http://schemas.microsoft.com/office/2007/relationships/stylesWithEffects" Target="stylesWithEffects.xml"/><Relationship Id="rId9" Type="http://schemas.openxmlformats.org/officeDocument/2006/relationships/hyperlink" Target="consultantplus://offline/ref=E4C358F97DADC89D090A8C55AC0452C5BDD581F9AFF04DA014D97979AD3C0767CEB43FE366881824C6L8I" TargetMode="External"/><Relationship Id="rId14" Type="http://schemas.openxmlformats.org/officeDocument/2006/relationships/hyperlink" Target="consultantplus://offline/ref=0E6612F33C52406EFC5F0AEBA2ED64559100616218FA70610DEC1AD5C43CE919B3C903F9EA39E2FEW5K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0E779-7DC9-4D7F-A3E5-92B0531D3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1353</TotalTime>
  <Pages>48</Pages>
  <Words>15933</Words>
  <Characters>90820</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Колобова</dc:creator>
  <cp:lastModifiedBy>Веселкова Анна</cp:lastModifiedBy>
  <cp:revision>22</cp:revision>
  <cp:lastPrinted>2021-03-04T08:57:00Z</cp:lastPrinted>
  <dcterms:created xsi:type="dcterms:W3CDTF">2021-03-10T10:12:00Z</dcterms:created>
  <dcterms:modified xsi:type="dcterms:W3CDTF">2022-09-06T08:17:00Z</dcterms:modified>
</cp:coreProperties>
</file>