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BE9" w:rsidRPr="0075248E" w:rsidRDefault="004014C6" w:rsidP="00152EDA">
      <w:pPr>
        <w:pStyle w:val="ConsPlusNormal"/>
        <w:ind w:firstLine="709"/>
        <w:jc w:val="center"/>
        <w:outlineLvl w:val="0"/>
        <w:rPr>
          <w:rFonts w:ascii="Times New Roman" w:hAnsi="Times New Roman" w:cs="Times New Roman"/>
          <w:b/>
          <w:sz w:val="26"/>
          <w:szCs w:val="26"/>
        </w:rPr>
      </w:pPr>
      <w:bookmarkStart w:id="0" w:name="_Toc68777300"/>
      <w:r w:rsidRPr="0075248E">
        <w:rPr>
          <w:rFonts w:ascii="Times New Roman" w:hAnsi="Times New Roman" w:cs="Times New Roman"/>
          <w:b/>
          <w:sz w:val="26"/>
          <w:szCs w:val="26"/>
          <w:lang w:val="en-US"/>
        </w:rPr>
        <w:t>II</w:t>
      </w:r>
      <w:r w:rsidR="009B216F" w:rsidRPr="0075248E">
        <w:rPr>
          <w:rFonts w:ascii="Times New Roman" w:hAnsi="Times New Roman" w:cs="Times New Roman"/>
          <w:b/>
          <w:sz w:val="26"/>
          <w:szCs w:val="26"/>
        </w:rPr>
        <w:t>.</w:t>
      </w:r>
      <w:r w:rsidR="00CD3BE9" w:rsidRPr="0075248E">
        <w:rPr>
          <w:rFonts w:ascii="Times New Roman" w:hAnsi="Times New Roman" w:cs="Times New Roman"/>
          <w:b/>
          <w:sz w:val="26"/>
          <w:szCs w:val="26"/>
          <w:lang w:val="en-US"/>
        </w:rPr>
        <w:t> </w:t>
      </w:r>
      <w:r w:rsidR="00CD3BE9" w:rsidRPr="0075248E">
        <w:rPr>
          <w:rFonts w:ascii="Times New Roman" w:hAnsi="Times New Roman" w:cs="Times New Roman"/>
          <w:b/>
          <w:sz w:val="26"/>
          <w:szCs w:val="26"/>
        </w:rPr>
        <w:t>Материалы по обоснованию расчетных показателей, содержащихся в</w:t>
      </w:r>
      <w:r w:rsidR="00CD3BE9" w:rsidRPr="0075248E">
        <w:rPr>
          <w:rFonts w:ascii="Times New Roman" w:hAnsi="Times New Roman" w:cs="Times New Roman"/>
          <w:b/>
          <w:sz w:val="26"/>
          <w:szCs w:val="26"/>
          <w:lang w:val="en-US"/>
        </w:rPr>
        <w:t> </w:t>
      </w:r>
      <w:r w:rsidR="00CD3BE9" w:rsidRPr="0075248E">
        <w:rPr>
          <w:rFonts w:ascii="Times New Roman" w:hAnsi="Times New Roman" w:cs="Times New Roman"/>
          <w:b/>
          <w:sz w:val="26"/>
          <w:szCs w:val="26"/>
        </w:rPr>
        <w:t>основной части нормативов</w:t>
      </w:r>
      <w:bookmarkEnd w:id="0"/>
    </w:p>
    <w:p w:rsidR="00D4218E" w:rsidRPr="0075248E" w:rsidRDefault="00D4218E" w:rsidP="001B116D">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1" w:name="_Toc434511562"/>
      <w:bookmarkStart w:id="2" w:name="_Toc444506572"/>
      <w:bookmarkStart w:id="3" w:name="_Toc68777301"/>
      <w:r w:rsidRPr="0075248E">
        <w:rPr>
          <w:rFonts w:ascii="Times New Roman" w:hAnsi="Times New Roman" w:cs="Times New Roman"/>
          <w:i w:val="0"/>
          <w:sz w:val="26"/>
          <w:szCs w:val="26"/>
        </w:rPr>
        <w:t>Анализ социально-демографического состава населения</w:t>
      </w:r>
      <w:bookmarkEnd w:id="1"/>
      <w:bookmarkEnd w:id="2"/>
      <w:r w:rsidR="00B87192" w:rsidRPr="0075248E">
        <w:rPr>
          <w:rFonts w:ascii="Times New Roman" w:hAnsi="Times New Roman" w:cs="Times New Roman"/>
          <w:i w:val="0"/>
          <w:sz w:val="26"/>
          <w:szCs w:val="26"/>
        </w:rPr>
        <w:t xml:space="preserve"> по состоянию на 01.01.2018</w:t>
      </w:r>
      <w:bookmarkEnd w:id="3"/>
    </w:p>
    <w:p w:rsidR="00D431CB" w:rsidRPr="0075248E" w:rsidRDefault="00D431CB" w:rsidP="001B116D">
      <w:pPr>
        <w:pStyle w:val="a6"/>
        <w:spacing w:before="0" w:after="0"/>
        <w:ind w:firstLine="709"/>
        <w:rPr>
          <w:sz w:val="26"/>
          <w:szCs w:val="26"/>
        </w:rPr>
      </w:pPr>
    </w:p>
    <w:p w:rsidR="00704515" w:rsidRPr="0058050D" w:rsidRDefault="00704515" w:rsidP="001B116D">
      <w:pPr>
        <w:pStyle w:val="a6"/>
        <w:spacing w:before="0" w:after="0"/>
        <w:ind w:firstLine="709"/>
        <w:rPr>
          <w:sz w:val="26"/>
          <w:szCs w:val="26"/>
        </w:rPr>
      </w:pPr>
      <w:r w:rsidRPr="0058050D">
        <w:rPr>
          <w:sz w:val="26"/>
          <w:szCs w:val="26"/>
        </w:rPr>
        <w:t>По состоянию на 01.01.2018 численность постоянного населения Шебекинск</w:t>
      </w:r>
      <w:r w:rsidRPr="0058050D">
        <w:rPr>
          <w:sz w:val="26"/>
          <w:szCs w:val="26"/>
        </w:rPr>
        <w:t>о</w:t>
      </w:r>
      <w:r w:rsidRPr="0058050D">
        <w:rPr>
          <w:sz w:val="26"/>
          <w:szCs w:val="26"/>
        </w:rPr>
        <w:t>го района составляла 89,1 тыс. человек. Среди муниципальных образований, вход</w:t>
      </w:r>
      <w:r w:rsidRPr="0058050D">
        <w:rPr>
          <w:sz w:val="26"/>
          <w:szCs w:val="26"/>
        </w:rPr>
        <w:t>я</w:t>
      </w:r>
      <w:r w:rsidRPr="0058050D">
        <w:rPr>
          <w:sz w:val="26"/>
          <w:szCs w:val="26"/>
        </w:rPr>
        <w:t xml:space="preserve">щих в состав Белгородской области, </w:t>
      </w:r>
      <w:proofErr w:type="spellStart"/>
      <w:r w:rsidRPr="0058050D">
        <w:rPr>
          <w:sz w:val="26"/>
          <w:szCs w:val="26"/>
        </w:rPr>
        <w:t>Шебекинский</w:t>
      </w:r>
      <w:proofErr w:type="spellEnd"/>
      <w:r w:rsidRPr="0058050D">
        <w:rPr>
          <w:sz w:val="26"/>
          <w:szCs w:val="26"/>
        </w:rPr>
        <w:t xml:space="preserve"> район занимает пятое место </w:t>
      </w:r>
      <w:r w:rsidR="00227B92">
        <w:rPr>
          <w:sz w:val="26"/>
          <w:szCs w:val="26"/>
        </w:rPr>
        <w:br/>
      </w:r>
      <w:r w:rsidRPr="0058050D">
        <w:rPr>
          <w:sz w:val="26"/>
          <w:szCs w:val="26"/>
        </w:rPr>
        <w:t>по численности постоянного населения.</w:t>
      </w:r>
    </w:p>
    <w:p w:rsidR="00704515" w:rsidRPr="0058050D" w:rsidRDefault="00704515" w:rsidP="001B116D">
      <w:pPr>
        <w:pStyle w:val="a6"/>
        <w:spacing w:before="0" w:after="0"/>
        <w:ind w:firstLine="709"/>
        <w:rPr>
          <w:sz w:val="26"/>
          <w:szCs w:val="26"/>
        </w:rPr>
      </w:pPr>
      <w:r w:rsidRPr="0058050D">
        <w:rPr>
          <w:sz w:val="26"/>
          <w:szCs w:val="26"/>
        </w:rPr>
        <w:t>Численность населения Шебекинского района характеризуется стабильным с</w:t>
      </w:r>
      <w:r w:rsidRPr="0058050D">
        <w:rPr>
          <w:sz w:val="26"/>
          <w:szCs w:val="26"/>
        </w:rPr>
        <w:t>о</w:t>
      </w:r>
      <w:r w:rsidRPr="0058050D">
        <w:rPr>
          <w:sz w:val="26"/>
          <w:szCs w:val="26"/>
        </w:rPr>
        <w:t>кращением с 2013 г</w:t>
      </w:r>
      <w:r w:rsidR="00227B92">
        <w:rPr>
          <w:sz w:val="26"/>
          <w:szCs w:val="26"/>
        </w:rPr>
        <w:t>.</w:t>
      </w:r>
      <w:r w:rsidRPr="0058050D">
        <w:rPr>
          <w:sz w:val="26"/>
          <w:szCs w:val="26"/>
        </w:rPr>
        <w:t xml:space="preserve"> (</w:t>
      </w:r>
      <w:r w:rsidRPr="0058050D">
        <w:rPr>
          <w:sz w:val="26"/>
          <w:szCs w:val="26"/>
        </w:rPr>
        <w:fldChar w:fldCharType="begin"/>
      </w:r>
      <w:r w:rsidRPr="0058050D">
        <w:rPr>
          <w:sz w:val="26"/>
          <w:szCs w:val="26"/>
        </w:rPr>
        <w:instrText xml:space="preserve"> REF _Ref432608954 \h  \* MERGEFORMAT </w:instrText>
      </w:r>
      <w:r w:rsidRPr="0058050D">
        <w:rPr>
          <w:sz w:val="26"/>
          <w:szCs w:val="26"/>
        </w:rPr>
      </w:r>
      <w:r w:rsidRPr="0058050D">
        <w:rPr>
          <w:sz w:val="26"/>
          <w:szCs w:val="26"/>
        </w:rPr>
        <w:fldChar w:fldCharType="separate"/>
      </w:r>
      <w:r w:rsidR="009800B1" w:rsidRPr="0058050D">
        <w:rPr>
          <w:sz w:val="26"/>
          <w:szCs w:val="26"/>
        </w:rPr>
        <w:t xml:space="preserve">Рисунок </w:t>
      </w:r>
      <w:r w:rsidR="009800B1">
        <w:rPr>
          <w:sz w:val="26"/>
          <w:szCs w:val="26"/>
        </w:rPr>
        <w:t>1</w:t>
      </w:r>
      <w:r w:rsidRPr="0058050D">
        <w:rPr>
          <w:sz w:val="26"/>
          <w:szCs w:val="26"/>
        </w:rPr>
        <w:fldChar w:fldCharType="end"/>
      </w:r>
      <w:r w:rsidRPr="0058050D">
        <w:rPr>
          <w:sz w:val="26"/>
          <w:szCs w:val="26"/>
        </w:rPr>
        <w:t xml:space="preserve">). </w:t>
      </w:r>
    </w:p>
    <w:p w:rsidR="00704515" w:rsidRPr="0058050D" w:rsidRDefault="00704515" w:rsidP="001B116D">
      <w:pPr>
        <w:pStyle w:val="a6"/>
        <w:spacing w:before="0" w:after="0"/>
        <w:ind w:firstLine="709"/>
        <w:rPr>
          <w:sz w:val="26"/>
          <w:szCs w:val="26"/>
        </w:rPr>
      </w:pPr>
      <w:r w:rsidRPr="0058050D">
        <w:rPr>
          <w:noProof/>
          <w:sz w:val="26"/>
          <w:szCs w:val="26"/>
        </w:rPr>
        <w:drawing>
          <wp:inline distT="0" distB="0" distL="0" distR="0" wp14:anchorId="27B627EB" wp14:editId="12261C38">
            <wp:extent cx="5657850" cy="2714625"/>
            <wp:effectExtent l="0" t="0" r="0" b="952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04515" w:rsidRPr="0058050D" w:rsidRDefault="00704515" w:rsidP="001B116D">
      <w:pPr>
        <w:pStyle w:val="a6"/>
        <w:spacing w:before="0" w:after="0"/>
        <w:ind w:firstLine="709"/>
        <w:rPr>
          <w:sz w:val="26"/>
          <w:szCs w:val="26"/>
        </w:rPr>
      </w:pPr>
    </w:p>
    <w:p w:rsidR="00704515" w:rsidRPr="0058050D" w:rsidRDefault="00704515" w:rsidP="001B116D">
      <w:pPr>
        <w:pStyle w:val="afff5"/>
        <w:spacing w:before="0" w:after="0"/>
        <w:ind w:firstLine="709"/>
        <w:rPr>
          <w:sz w:val="26"/>
          <w:szCs w:val="26"/>
        </w:rPr>
      </w:pPr>
      <w:bookmarkStart w:id="4" w:name="_Ref432608954"/>
      <w:r w:rsidRPr="0058050D">
        <w:rPr>
          <w:sz w:val="26"/>
          <w:szCs w:val="26"/>
        </w:rPr>
        <w:t xml:space="preserve">Рисунок </w:t>
      </w:r>
      <w:r w:rsidRPr="0058050D">
        <w:rPr>
          <w:sz w:val="26"/>
          <w:szCs w:val="26"/>
        </w:rPr>
        <w:fldChar w:fldCharType="begin"/>
      </w:r>
      <w:r w:rsidRPr="0058050D">
        <w:rPr>
          <w:sz w:val="26"/>
          <w:szCs w:val="26"/>
        </w:rPr>
        <w:instrText xml:space="preserve"> SEQ Рисунок \* ARABIC </w:instrText>
      </w:r>
      <w:r w:rsidRPr="0058050D">
        <w:rPr>
          <w:sz w:val="26"/>
          <w:szCs w:val="26"/>
        </w:rPr>
        <w:fldChar w:fldCharType="separate"/>
      </w:r>
      <w:r w:rsidR="009800B1">
        <w:rPr>
          <w:noProof/>
          <w:sz w:val="26"/>
          <w:szCs w:val="26"/>
        </w:rPr>
        <w:t>1</w:t>
      </w:r>
      <w:r w:rsidRPr="0058050D">
        <w:rPr>
          <w:sz w:val="26"/>
          <w:szCs w:val="26"/>
        </w:rPr>
        <w:fldChar w:fldCharType="end"/>
      </w:r>
      <w:bookmarkEnd w:id="4"/>
      <w:r w:rsidRPr="0058050D">
        <w:rPr>
          <w:sz w:val="26"/>
          <w:szCs w:val="26"/>
        </w:rPr>
        <w:t xml:space="preserve"> Динамика численности постоянного населения Шебекинского района, тыс. человек</w:t>
      </w:r>
    </w:p>
    <w:p w:rsidR="00704515" w:rsidRPr="0058050D" w:rsidRDefault="00704515" w:rsidP="001B116D">
      <w:pPr>
        <w:pStyle w:val="a6"/>
        <w:spacing w:before="0" w:after="0"/>
        <w:ind w:firstLine="709"/>
        <w:rPr>
          <w:sz w:val="26"/>
          <w:szCs w:val="26"/>
        </w:rPr>
      </w:pPr>
      <w:r w:rsidRPr="0058050D">
        <w:rPr>
          <w:sz w:val="26"/>
          <w:szCs w:val="26"/>
        </w:rPr>
        <w:t xml:space="preserve">Плотность населения Шебекинского района составляет 47,7 человек на кв. км, что на 19,7% меньше средней плотности населения по </w:t>
      </w:r>
      <w:r w:rsidR="00D200FD" w:rsidRPr="0058050D">
        <w:rPr>
          <w:sz w:val="26"/>
          <w:szCs w:val="26"/>
        </w:rPr>
        <w:t>Белгородской</w:t>
      </w:r>
      <w:r w:rsidRPr="0058050D">
        <w:rPr>
          <w:sz w:val="26"/>
          <w:szCs w:val="26"/>
        </w:rPr>
        <w:t xml:space="preserve"> области (57,1 чел. на кв. км) и в 6 раз больше средней плотности населения на территории Росси</w:t>
      </w:r>
      <w:r w:rsidRPr="0058050D">
        <w:rPr>
          <w:sz w:val="26"/>
          <w:szCs w:val="26"/>
        </w:rPr>
        <w:t>й</w:t>
      </w:r>
      <w:r w:rsidRPr="0058050D">
        <w:rPr>
          <w:sz w:val="26"/>
          <w:szCs w:val="26"/>
        </w:rPr>
        <w:t xml:space="preserve">ской Федерации (8,58 чел. на кв. км). В разрезе поселений наименьшей плотностью населения характеризуются сельские поселения </w:t>
      </w:r>
      <w:proofErr w:type="spellStart"/>
      <w:r w:rsidRPr="0058050D">
        <w:rPr>
          <w:sz w:val="26"/>
          <w:szCs w:val="26"/>
        </w:rPr>
        <w:t>Белоколодезянское</w:t>
      </w:r>
      <w:proofErr w:type="spellEnd"/>
      <w:r w:rsidRPr="0058050D">
        <w:rPr>
          <w:sz w:val="26"/>
          <w:szCs w:val="26"/>
        </w:rPr>
        <w:t xml:space="preserve"> и </w:t>
      </w:r>
      <w:proofErr w:type="spellStart"/>
      <w:r w:rsidRPr="0058050D">
        <w:rPr>
          <w:sz w:val="26"/>
          <w:szCs w:val="26"/>
        </w:rPr>
        <w:t>Большегород</w:t>
      </w:r>
      <w:r w:rsidRPr="0058050D">
        <w:rPr>
          <w:sz w:val="26"/>
          <w:szCs w:val="26"/>
        </w:rPr>
        <w:t>и</w:t>
      </w:r>
      <w:r w:rsidRPr="0058050D">
        <w:rPr>
          <w:sz w:val="26"/>
          <w:szCs w:val="26"/>
        </w:rPr>
        <w:t>щенское</w:t>
      </w:r>
      <w:proofErr w:type="spellEnd"/>
      <w:r w:rsidRPr="0058050D">
        <w:rPr>
          <w:sz w:val="26"/>
          <w:szCs w:val="26"/>
        </w:rPr>
        <w:t xml:space="preserve"> (10 и 8 чел. на кв. км соответственно). Наибольшая плотность населения о</w:t>
      </w:r>
      <w:r w:rsidRPr="0058050D">
        <w:rPr>
          <w:sz w:val="26"/>
          <w:szCs w:val="26"/>
        </w:rPr>
        <w:t>т</w:t>
      </w:r>
      <w:r w:rsidRPr="0058050D">
        <w:rPr>
          <w:sz w:val="26"/>
          <w:szCs w:val="26"/>
        </w:rPr>
        <w:t>мечена в г. Шебекино – 1048 чел. на кв. км.</w:t>
      </w:r>
    </w:p>
    <w:p w:rsidR="00704515" w:rsidRPr="0058050D" w:rsidRDefault="00704515" w:rsidP="001B116D">
      <w:pPr>
        <w:pStyle w:val="a6"/>
        <w:spacing w:before="0" w:after="0"/>
        <w:ind w:firstLine="709"/>
        <w:rPr>
          <w:sz w:val="26"/>
          <w:szCs w:val="26"/>
        </w:rPr>
      </w:pPr>
      <w:r w:rsidRPr="0058050D">
        <w:rPr>
          <w:sz w:val="26"/>
          <w:szCs w:val="26"/>
        </w:rPr>
        <w:t>Соотношение сельского и городского населения составляет 53 и 47 % соотве</w:t>
      </w:r>
      <w:r w:rsidRPr="0058050D">
        <w:rPr>
          <w:sz w:val="26"/>
          <w:szCs w:val="26"/>
        </w:rPr>
        <w:t>т</w:t>
      </w:r>
      <w:r w:rsidRPr="0058050D">
        <w:rPr>
          <w:sz w:val="26"/>
          <w:szCs w:val="26"/>
        </w:rPr>
        <w:t>ственно, что говорит о высокой степени урбанизации. Самым крупным по численн</w:t>
      </w:r>
      <w:r w:rsidRPr="0058050D">
        <w:rPr>
          <w:sz w:val="26"/>
          <w:szCs w:val="26"/>
        </w:rPr>
        <w:t>о</w:t>
      </w:r>
      <w:r w:rsidRPr="0058050D">
        <w:rPr>
          <w:sz w:val="26"/>
          <w:szCs w:val="26"/>
        </w:rPr>
        <w:t>сти населения является город Шебекино, суммарная численность которого составляет более 47 % от общей численности населения Шебекинского района.</w:t>
      </w:r>
    </w:p>
    <w:p w:rsidR="00704515" w:rsidRPr="0058050D" w:rsidRDefault="00704515" w:rsidP="001B116D">
      <w:pPr>
        <w:pStyle w:val="a6"/>
        <w:spacing w:before="0" w:after="0"/>
        <w:ind w:firstLine="709"/>
        <w:rPr>
          <w:sz w:val="26"/>
          <w:szCs w:val="26"/>
        </w:rPr>
      </w:pPr>
      <w:r w:rsidRPr="0058050D">
        <w:rPr>
          <w:sz w:val="26"/>
          <w:szCs w:val="26"/>
        </w:rPr>
        <w:t>Половозрастная структура населения Шебекинского района характеризуется превышением в общей численности населения Шебекинского района доли женского населения над мужским (54 % и 46 % соответственно), а также превышением доли населения старше трудоспособного возраста над долей населения моложе трудосп</w:t>
      </w:r>
      <w:r w:rsidRPr="0058050D">
        <w:rPr>
          <w:sz w:val="26"/>
          <w:szCs w:val="26"/>
        </w:rPr>
        <w:t>о</w:t>
      </w:r>
      <w:r w:rsidRPr="0058050D">
        <w:rPr>
          <w:sz w:val="26"/>
          <w:szCs w:val="26"/>
        </w:rPr>
        <w:t>собного возраста (30 % и 16 % соответственно). Возрастная структура населения Ш</w:t>
      </w:r>
      <w:r w:rsidRPr="0058050D">
        <w:rPr>
          <w:sz w:val="26"/>
          <w:szCs w:val="26"/>
        </w:rPr>
        <w:t>е</w:t>
      </w:r>
      <w:r w:rsidRPr="0058050D">
        <w:rPr>
          <w:sz w:val="26"/>
          <w:szCs w:val="26"/>
        </w:rPr>
        <w:t>бекинского района в разрезе городского и сельского населения отличается незнач</w:t>
      </w:r>
      <w:r w:rsidRPr="0058050D">
        <w:rPr>
          <w:sz w:val="26"/>
          <w:szCs w:val="26"/>
        </w:rPr>
        <w:t>и</w:t>
      </w:r>
      <w:r w:rsidRPr="0058050D">
        <w:rPr>
          <w:sz w:val="26"/>
          <w:szCs w:val="26"/>
        </w:rPr>
        <w:t>тельно – на 1-2 % (</w:t>
      </w:r>
      <w:r w:rsidRPr="0058050D">
        <w:rPr>
          <w:sz w:val="26"/>
          <w:szCs w:val="26"/>
        </w:rPr>
        <w:fldChar w:fldCharType="begin"/>
      </w:r>
      <w:r w:rsidRPr="0058050D">
        <w:rPr>
          <w:sz w:val="26"/>
          <w:szCs w:val="26"/>
        </w:rPr>
        <w:instrText xml:space="preserve"> REF _Ref432616271 \h  \* MERGEFORMAT </w:instrText>
      </w:r>
      <w:r w:rsidRPr="0058050D">
        <w:rPr>
          <w:sz w:val="26"/>
          <w:szCs w:val="26"/>
        </w:rPr>
      </w:r>
      <w:r w:rsidRPr="0058050D">
        <w:rPr>
          <w:sz w:val="26"/>
          <w:szCs w:val="26"/>
        </w:rPr>
        <w:fldChar w:fldCharType="separate"/>
      </w:r>
      <w:r w:rsidR="009800B1" w:rsidRPr="0058050D">
        <w:rPr>
          <w:sz w:val="26"/>
          <w:szCs w:val="26"/>
        </w:rPr>
        <w:t xml:space="preserve">Таблица </w:t>
      </w:r>
      <w:r w:rsidR="009800B1">
        <w:rPr>
          <w:sz w:val="26"/>
          <w:szCs w:val="26"/>
        </w:rPr>
        <w:t>1</w:t>
      </w:r>
      <w:r w:rsidRPr="0058050D">
        <w:rPr>
          <w:sz w:val="26"/>
          <w:szCs w:val="26"/>
        </w:rPr>
        <w:fldChar w:fldCharType="end"/>
      </w:r>
      <w:r w:rsidRPr="0058050D">
        <w:rPr>
          <w:sz w:val="26"/>
          <w:szCs w:val="26"/>
        </w:rPr>
        <w:t>).</w:t>
      </w:r>
    </w:p>
    <w:p w:rsidR="00704515" w:rsidRPr="0058050D" w:rsidRDefault="00704515" w:rsidP="001B116D">
      <w:pPr>
        <w:pStyle w:val="afff5"/>
        <w:spacing w:before="0" w:after="0"/>
        <w:ind w:firstLine="709"/>
        <w:rPr>
          <w:sz w:val="26"/>
          <w:szCs w:val="26"/>
          <w:lang w:val="ru-RU"/>
        </w:rPr>
      </w:pPr>
      <w:bookmarkStart w:id="5" w:name="_Ref432616271"/>
      <w:r w:rsidRPr="0058050D">
        <w:rPr>
          <w:sz w:val="26"/>
          <w:szCs w:val="26"/>
        </w:rPr>
        <w:lastRenderedPageBreak/>
        <w:t xml:space="preserve">Таблица </w:t>
      </w:r>
      <w:r w:rsidRPr="0058050D">
        <w:rPr>
          <w:sz w:val="26"/>
          <w:szCs w:val="26"/>
        </w:rPr>
        <w:fldChar w:fldCharType="begin"/>
      </w:r>
      <w:r w:rsidRPr="0058050D">
        <w:rPr>
          <w:sz w:val="26"/>
          <w:szCs w:val="26"/>
        </w:rPr>
        <w:instrText xml:space="preserve"> SEQ Таблица \* ARABIC </w:instrText>
      </w:r>
      <w:r w:rsidRPr="0058050D">
        <w:rPr>
          <w:sz w:val="26"/>
          <w:szCs w:val="26"/>
        </w:rPr>
        <w:fldChar w:fldCharType="separate"/>
      </w:r>
      <w:r w:rsidR="009800B1">
        <w:rPr>
          <w:noProof/>
          <w:sz w:val="26"/>
          <w:szCs w:val="26"/>
        </w:rPr>
        <w:t>1</w:t>
      </w:r>
      <w:r w:rsidRPr="0058050D">
        <w:rPr>
          <w:sz w:val="26"/>
          <w:szCs w:val="26"/>
        </w:rPr>
        <w:fldChar w:fldCharType="end"/>
      </w:r>
      <w:bookmarkEnd w:id="5"/>
      <w:r w:rsidRPr="0058050D">
        <w:rPr>
          <w:sz w:val="26"/>
          <w:szCs w:val="26"/>
        </w:rPr>
        <w:t xml:space="preserve"> Возрастная структура населения Шебекинского района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969"/>
        <w:gridCol w:w="1717"/>
        <w:gridCol w:w="1970"/>
      </w:tblGrid>
      <w:tr w:rsidR="00813ECA" w:rsidRPr="00351236" w:rsidTr="00DA4928">
        <w:trPr>
          <w:tblHeader/>
          <w:jc w:val="center"/>
        </w:trPr>
        <w:tc>
          <w:tcPr>
            <w:tcW w:w="4077" w:type="dxa"/>
            <w:tcBorders>
              <w:top w:val="single" w:sz="4" w:space="0" w:color="auto"/>
              <w:left w:val="single" w:sz="4" w:space="0" w:color="auto"/>
              <w:bottom w:val="single" w:sz="4" w:space="0" w:color="auto"/>
              <w:right w:val="single" w:sz="4" w:space="0" w:color="auto"/>
            </w:tcBorders>
            <w:vAlign w:val="center"/>
            <w:hideMark/>
          </w:tcPr>
          <w:p w:rsidR="00704515" w:rsidRPr="00351236" w:rsidRDefault="00704515" w:rsidP="001B116D">
            <w:pPr>
              <w:pStyle w:val="afff8"/>
              <w:rPr>
                <w:sz w:val="24"/>
                <w:szCs w:val="24"/>
              </w:rPr>
            </w:pPr>
            <w:r w:rsidRPr="00351236">
              <w:rPr>
                <w:sz w:val="24"/>
                <w:szCs w:val="24"/>
              </w:rPr>
              <w:t>Наименование показателя</w:t>
            </w:r>
          </w:p>
        </w:tc>
        <w:tc>
          <w:tcPr>
            <w:tcW w:w="1969" w:type="dxa"/>
            <w:tcBorders>
              <w:top w:val="single" w:sz="4" w:space="0" w:color="auto"/>
              <w:left w:val="single" w:sz="4" w:space="0" w:color="auto"/>
              <w:bottom w:val="single" w:sz="4" w:space="0" w:color="auto"/>
              <w:right w:val="single" w:sz="4" w:space="0" w:color="auto"/>
            </w:tcBorders>
            <w:vAlign w:val="center"/>
            <w:hideMark/>
          </w:tcPr>
          <w:p w:rsidR="00704515" w:rsidRPr="00351236" w:rsidRDefault="00704515" w:rsidP="001B116D">
            <w:pPr>
              <w:pStyle w:val="afff8"/>
              <w:rPr>
                <w:sz w:val="24"/>
                <w:szCs w:val="24"/>
              </w:rPr>
            </w:pPr>
            <w:r w:rsidRPr="00351236">
              <w:rPr>
                <w:sz w:val="24"/>
                <w:szCs w:val="24"/>
              </w:rPr>
              <w:t>Все население</w:t>
            </w:r>
          </w:p>
        </w:tc>
        <w:tc>
          <w:tcPr>
            <w:tcW w:w="1717" w:type="dxa"/>
            <w:tcBorders>
              <w:top w:val="single" w:sz="4" w:space="0" w:color="auto"/>
              <w:left w:val="single" w:sz="4" w:space="0" w:color="auto"/>
              <w:bottom w:val="single" w:sz="4" w:space="0" w:color="auto"/>
              <w:right w:val="single" w:sz="4" w:space="0" w:color="auto"/>
            </w:tcBorders>
            <w:vAlign w:val="center"/>
            <w:hideMark/>
          </w:tcPr>
          <w:p w:rsidR="00704515" w:rsidRPr="00351236" w:rsidRDefault="00704515" w:rsidP="001B116D">
            <w:pPr>
              <w:pStyle w:val="afff8"/>
              <w:rPr>
                <w:sz w:val="24"/>
                <w:szCs w:val="24"/>
              </w:rPr>
            </w:pPr>
            <w:r w:rsidRPr="00351236">
              <w:rPr>
                <w:sz w:val="24"/>
                <w:szCs w:val="24"/>
              </w:rPr>
              <w:t>Городское население</w:t>
            </w:r>
          </w:p>
        </w:tc>
        <w:tc>
          <w:tcPr>
            <w:tcW w:w="1970" w:type="dxa"/>
            <w:tcBorders>
              <w:top w:val="single" w:sz="4" w:space="0" w:color="auto"/>
              <w:left w:val="single" w:sz="4" w:space="0" w:color="auto"/>
              <w:bottom w:val="single" w:sz="4" w:space="0" w:color="auto"/>
              <w:right w:val="single" w:sz="4" w:space="0" w:color="auto"/>
            </w:tcBorders>
            <w:vAlign w:val="center"/>
            <w:hideMark/>
          </w:tcPr>
          <w:p w:rsidR="00351236" w:rsidRDefault="00704515" w:rsidP="001B116D">
            <w:pPr>
              <w:pStyle w:val="afff8"/>
              <w:rPr>
                <w:sz w:val="24"/>
                <w:szCs w:val="24"/>
              </w:rPr>
            </w:pPr>
            <w:r w:rsidRPr="00351236">
              <w:rPr>
                <w:sz w:val="24"/>
                <w:szCs w:val="24"/>
              </w:rPr>
              <w:t xml:space="preserve">Сельское </w:t>
            </w:r>
          </w:p>
          <w:p w:rsidR="00704515" w:rsidRPr="00351236" w:rsidRDefault="00704515" w:rsidP="001B116D">
            <w:pPr>
              <w:pStyle w:val="afff8"/>
              <w:rPr>
                <w:sz w:val="24"/>
                <w:szCs w:val="24"/>
              </w:rPr>
            </w:pPr>
            <w:r w:rsidRPr="00351236">
              <w:rPr>
                <w:sz w:val="24"/>
                <w:szCs w:val="24"/>
              </w:rPr>
              <w:t>население</w:t>
            </w:r>
          </w:p>
        </w:tc>
      </w:tr>
      <w:tr w:rsidR="00813ECA" w:rsidRPr="00351236" w:rsidTr="00DA4928">
        <w:trPr>
          <w:jc w:val="center"/>
        </w:trPr>
        <w:tc>
          <w:tcPr>
            <w:tcW w:w="9733" w:type="dxa"/>
            <w:gridSpan w:val="4"/>
            <w:tcBorders>
              <w:top w:val="single" w:sz="4" w:space="0" w:color="auto"/>
              <w:left w:val="single" w:sz="4" w:space="0" w:color="auto"/>
              <w:bottom w:val="single" w:sz="4" w:space="0" w:color="auto"/>
              <w:right w:val="single" w:sz="4" w:space="0" w:color="auto"/>
            </w:tcBorders>
            <w:hideMark/>
          </w:tcPr>
          <w:p w:rsidR="00704515" w:rsidRPr="00351236" w:rsidRDefault="00704515" w:rsidP="001B116D">
            <w:pPr>
              <w:pStyle w:val="afff8"/>
              <w:rPr>
                <w:b/>
                <w:sz w:val="24"/>
                <w:szCs w:val="24"/>
              </w:rPr>
            </w:pPr>
            <w:r w:rsidRPr="00351236">
              <w:rPr>
                <w:b/>
                <w:sz w:val="24"/>
                <w:szCs w:val="24"/>
              </w:rPr>
              <w:t>Доля численности населения в общей численности постоянного населения:</w:t>
            </w:r>
          </w:p>
        </w:tc>
      </w:tr>
      <w:tr w:rsidR="00813ECA" w:rsidRPr="00351236" w:rsidTr="00DA4928">
        <w:trPr>
          <w:jc w:val="center"/>
        </w:trPr>
        <w:tc>
          <w:tcPr>
            <w:tcW w:w="4077" w:type="dxa"/>
            <w:tcBorders>
              <w:top w:val="single" w:sz="4" w:space="0" w:color="auto"/>
              <w:left w:val="single" w:sz="4" w:space="0" w:color="auto"/>
              <w:bottom w:val="single" w:sz="4" w:space="0" w:color="auto"/>
              <w:right w:val="single" w:sz="4" w:space="0" w:color="auto"/>
            </w:tcBorders>
            <w:hideMark/>
          </w:tcPr>
          <w:p w:rsidR="00704515" w:rsidRPr="00351236" w:rsidRDefault="00704515" w:rsidP="001B116D">
            <w:pPr>
              <w:pStyle w:val="afff8"/>
              <w:jc w:val="left"/>
              <w:rPr>
                <w:sz w:val="24"/>
                <w:szCs w:val="24"/>
              </w:rPr>
            </w:pPr>
            <w:r w:rsidRPr="00351236">
              <w:rPr>
                <w:sz w:val="24"/>
                <w:szCs w:val="24"/>
              </w:rPr>
              <w:t xml:space="preserve">моложе трудоспособного возраста </w:t>
            </w:r>
          </w:p>
        </w:tc>
        <w:tc>
          <w:tcPr>
            <w:tcW w:w="1969" w:type="dxa"/>
            <w:tcBorders>
              <w:top w:val="single" w:sz="4" w:space="0" w:color="auto"/>
              <w:left w:val="single" w:sz="4" w:space="0" w:color="auto"/>
              <w:bottom w:val="single" w:sz="4" w:space="0" w:color="auto"/>
              <w:right w:val="single" w:sz="4" w:space="0" w:color="auto"/>
            </w:tcBorders>
            <w:vAlign w:val="center"/>
          </w:tcPr>
          <w:p w:rsidR="00704515" w:rsidRPr="00351236" w:rsidRDefault="00704515" w:rsidP="001B116D">
            <w:pPr>
              <w:pStyle w:val="afff8"/>
              <w:rPr>
                <w:sz w:val="24"/>
                <w:szCs w:val="24"/>
              </w:rPr>
            </w:pPr>
            <w:r w:rsidRPr="00351236">
              <w:rPr>
                <w:sz w:val="24"/>
                <w:szCs w:val="24"/>
              </w:rPr>
              <w:t>16</w:t>
            </w:r>
          </w:p>
        </w:tc>
        <w:tc>
          <w:tcPr>
            <w:tcW w:w="1717" w:type="dxa"/>
            <w:tcBorders>
              <w:top w:val="single" w:sz="4" w:space="0" w:color="auto"/>
              <w:left w:val="single" w:sz="4" w:space="0" w:color="auto"/>
              <w:bottom w:val="single" w:sz="4" w:space="0" w:color="auto"/>
              <w:right w:val="single" w:sz="4" w:space="0" w:color="auto"/>
            </w:tcBorders>
            <w:vAlign w:val="center"/>
          </w:tcPr>
          <w:p w:rsidR="00704515" w:rsidRPr="00351236" w:rsidRDefault="00704515" w:rsidP="001B116D">
            <w:pPr>
              <w:pStyle w:val="afff8"/>
              <w:rPr>
                <w:sz w:val="24"/>
                <w:szCs w:val="24"/>
              </w:rPr>
            </w:pPr>
            <w:r w:rsidRPr="00351236">
              <w:rPr>
                <w:sz w:val="24"/>
                <w:szCs w:val="24"/>
              </w:rPr>
              <w:t>16</w:t>
            </w:r>
          </w:p>
        </w:tc>
        <w:tc>
          <w:tcPr>
            <w:tcW w:w="1970" w:type="dxa"/>
            <w:tcBorders>
              <w:top w:val="single" w:sz="4" w:space="0" w:color="auto"/>
              <w:left w:val="single" w:sz="4" w:space="0" w:color="auto"/>
              <w:bottom w:val="single" w:sz="4" w:space="0" w:color="auto"/>
              <w:right w:val="single" w:sz="4" w:space="0" w:color="auto"/>
            </w:tcBorders>
            <w:vAlign w:val="center"/>
          </w:tcPr>
          <w:p w:rsidR="00704515" w:rsidRPr="00351236" w:rsidRDefault="00704515" w:rsidP="001B116D">
            <w:pPr>
              <w:pStyle w:val="afff8"/>
              <w:rPr>
                <w:sz w:val="24"/>
                <w:szCs w:val="24"/>
              </w:rPr>
            </w:pPr>
            <w:r w:rsidRPr="00351236">
              <w:rPr>
                <w:sz w:val="24"/>
                <w:szCs w:val="24"/>
              </w:rPr>
              <w:t>16</w:t>
            </w:r>
          </w:p>
        </w:tc>
      </w:tr>
      <w:tr w:rsidR="00813ECA" w:rsidRPr="00351236" w:rsidTr="00DA4928">
        <w:trPr>
          <w:jc w:val="center"/>
        </w:trPr>
        <w:tc>
          <w:tcPr>
            <w:tcW w:w="4077" w:type="dxa"/>
            <w:tcBorders>
              <w:top w:val="single" w:sz="4" w:space="0" w:color="auto"/>
              <w:left w:val="single" w:sz="4" w:space="0" w:color="auto"/>
              <w:bottom w:val="single" w:sz="4" w:space="0" w:color="auto"/>
              <w:right w:val="single" w:sz="4" w:space="0" w:color="auto"/>
            </w:tcBorders>
            <w:hideMark/>
          </w:tcPr>
          <w:p w:rsidR="00704515" w:rsidRPr="00351236" w:rsidRDefault="00704515" w:rsidP="001B116D">
            <w:pPr>
              <w:pStyle w:val="afff8"/>
              <w:jc w:val="left"/>
              <w:rPr>
                <w:sz w:val="24"/>
                <w:szCs w:val="24"/>
              </w:rPr>
            </w:pPr>
            <w:r w:rsidRPr="00351236">
              <w:rPr>
                <w:sz w:val="24"/>
                <w:szCs w:val="24"/>
              </w:rPr>
              <w:t xml:space="preserve">трудоспособного возраста </w:t>
            </w:r>
          </w:p>
        </w:tc>
        <w:tc>
          <w:tcPr>
            <w:tcW w:w="1969" w:type="dxa"/>
            <w:tcBorders>
              <w:top w:val="single" w:sz="4" w:space="0" w:color="auto"/>
              <w:left w:val="single" w:sz="4" w:space="0" w:color="auto"/>
              <w:bottom w:val="single" w:sz="4" w:space="0" w:color="auto"/>
              <w:right w:val="single" w:sz="4" w:space="0" w:color="auto"/>
            </w:tcBorders>
            <w:vAlign w:val="center"/>
          </w:tcPr>
          <w:p w:rsidR="00704515" w:rsidRPr="00351236" w:rsidRDefault="00704515" w:rsidP="001B116D">
            <w:pPr>
              <w:pStyle w:val="afff8"/>
              <w:rPr>
                <w:sz w:val="24"/>
                <w:szCs w:val="24"/>
              </w:rPr>
            </w:pPr>
            <w:r w:rsidRPr="00351236">
              <w:rPr>
                <w:sz w:val="24"/>
                <w:szCs w:val="24"/>
              </w:rPr>
              <w:t>54</w:t>
            </w:r>
          </w:p>
        </w:tc>
        <w:tc>
          <w:tcPr>
            <w:tcW w:w="1717" w:type="dxa"/>
            <w:tcBorders>
              <w:top w:val="single" w:sz="4" w:space="0" w:color="auto"/>
              <w:left w:val="single" w:sz="4" w:space="0" w:color="auto"/>
              <w:bottom w:val="single" w:sz="4" w:space="0" w:color="auto"/>
              <w:right w:val="single" w:sz="4" w:space="0" w:color="auto"/>
            </w:tcBorders>
            <w:vAlign w:val="center"/>
          </w:tcPr>
          <w:p w:rsidR="00704515" w:rsidRPr="00351236" w:rsidRDefault="00704515" w:rsidP="001B116D">
            <w:pPr>
              <w:pStyle w:val="afff8"/>
              <w:rPr>
                <w:sz w:val="24"/>
                <w:szCs w:val="24"/>
              </w:rPr>
            </w:pPr>
            <w:r w:rsidRPr="00351236">
              <w:rPr>
                <w:sz w:val="24"/>
                <w:szCs w:val="24"/>
              </w:rPr>
              <w:t>55</w:t>
            </w:r>
          </w:p>
        </w:tc>
        <w:tc>
          <w:tcPr>
            <w:tcW w:w="1970" w:type="dxa"/>
            <w:tcBorders>
              <w:top w:val="single" w:sz="4" w:space="0" w:color="auto"/>
              <w:left w:val="single" w:sz="4" w:space="0" w:color="auto"/>
              <w:bottom w:val="single" w:sz="4" w:space="0" w:color="auto"/>
              <w:right w:val="single" w:sz="4" w:space="0" w:color="auto"/>
            </w:tcBorders>
            <w:vAlign w:val="center"/>
          </w:tcPr>
          <w:p w:rsidR="00704515" w:rsidRPr="00351236" w:rsidRDefault="00704515" w:rsidP="001B116D">
            <w:pPr>
              <w:pStyle w:val="afff8"/>
              <w:rPr>
                <w:sz w:val="24"/>
                <w:szCs w:val="24"/>
              </w:rPr>
            </w:pPr>
            <w:r w:rsidRPr="00351236">
              <w:rPr>
                <w:sz w:val="24"/>
                <w:szCs w:val="24"/>
              </w:rPr>
              <w:t>53</w:t>
            </w:r>
          </w:p>
        </w:tc>
      </w:tr>
      <w:tr w:rsidR="00813ECA" w:rsidRPr="00351236" w:rsidTr="00DA4928">
        <w:trPr>
          <w:jc w:val="center"/>
        </w:trPr>
        <w:tc>
          <w:tcPr>
            <w:tcW w:w="4077" w:type="dxa"/>
            <w:tcBorders>
              <w:top w:val="single" w:sz="4" w:space="0" w:color="auto"/>
              <w:left w:val="single" w:sz="4" w:space="0" w:color="auto"/>
              <w:bottom w:val="single" w:sz="4" w:space="0" w:color="auto"/>
              <w:right w:val="single" w:sz="4" w:space="0" w:color="auto"/>
            </w:tcBorders>
            <w:hideMark/>
          </w:tcPr>
          <w:p w:rsidR="00704515" w:rsidRPr="00351236" w:rsidRDefault="00704515" w:rsidP="001B116D">
            <w:pPr>
              <w:pStyle w:val="afff8"/>
              <w:jc w:val="left"/>
              <w:rPr>
                <w:sz w:val="24"/>
                <w:szCs w:val="24"/>
              </w:rPr>
            </w:pPr>
            <w:r w:rsidRPr="00351236">
              <w:rPr>
                <w:sz w:val="24"/>
                <w:szCs w:val="24"/>
              </w:rPr>
              <w:t xml:space="preserve">старше трудоспособного возраста </w:t>
            </w:r>
          </w:p>
        </w:tc>
        <w:tc>
          <w:tcPr>
            <w:tcW w:w="1969" w:type="dxa"/>
            <w:tcBorders>
              <w:top w:val="single" w:sz="4" w:space="0" w:color="auto"/>
              <w:left w:val="single" w:sz="4" w:space="0" w:color="auto"/>
              <w:bottom w:val="single" w:sz="4" w:space="0" w:color="auto"/>
              <w:right w:val="single" w:sz="4" w:space="0" w:color="auto"/>
            </w:tcBorders>
            <w:vAlign w:val="center"/>
          </w:tcPr>
          <w:p w:rsidR="00704515" w:rsidRPr="00351236" w:rsidRDefault="00704515" w:rsidP="001B116D">
            <w:pPr>
              <w:pStyle w:val="afff8"/>
              <w:rPr>
                <w:sz w:val="24"/>
                <w:szCs w:val="24"/>
              </w:rPr>
            </w:pPr>
            <w:r w:rsidRPr="00351236">
              <w:rPr>
                <w:sz w:val="24"/>
                <w:szCs w:val="24"/>
              </w:rPr>
              <w:t>30</w:t>
            </w:r>
          </w:p>
        </w:tc>
        <w:tc>
          <w:tcPr>
            <w:tcW w:w="1717" w:type="dxa"/>
            <w:tcBorders>
              <w:top w:val="single" w:sz="4" w:space="0" w:color="auto"/>
              <w:left w:val="single" w:sz="4" w:space="0" w:color="auto"/>
              <w:bottom w:val="single" w:sz="4" w:space="0" w:color="auto"/>
              <w:right w:val="single" w:sz="4" w:space="0" w:color="auto"/>
            </w:tcBorders>
            <w:vAlign w:val="center"/>
          </w:tcPr>
          <w:p w:rsidR="00704515" w:rsidRPr="00351236" w:rsidRDefault="00704515" w:rsidP="001B116D">
            <w:pPr>
              <w:pStyle w:val="afff8"/>
              <w:rPr>
                <w:sz w:val="24"/>
                <w:szCs w:val="24"/>
              </w:rPr>
            </w:pPr>
            <w:r w:rsidRPr="00351236">
              <w:rPr>
                <w:sz w:val="24"/>
                <w:szCs w:val="24"/>
              </w:rPr>
              <w:t>29</w:t>
            </w:r>
          </w:p>
        </w:tc>
        <w:tc>
          <w:tcPr>
            <w:tcW w:w="1970" w:type="dxa"/>
            <w:tcBorders>
              <w:top w:val="single" w:sz="4" w:space="0" w:color="auto"/>
              <w:left w:val="single" w:sz="4" w:space="0" w:color="auto"/>
              <w:bottom w:val="single" w:sz="4" w:space="0" w:color="auto"/>
              <w:right w:val="single" w:sz="4" w:space="0" w:color="auto"/>
            </w:tcBorders>
            <w:vAlign w:val="center"/>
          </w:tcPr>
          <w:p w:rsidR="00704515" w:rsidRPr="00351236" w:rsidRDefault="00704515" w:rsidP="001B116D">
            <w:pPr>
              <w:pStyle w:val="afff8"/>
              <w:rPr>
                <w:sz w:val="24"/>
                <w:szCs w:val="24"/>
              </w:rPr>
            </w:pPr>
            <w:r w:rsidRPr="00351236">
              <w:rPr>
                <w:sz w:val="24"/>
                <w:szCs w:val="24"/>
              </w:rPr>
              <w:t>31</w:t>
            </w:r>
          </w:p>
        </w:tc>
      </w:tr>
    </w:tbl>
    <w:p w:rsidR="00704515" w:rsidRPr="0058050D" w:rsidRDefault="00704515" w:rsidP="001B116D">
      <w:pPr>
        <w:pStyle w:val="a6"/>
        <w:spacing w:before="0" w:after="0"/>
        <w:ind w:firstLine="709"/>
        <w:rPr>
          <w:sz w:val="26"/>
          <w:szCs w:val="26"/>
        </w:rPr>
      </w:pPr>
      <w:r w:rsidRPr="0058050D">
        <w:rPr>
          <w:sz w:val="26"/>
          <w:szCs w:val="26"/>
        </w:rPr>
        <w:t>Естественное движение населения Шебекинского района характеризовалось отрицательными значениями за период с 2013 по 2017 годы (</w:t>
      </w:r>
      <w:r w:rsidRPr="0058050D">
        <w:rPr>
          <w:sz w:val="26"/>
          <w:szCs w:val="26"/>
        </w:rPr>
        <w:fldChar w:fldCharType="begin"/>
      </w:r>
      <w:r w:rsidRPr="0058050D">
        <w:rPr>
          <w:sz w:val="26"/>
          <w:szCs w:val="26"/>
        </w:rPr>
        <w:instrText xml:space="preserve"> REF _Ref433994894 \h  \* MERGEFORMAT </w:instrText>
      </w:r>
      <w:r w:rsidRPr="0058050D">
        <w:rPr>
          <w:sz w:val="26"/>
          <w:szCs w:val="26"/>
        </w:rPr>
      </w:r>
      <w:r w:rsidRPr="0058050D">
        <w:rPr>
          <w:sz w:val="26"/>
          <w:szCs w:val="26"/>
        </w:rPr>
        <w:fldChar w:fldCharType="separate"/>
      </w:r>
      <w:r w:rsidR="009800B1" w:rsidRPr="0058050D">
        <w:rPr>
          <w:sz w:val="26"/>
          <w:szCs w:val="26"/>
        </w:rPr>
        <w:t xml:space="preserve">Рисунок </w:t>
      </w:r>
      <w:r w:rsidR="009800B1">
        <w:rPr>
          <w:sz w:val="26"/>
          <w:szCs w:val="26"/>
        </w:rPr>
        <w:t>2</w:t>
      </w:r>
      <w:r w:rsidRPr="0058050D">
        <w:rPr>
          <w:sz w:val="26"/>
          <w:szCs w:val="26"/>
        </w:rPr>
        <w:fldChar w:fldCharType="end"/>
      </w:r>
      <w:r w:rsidRPr="0058050D">
        <w:rPr>
          <w:sz w:val="26"/>
          <w:szCs w:val="26"/>
        </w:rPr>
        <w:t>). На протяж</w:t>
      </w:r>
      <w:r w:rsidRPr="0058050D">
        <w:rPr>
          <w:sz w:val="26"/>
          <w:szCs w:val="26"/>
        </w:rPr>
        <w:t>е</w:t>
      </w:r>
      <w:r w:rsidRPr="0058050D">
        <w:rPr>
          <w:sz w:val="26"/>
          <w:szCs w:val="26"/>
        </w:rPr>
        <w:t xml:space="preserve">нии всего периода численность населения муниципального района сократилась </w:t>
      </w:r>
      <w:r w:rsidR="00227B92">
        <w:rPr>
          <w:sz w:val="26"/>
          <w:szCs w:val="26"/>
        </w:rPr>
        <w:br/>
      </w:r>
      <w:r w:rsidRPr="0058050D">
        <w:rPr>
          <w:sz w:val="26"/>
          <w:szCs w:val="26"/>
        </w:rPr>
        <w:t xml:space="preserve">на 2,4 тыс. человек. Ежегодное число </w:t>
      </w:r>
      <w:proofErr w:type="gramStart"/>
      <w:r w:rsidRPr="0058050D">
        <w:rPr>
          <w:sz w:val="26"/>
          <w:szCs w:val="26"/>
        </w:rPr>
        <w:t>родившихся</w:t>
      </w:r>
      <w:proofErr w:type="gramEnd"/>
      <w:r w:rsidRPr="0058050D">
        <w:rPr>
          <w:sz w:val="26"/>
          <w:szCs w:val="26"/>
        </w:rPr>
        <w:t xml:space="preserve"> и умерших за период </w:t>
      </w:r>
      <w:r w:rsidR="00227B92">
        <w:rPr>
          <w:sz w:val="26"/>
          <w:szCs w:val="26"/>
        </w:rPr>
        <w:br/>
      </w:r>
      <w:r w:rsidRPr="0058050D">
        <w:rPr>
          <w:sz w:val="26"/>
          <w:szCs w:val="26"/>
        </w:rPr>
        <w:t>с 2013-2017 годы значительно не изменяется.</w:t>
      </w:r>
    </w:p>
    <w:p w:rsidR="00704515" w:rsidRPr="0058050D" w:rsidRDefault="00704515" w:rsidP="001B116D">
      <w:pPr>
        <w:pStyle w:val="a6"/>
        <w:spacing w:before="0" w:after="0"/>
        <w:ind w:firstLine="709"/>
        <w:rPr>
          <w:sz w:val="26"/>
          <w:szCs w:val="26"/>
        </w:rPr>
      </w:pPr>
    </w:p>
    <w:p w:rsidR="00704515" w:rsidRPr="0058050D" w:rsidRDefault="00704515" w:rsidP="004014C6">
      <w:pPr>
        <w:pStyle w:val="a6"/>
        <w:spacing w:before="0" w:after="0"/>
        <w:ind w:firstLine="0"/>
        <w:rPr>
          <w:sz w:val="26"/>
          <w:szCs w:val="26"/>
        </w:rPr>
      </w:pPr>
      <w:r w:rsidRPr="0058050D">
        <w:rPr>
          <w:noProof/>
          <w:sz w:val="26"/>
          <w:szCs w:val="26"/>
        </w:rPr>
        <w:drawing>
          <wp:inline distT="0" distB="0" distL="0" distR="0" wp14:anchorId="5B154C83" wp14:editId="5B2511F5">
            <wp:extent cx="6134100" cy="2286000"/>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04515" w:rsidRPr="0058050D" w:rsidRDefault="00704515" w:rsidP="001B116D">
      <w:pPr>
        <w:pStyle w:val="afff5"/>
        <w:spacing w:before="0" w:after="0"/>
        <w:ind w:firstLine="709"/>
        <w:jc w:val="center"/>
        <w:rPr>
          <w:sz w:val="26"/>
          <w:szCs w:val="26"/>
        </w:rPr>
      </w:pPr>
    </w:p>
    <w:p w:rsidR="00704515" w:rsidRPr="0058050D" w:rsidRDefault="00704515" w:rsidP="001B116D">
      <w:pPr>
        <w:pStyle w:val="afff5"/>
        <w:spacing w:before="0" w:after="0"/>
        <w:ind w:firstLine="709"/>
        <w:rPr>
          <w:sz w:val="26"/>
          <w:szCs w:val="26"/>
        </w:rPr>
      </w:pPr>
      <w:bookmarkStart w:id="6" w:name="_Ref433994894"/>
      <w:r w:rsidRPr="0058050D">
        <w:rPr>
          <w:sz w:val="26"/>
          <w:szCs w:val="26"/>
        </w:rPr>
        <w:t xml:space="preserve">Рисунок </w:t>
      </w:r>
      <w:r w:rsidRPr="0058050D">
        <w:rPr>
          <w:sz w:val="26"/>
          <w:szCs w:val="26"/>
        </w:rPr>
        <w:fldChar w:fldCharType="begin"/>
      </w:r>
      <w:r w:rsidRPr="0058050D">
        <w:rPr>
          <w:sz w:val="26"/>
          <w:szCs w:val="26"/>
        </w:rPr>
        <w:instrText xml:space="preserve"> SEQ Рисунок \* ARABIC </w:instrText>
      </w:r>
      <w:r w:rsidRPr="0058050D">
        <w:rPr>
          <w:sz w:val="26"/>
          <w:szCs w:val="26"/>
        </w:rPr>
        <w:fldChar w:fldCharType="separate"/>
      </w:r>
      <w:r w:rsidR="009800B1">
        <w:rPr>
          <w:noProof/>
          <w:sz w:val="26"/>
          <w:szCs w:val="26"/>
        </w:rPr>
        <w:t>2</w:t>
      </w:r>
      <w:r w:rsidRPr="0058050D">
        <w:rPr>
          <w:sz w:val="26"/>
          <w:szCs w:val="26"/>
        </w:rPr>
        <w:fldChar w:fldCharType="end"/>
      </w:r>
      <w:bookmarkEnd w:id="6"/>
      <w:r w:rsidRPr="0058050D">
        <w:rPr>
          <w:sz w:val="26"/>
          <w:szCs w:val="26"/>
        </w:rPr>
        <w:t xml:space="preserve"> Динамика естественного прироста (убыли) населения Шебекинского района за период с 201</w:t>
      </w:r>
      <w:r w:rsidRPr="0058050D">
        <w:rPr>
          <w:sz w:val="26"/>
          <w:szCs w:val="26"/>
          <w:lang w:val="ru-RU"/>
        </w:rPr>
        <w:t>3</w:t>
      </w:r>
      <w:r w:rsidRPr="0058050D">
        <w:rPr>
          <w:sz w:val="26"/>
          <w:szCs w:val="26"/>
        </w:rPr>
        <w:t>-201</w:t>
      </w:r>
      <w:r w:rsidRPr="0058050D">
        <w:rPr>
          <w:sz w:val="26"/>
          <w:szCs w:val="26"/>
          <w:lang w:val="ru-RU"/>
        </w:rPr>
        <w:t>7</w:t>
      </w:r>
      <w:r w:rsidRPr="0058050D">
        <w:rPr>
          <w:sz w:val="26"/>
          <w:szCs w:val="26"/>
        </w:rPr>
        <w:t xml:space="preserve"> г</w:t>
      </w:r>
      <w:r w:rsidRPr="0058050D">
        <w:rPr>
          <w:sz w:val="26"/>
          <w:szCs w:val="26"/>
          <w:lang w:val="ru-RU"/>
        </w:rPr>
        <w:t>оды</w:t>
      </w:r>
      <w:r w:rsidRPr="0058050D">
        <w:rPr>
          <w:sz w:val="26"/>
          <w:szCs w:val="26"/>
        </w:rPr>
        <w:t>, человек</w:t>
      </w:r>
    </w:p>
    <w:p w:rsidR="00704515" w:rsidRPr="0058050D" w:rsidRDefault="00704515" w:rsidP="001B116D">
      <w:pPr>
        <w:ind w:firstLine="709"/>
        <w:rPr>
          <w:sz w:val="26"/>
          <w:szCs w:val="26"/>
          <w:lang w:val="x-none" w:eastAsia="x-none"/>
        </w:rPr>
      </w:pPr>
    </w:p>
    <w:p w:rsidR="00704515" w:rsidRPr="0058050D" w:rsidRDefault="00704515" w:rsidP="001B116D">
      <w:pPr>
        <w:pStyle w:val="a6"/>
        <w:spacing w:before="0" w:after="0"/>
        <w:ind w:firstLine="709"/>
        <w:rPr>
          <w:sz w:val="26"/>
          <w:szCs w:val="26"/>
        </w:rPr>
      </w:pPr>
      <w:r w:rsidRPr="0058050D">
        <w:rPr>
          <w:sz w:val="26"/>
          <w:szCs w:val="26"/>
        </w:rPr>
        <w:t>За период с 2013 по 2017 годы на территорию муниципального района прибыло 12,34тыс. человек, выбыло – 12,27 тыс. человек. (</w:t>
      </w:r>
      <w:r w:rsidRPr="0058050D">
        <w:rPr>
          <w:sz w:val="26"/>
          <w:szCs w:val="26"/>
        </w:rPr>
        <w:fldChar w:fldCharType="begin"/>
      </w:r>
      <w:r w:rsidRPr="0058050D">
        <w:rPr>
          <w:sz w:val="26"/>
          <w:szCs w:val="26"/>
        </w:rPr>
        <w:instrText xml:space="preserve"> REF _Ref434433161 \h  \* MERGEFORMAT </w:instrText>
      </w:r>
      <w:r w:rsidRPr="0058050D">
        <w:rPr>
          <w:sz w:val="26"/>
          <w:szCs w:val="26"/>
        </w:rPr>
      </w:r>
      <w:r w:rsidRPr="0058050D">
        <w:rPr>
          <w:sz w:val="26"/>
          <w:szCs w:val="26"/>
        </w:rPr>
        <w:fldChar w:fldCharType="separate"/>
      </w:r>
      <w:r w:rsidR="009800B1" w:rsidRPr="0058050D">
        <w:rPr>
          <w:sz w:val="26"/>
          <w:szCs w:val="26"/>
        </w:rPr>
        <w:t xml:space="preserve">Рисунок </w:t>
      </w:r>
      <w:r w:rsidR="009800B1">
        <w:rPr>
          <w:sz w:val="26"/>
          <w:szCs w:val="26"/>
        </w:rPr>
        <w:t>3</w:t>
      </w:r>
      <w:r w:rsidRPr="0058050D">
        <w:rPr>
          <w:sz w:val="26"/>
          <w:szCs w:val="26"/>
        </w:rPr>
        <w:fldChar w:fldCharType="end"/>
      </w:r>
      <w:r w:rsidRPr="0058050D">
        <w:rPr>
          <w:sz w:val="26"/>
          <w:szCs w:val="26"/>
        </w:rPr>
        <w:t>).</w:t>
      </w:r>
    </w:p>
    <w:p w:rsidR="00704515" w:rsidRPr="0058050D" w:rsidRDefault="00704515" w:rsidP="004014C6">
      <w:pPr>
        <w:pStyle w:val="a6"/>
        <w:spacing w:before="0" w:after="0"/>
        <w:ind w:firstLine="0"/>
        <w:rPr>
          <w:sz w:val="26"/>
          <w:szCs w:val="26"/>
        </w:rPr>
      </w:pPr>
      <w:r w:rsidRPr="0058050D">
        <w:rPr>
          <w:noProof/>
          <w:sz w:val="26"/>
          <w:szCs w:val="26"/>
        </w:rPr>
        <w:drawing>
          <wp:inline distT="0" distB="0" distL="0" distR="0" wp14:anchorId="382ED213" wp14:editId="773DF638">
            <wp:extent cx="6134100" cy="28575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04515" w:rsidRPr="0058050D" w:rsidRDefault="00704515" w:rsidP="001B116D">
      <w:pPr>
        <w:pStyle w:val="afff5"/>
        <w:spacing w:before="0" w:after="0"/>
        <w:ind w:firstLine="709"/>
        <w:rPr>
          <w:sz w:val="26"/>
          <w:szCs w:val="26"/>
        </w:rPr>
      </w:pPr>
      <w:bookmarkStart w:id="7" w:name="_Ref434433161"/>
      <w:r w:rsidRPr="0058050D">
        <w:rPr>
          <w:sz w:val="26"/>
          <w:szCs w:val="26"/>
        </w:rPr>
        <w:lastRenderedPageBreak/>
        <w:t xml:space="preserve">Рисунок </w:t>
      </w:r>
      <w:r w:rsidRPr="0058050D">
        <w:rPr>
          <w:sz w:val="26"/>
          <w:szCs w:val="26"/>
        </w:rPr>
        <w:fldChar w:fldCharType="begin"/>
      </w:r>
      <w:r w:rsidRPr="0058050D">
        <w:rPr>
          <w:sz w:val="26"/>
          <w:szCs w:val="26"/>
        </w:rPr>
        <w:instrText xml:space="preserve"> SEQ Рисунок \* ARABIC </w:instrText>
      </w:r>
      <w:r w:rsidRPr="0058050D">
        <w:rPr>
          <w:sz w:val="26"/>
          <w:szCs w:val="26"/>
        </w:rPr>
        <w:fldChar w:fldCharType="separate"/>
      </w:r>
      <w:r w:rsidR="009800B1">
        <w:rPr>
          <w:noProof/>
          <w:sz w:val="26"/>
          <w:szCs w:val="26"/>
        </w:rPr>
        <w:t>3</w:t>
      </w:r>
      <w:r w:rsidRPr="0058050D">
        <w:rPr>
          <w:sz w:val="26"/>
          <w:szCs w:val="26"/>
        </w:rPr>
        <w:fldChar w:fldCharType="end"/>
      </w:r>
      <w:bookmarkEnd w:id="7"/>
      <w:r w:rsidRPr="0058050D">
        <w:rPr>
          <w:sz w:val="26"/>
          <w:szCs w:val="26"/>
        </w:rPr>
        <w:t xml:space="preserve"> Динамика миграционного прироста (убыли) населения Шебекинского района за период с 201</w:t>
      </w:r>
      <w:r w:rsidRPr="0058050D">
        <w:rPr>
          <w:sz w:val="26"/>
          <w:szCs w:val="26"/>
          <w:lang w:val="ru-RU"/>
        </w:rPr>
        <w:t>3</w:t>
      </w:r>
      <w:r w:rsidRPr="0058050D">
        <w:rPr>
          <w:sz w:val="26"/>
          <w:szCs w:val="26"/>
        </w:rPr>
        <w:t>-201</w:t>
      </w:r>
      <w:r w:rsidRPr="0058050D">
        <w:rPr>
          <w:sz w:val="26"/>
          <w:szCs w:val="26"/>
          <w:lang w:val="ru-RU"/>
        </w:rPr>
        <w:t>7</w:t>
      </w:r>
      <w:r w:rsidRPr="0058050D">
        <w:rPr>
          <w:sz w:val="26"/>
          <w:szCs w:val="26"/>
        </w:rPr>
        <w:t xml:space="preserve"> гг., человек</w:t>
      </w:r>
    </w:p>
    <w:p w:rsidR="00704515" w:rsidRPr="0058050D" w:rsidRDefault="00704515" w:rsidP="001B116D">
      <w:pPr>
        <w:ind w:firstLine="709"/>
        <w:rPr>
          <w:sz w:val="26"/>
          <w:szCs w:val="26"/>
          <w:lang w:val="x-none" w:eastAsia="x-none"/>
        </w:rPr>
      </w:pPr>
    </w:p>
    <w:p w:rsidR="00704515" w:rsidRPr="0058050D" w:rsidRDefault="00704515" w:rsidP="001B116D">
      <w:pPr>
        <w:pStyle w:val="a6"/>
        <w:spacing w:before="0" w:after="0"/>
        <w:ind w:firstLine="709"/>
        <w:rPr>
          <w:sz w:val="26"/>
          <w:szCs w:val="26"/>
        </w:rPr>
      </w:pPr>
      <w:r w:rsidRPr="0058050D">
        <w:rPr>
          <w:sz w:val="26"/>
          <w:szCs w:val="26"/>
        </w:rPr>
        <w:t xml:space="preserve">Анализ демографической ситуации в </w:t>
      </w:r>
      <w:proofErr w:type="spellStart"/>
      <w:r w:rsidRPr="0058050D">
        <w:rPr>
          <w:sz w:val="26"/>
          <w:szCs w:val="26"/>
        </w:rPr>
        <w:t>Шебекинском</w:t>
      </w:r>
      <w:proofErr w:type="spellEnd"/>
      <w:r w:rsidRPr="0058050D">
        <w:rPr>
          <w:sz w:val="26"/>
          <w:szCs w:val="26"/>
        </w:rPr>
        <w:t xml:space="preserve"> районе показал, что за п</w:t>
      </w:r>
      <w:r w:rsidRPr="0058050D">
        <w:rPr>
          <w:sz w:val="26"/>
          <w:szCs w:val="26"/>
        </w:rPr>
        <w:t>о</w:t>
      </w:r>
      <w:r w:rsidRPr="0058050D">
        <w:rPr>
          <w:sz w:val="26"/>
          <w:szCs w:val="26"/>
        </w:rPr>
        <w:t xml:space="preserve">следние годы наблюдается стабильное ежегодное снижение численности населения. </w:t>
      </w:r>
      <w:r w:rsidR="00A65CC6" w:rsidRPr="0058050D">
        <w:rPr>
          <w:sz w:val="26"/>
          <w:szCs w:val="26"/>
        </w:rPr>
        <w:t>Таким образом, численность населения Шебекинского района к 2024 году составит 87,3 тыс. человек согласно Прогноз</w:t>
      </w:r>
      <w:r w:rsidR="00A65CC6">
        <w:rPr>
          <w:sz w:val="26"/>
          <w:szCs w:val="26"/>
        </w:rPr>
        <w:t>у</w:t>
      </w:r>
      <w:r w:rsidR="00A65CC6" w:rsidRPr="0058050D">
        <w:rPr>
          <w:sz w:val="26"/>
          <w:szCs w:val="26"/>
        </w:rPr>
        <w:t xml:space="preserve"> СЭР Шебекинского района.</w:t>
      </w:r>
    </w:p>
    <w:p w:rsidR="00704515" w:rsidRPr="0058050D" w:rsidRDefault="00704515" w:rsidP="001B116D">
      <w:pPr>
        <w:pStyle w:val="a6"/>
        <w:spacing w:before="0" w:after="0"/>
        <w:ind w:firstLine="709"/>
        <w:rPr>
          <w:sz w:val="26"/>
          <w:szCs w:val="26"/>
        </w:rPr>
      </w:pPr>
    </w:p>
    <w:p w:rsidR="00D431CB" w:rsidRPr="0058050D" w:rsidRDefault="00D431CB" w:rsidP="001B116D">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8" w:name="_Toc420924701"/>
      <w:bookmarkStart w:id="9" w:name="_Toc427067151"/>
      <w:bookmarkStart w:id="10" w:name="_Toc433836734"/>
      <w:bookmarkStart w:id="11" w:name="_Toc434252525"/>
      <w:bookmarkStart w:id="12" w:name="_Toc434511563"/>
      <w:bookmarkStart w:id="13" w:name="_Toc434576922"/>
      <w:bookmarkStart w:id="14" w:name="_Toc434583192"/>
      <w:bookmarkStart w:id="15" w:name="_Toc444504751"/>
      <w:bookmarkStart w:id="16" w:name="_Toc68777302"/>
      <w:r w:rsidRPr="0058050D">
        <w:rPr>
          <w:rFonts w:ascii="Times New Roman" w:hAnsi="Times New Roman" w:cs="Times New Roman"/>
          <w:i w:val="0"/>
          <w:sz w:val="26"/>
          <w:szCs w:val="26"/>
        </w:rPr>
        <w:t>Анализ природно-климатических условий</w:t>
      </w:r>
      <w:bookmarkEnd w:id="8"/>
      <w:bookmarkEnd w:id="9"/>
      <w:bookmarkEnd w:id="10"/>
      <w:bookmarkEnd w:id="11"/>
      <w:bookmarkEnd w:id="12"/>
      <w:bookmarkEnd w:id="13"/>
      <w:bookmarkEnd w:id="14"/>
      <w:bookmarkEnd w:id="15"/>
      <w:bookmarkEnd w:id="16"/>
    </w:p>
    <w:p w:rsidR="003F21B6" w:rsidRPr="0058050D" w:rsidRDefault="003F21B6" w:rsidP="001B116D">
      <w:pPr>
        <w:pStyle w:val="a6"/>
        <w:spacing w:before="0" w:after="0"/>
        <w:ind w:firstLine="709"/>
        <w:rPr>
          <w:rFonts w:eastAsia="Calibri"/>
          <w:sz w:val="26"/>
          <w:szCs w:val="26"/>
          <w:lang w:eastAsia="en-US"/>
        </w:rPr>
      </w:pPr>
      <w:r w:rsidRPr="0058050D">
        <w:rPr>
          <w:rFonts w:eastAsia="Calibri"/>
          <w:sz w:val="26"/>
          <w:szCs w:val="26"/>
          <w:lang w:eastAsia="en-US"/>
        </w:rPr>
        <w:t xml:space="preserve">Климат </w:t>
      </w:r>
      <w:r w:rsidR="00780702" w:rsidRPr="0058050D">
        <w:rPr>
          <w:rFonts w:eastAsia="Calibri"/>
          <w:sz w:val="26"/>
          <w:szCs w:val="26"/>
          <w:lang w:eastAsia="en-US"/>
        </w:rPr>
        <w:t xml:space="preserve">Шебекинского городского округа </w:t>
      </w:r>
      <w:r w:rsidRPr="0058050D">
        <w:rPr>
          <w:rFonts w:eastAsia="Calibri"/>
          <w:sz w:val="26"/>
          <w:szCs w:val="26"/>
          <w:lang w:eastAsia="en-US"/>
        </w:rPr>
        <w:t xml:space="preserve">континентальный, с жарким летом и сравнительно холодной зимой. </w:t>
      </w:r>
    </w:p>
    <w:p w:rsidR="003F21B6" w:rsidRPr="0058050D" w:rsidRDefault="003F21B6" w:rsidP="001B116D">
      <w:pPr>
        <w:pStyle w:val="a6"/>
        <w:spacing w:before="0" w:after="0"/>
        <w:ind w:firstLine="709"/>
        <w:rPr>
          <w:rFonts w:eastAsia="Calibri"/>
          <w:sz w:val="26"/>
          <w:szCs w:val="26"/>
          <w:lang w:eastAsia="en-US"/>
        </w:rPr>
      </w:pPr>
      <w:r w:rsidRPr="0058050D">
        <w:rPr>
          <w:rFonts w:eastAsia="Calibri"/>
          <w:sz w:val="26"/>
          <w:szCs w:val="26"/>
          <w:lang w:eastAsia="en-US"/>
        </w:rPr>
        <w:t>Среднегодовая температура воздуха 7,7 °C. Абсолютный минимум температ</w:t>
      </w:r>
      <w:r w:rsidRPr="0058050D">
        <w:rPr>
          <w:rFonts w:eastAsia="Calibri"/>
          <w:sz w:val="26"/>
          <w:szCs w:val="26"/>
          <w:lang w:eastAsia="en-US"/>
        </w:rPr>
        <w:t>у</w:t>
      </w:r>
      <w:r w:rsidRPr="0058050D">
        <w:rPr>
          <w:rFonts w:eastAsia="Calibri"/>
          <w:sz w:val="26"/>
          <w:szCs w:val="26"/>
          <w:lang w:eastAsia="en-US"/>
        </w:rPr>
        <w:t>ры: минус 38</w:t>
      </w:r>
      <w:r w:rsidR="00330C8A">
        <w:rPr>
          <w:rFonts w:eastAsia="Calibri"/>
          <w:sz w:val="26"/>
          <w:szCs w:val="26"/>
          <w:lang w:eastAsia="en-US"/>
        </w:rPr>
        <w:t xml:space="preserve"> </w:t>
      </w:r>
      <w:r w:rsidRPr="0058050D">
        <w:rPr>
          <w:rFonts w:eastAsia="Calibri"/>
          <w:sz w:val="26"/>
          <w:szCs w:val="26"/>
          <w:lang w:eastAsia="en-US"/>
        </w:rPr>
        <w:t> C, максимум 41</w:t>
      </w:r>
      <w:r w:rsidR="00330C8A">
        <w:rPr>
          <w:rFonts w:eastAsia="Calibri"/>
          <w:sz w:val="26"/>
          <w:szCs w:val="26"/>
          <w:lang w:eastAsia="en-US"/>
        </w:rPr>
        <w:t xml:space="preserve"> </w:t>
      </w:r>
      <w:r w:rsidRPr="0058050D">
        <w:rPr>
          <w:rFonts w:eastAsia="Calibri"/>
          <w:sz w:val="26"/>
          <w:szCs w:val="26"/>
          <w:lang w:eastAsia="en-US"/>
        </w:rPr>
        <w:t xml:space="preserve">°C. </w:t>
      </w:r>
    </w:p>
    <w:p w:rsidR="003F21B6" w:rsidRPr="0058050D" w:rsidRDefault="003F21B6" w:rsidP="001B116D">
      <w:pPr>
        <w:pStyle w:val="a6"/>
        <w:spacing w:before="0" w:after="0"/>
        <w:ind w:firstLine="709"/>
        <w:rPr>
          <w:rFonts w:eastAsia="Calibri"/>
          <w:sz w:val="26"/>
          <w:szCs w:val="26"/>
          <w:lang w:eastAsia="en-US"/>
        </w:rPr>
      </w:pPr>
      <w:r w:rsidRPr="0058050D">
        <w:rPr>
          <w:rFonts w:eastAsia="Calibri"/>
          <w:sz w:val="26"/>
          <w:szCs w:val="26"/>
          <w:lang w:eastAsia="en-US"/>
        </w:rPr>
        <w:t>Первые морозы наблюдаются с первого октября, последние в третьей декаде апреля. Образование устойчивого снежного покрова наблюдается в первой декаде д</w:t>
      </w:r>
      <w:r w:rsidRPr="0058050D">
        <w:rPr>
          <w:rFonts w:eastAsia="Calibri"/>
          <w:sz w:val="26"/>
          <w:szCs w:val="26"/>
          <w:lang w:eastAsia="en-US"/>
        </w:rPr>
        <w:t>е</w:t>
      </w:r>
      <w:r w:rsidRPr="0058050D">
        <w:rPr>
          <w:rFonts w:eastAsia="Calibri"/>
          <w:sz w:val="26"/>
          <w:szCs w:val="26"/>
          <w:lang w:eastAsia="en-US"/>
        </w:rPr>
        <w:t>кабря. Продолжительность устойчивого снежного покрова — 109 дней.</w:t>
      </w:r>
    </w:p>
    <w:p w:rsidR="003F21B6" w:rsidRPr="0058050D" w:rsidRDefault="003F21B6" w:rsidP="001B116D">
      <w:pPr>
        <w:pStyle w:val="a6"/>
        <w:spacing w:before="0" w:after="0"/>
        <w:ind w:firstLine="709"/>
        <w:rPr>
          <w:rFonts w:eastAsia="Calibri"/>
          <w:sz w:val="26"/>
          <w:szCs w:val="26"/>
          <w:lang w:eastAsia="en-US"/>
        </w:rPr>
      </w:pPr>
      <w:r w:rsidRPr="0058050D">
        <w:rPr>
          <w:rFonts w:eastAsia="Calibri"/>
          <w:sz w:val="26"/>
          <w:szCs w:val="26"/>
          <w:lang w:eastAsia="en-US"/>
        </w:rPr>
        <w:t xml:space="preserve">Расчетная температура (самой холодной пятидневки) составляет минус 24°C, </w:t>
      </w:r>
      <w:r w:rsidRPr="0058050D">
        <w:rPr>
          <w:sz w:val="26"/>
          <w:szCs w:val="26"/>
        </w:rPr>
        <w:t>зимняя температура для расчёта вентиляции</w:t>
      </w:r>
      <w:r w:rsidRPr="0058050D">
        <w:rPr>
          <w:rFonts w:eastAsia="Calibri"/>
          <w:sz w:val="26"/>
          <w:szCs w:val="26"/>
          <w:lang w:eastAsia="en-US"/>
        </w:rPr>
        <w:t xml:space="preserve"> – минус 12°C. Продолжительность от</w:t>
      </w:r>
      <w:r w:rsidRPr="0058050D">
        <w:rPr>
          <w:rFonts w:eastAsia="Calibri"/>
          <w:sz w:val="26"/>
          <w:szCs w:val="26"/>
          <w:lang w:eastAsia="en-US"/>
        </w:rPr>
        <w:t>о</w:t>
      </w:r>
      <w:r w:rsidRPr="0058050D">
        <w:rPr>
          <w:rFonts w:eastAsia="Calibri"/>
          <w:sz w:val="26"/>
          <w:szCs w:val="26"/>
          <w:lang w:eastAsia="en-US"/>
        </w:rPr>
        <w:t>пительного периода 197 дней, средняя температура минус 2,5 °C.</w:t>
      </w:r>
    </w:p>
    <w:p w:rsidR="003F21B6" w:rsidRPr="0058050D" w:rsidRDefault="003F21B6" w:rsidP="001B116D">
      <w:pPr>
        <w:pStyle w:val="a6"/>
        <w:spacing w:before="0" w:after="0"/>
        <w:ind w:firstLine="709"/>
        <w:rPr>
          <w:rFonts w:eastAsia="Calibri"/>
          <w:sz w:val="26"/>
          <w:szCs w:val="26"/>
          <w:lang w:eastAsia="en-US"/>
        </w:rPr>
      </w:pPr>
      <w:r w:rsidRPr="0058050D">
        <w:rPr>
          <w:rFonts w:eastAsia="Calibri"/>
          <w:sz w:val="26"/>
          <w:szCs w:val="26"/>
          <w:lang w:eastAsia="en-US"/>
        </w:rPr>
        <w:t>Продолжительность безморозного периода — 153 дня. Продолжительность солнечного сияния составляет 1705 часов, число дней без солнца 107. Число дней с температурой выше 5°C, в среднем равно 157. Период активной вегетации начинается с конца апреля и длится без заморозков до конца сентября.</w:t>
      </w:r>
    </w:p>
    <w:p w:rsidR="003F21B6" w:rsidRPr="0058050D" w:rsidRDefault="003F21B6" w:rsidP="001B116D">
      <w:pPr>
        <w:pStyle w:val="a6"/>
        <w:spacing w:before="0" w:after="0"/>
        <w:ind w:firstLine="709"/>
        <w:rPr>
          <w:rFonts w:eastAsia="Calibri"/>
          <w:sz w:val="26"/>
          <w:szCs w:val="26"/>
          <w:lang w:eastAsia="en-US"/>
        </w:rPr>
      </w:pPr>
      <w:r w:rsidRPr="0058050D">
        <w:rPr>
          <w:rFonts w:eastAsia="Calibri"/>
          <w:sz w:val="26"/>
          <w:szCs w:val="26"/>
          <w:lang w:eastAsia="en-US"/>
        </w:rPr>
        <w:t xml:space="preserve">По количеству выпадавших осадков </w:t>
      </w:r>
      <w:r w:rsidR="00780702" w:rsidRPr="0058050D">
        <w:rPr>
          <w:rFonts w:eastAsia="Calibri"/>
          <w:sz w:val="26"/>
          <w:szCs w:val="26"/>
          <w:lang w:eastAsia="en-US"/>
        </w:rPr>
        <w:t>городской округ</w:t>
      </w:r>
      <w:r w:rsidRPr="0058050D">
        <w:rPr>
          <w:rFonts w:eastAsia="Calibri"/>
          <w:sz w:val="26"/>
          <w:szCs w:val="26"/>
          <w:lang w:eastAsia="en-US"/>
        </w:rPr>
        <w:t xml:space="preserve"> находится в зоне умере</w:t>
      </w:r>
      <w:r w:rsidRPr="0058050D">
        <w:rPr>
          <w:rFonts w:eastAsia="Calibri"/>
          <w:sz w:val="26"/>
          <w:szCs w:val="26"/>
          <w:lang w:eastAsia="en-US"/>
        </w:rPr>
        <w:t>н</w:t>
      </w:r>
      <w:r w:rsidRPr="0058050D">
        <w:rPr>
          <w:rFonts w:eastAsia="Calibri"/>
          <w:sz w:val="26"/>
          <w:szCs w:val="26"/>
          <w:lang w:eastAsia="en-US"/>
        </w:rPr>
        <w:t xml:space="preserve">ного увлажнения. Среднегодовое количество </w:t>
      </w:r>
      <w:r w:rsidR="00780702" w:rsidRPr="0058050D">
        <w:rPr>
          <w:rFonts w:eastAsia="Calibri"/>
          <w:sz w:val="26"/>
          <w:szCs w:val="26"/>
          <w:lang w:eastAsia="en-US"/>
        </w:rPr>
        <w:t>о</w:t>
      </w:r>
      <w:r w:rsidRPr="0058050D">
        <w:rPr>
          <w:rFonts w:eastAsia="Calibri"/>
          <w:sz w:val="26"/>
          <w:szCs w:val="26"/>
          <w:lang w:eastAsia="en-US"/>
        </w:rPr>
        <w:t>садков достигает 520 мм. Максимал</w:t>
      </w:r>
      <w:r w:rsidRPr="0058050D">
        <w:rPr>
          <w:rFonts w:eastAsia="Calibri"/>
          <w:sz w:val="26"/>
          <w:szCs w:val="26"/>
          <w:lang w:eastAsia="en-US"/>
        </w:rPr>
        <w:t>ь</w:t>
      </w:r>
      <w:r w:rsidRPr="0058050D">
        <w:rPr>
          <w:rFonts w:eastAsia="Calibri"/>
          <w:sz w:val="26"/>
          <w:szCs w:val="26"/>
          <w:lang w:eastAsia="en-US"/>
        </w:rPr>
        <w:t>ное количество осадков выпадает в летний период. Большее количество осадков в</w:t>
      </w:r>
      <w:r w:rsidRPr="0058050D">
        <w:rPr>
          <w:rFonts w:eastAsia="Calibri"/>
          <w:sz w:val="26"/>
          <w:szCs w:val="26"/>
          <w:lang w:eastAsia="en-US"/>
        </w:rPr>
        <w:t>ы</w:t>
      </w:r>
      <w:r w:rsidRPr="0058050D">
        <w:rPr>
          <w:rFonts w:eastAsia="Calibri"/>
          <w:sz w:val="26"/>
          <w:szCs w:val="26"/>
          <w:lang w:eastAsia="en-US"/>
        </w:rPr>
        <w:t xml:space="preserve">падает в теплый период в виде дождя. Суточный максимум осадков составляет 98 мм. </w:t>
      </w:r>
    </w:p>
    <w:p w:rsidR="003F21B6" w:rsidRPr="0075248E" w:rsidRDefault="003F21B6" w:rsidP="001B116D">
      <w:pPr>
        <w:pStyle w:val="a6"/>
        <w:spacing w:before="0" w:after="0"/>
        <w:ind w:firstLine="709"/>
        <w:rPr>
          <w:rFonts w:eastAsia="Calibri"/>
          <w:sz w:val="26"/>
          <w:szCs w:val="26"/>
          <w:lang w:eastAsia="en-US"/>
        </w:rPr>
      </w:pPr>
      <w:r w:rsidRPr="0058050D">
        <w:rPr>
          <w:rFonts w:eastAsia="Calibri"/>
          <w:sz w:val="26"/>
          <w:szCs w:val="26"/>
          <w:lang w:eastAsia="en-US"/>
        </w:rPr>
        <w:t xml:space="preserve">Среднегодовая величина относительной влажности воздуха составляет 75%, </w:t>
      </w:r>
      <w:r w:rsidRPr="0075248E">
        <w:rPr>
          <w:rFonts w:eastAsia="Calibri"/>
          <w:sz w:val="26"/>
          <w:szCs w:val="26"/>
          <w:lang w:eastAsia="en-US"/>
        </w:rPr>
        <w:t>достигая наибольших значений в декабре – январе 80-85%, наименьших в мае – июне 60-62%.</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Среднее число дней с туманом составляет 48, наибольшее 68. Средняя продо</w:t>
      </w:r>
      <w:r w:rsidRPr="0075248E">
        <w:rPr>
          <w:rFonts w:eastAsia="Calibri"/>
          <w:sz w:val="26"/>
          <w:szCs w:val="26"/>
          <w:lang w:eastAsia="en-US"/>
        </w:rPr>
        <w:t>л</w:t>
      </w:r>
      <w:r w:rsidRPr="0075248E">
        <w:rPr>
          <w:rFonts w:eastAsia="Calibri"/>
          <w:sz w:val="26"/>
          <w:szCs w:val="26"/>
          <w:lang w:eastAsia="en-US"/>
        </w:rPr>
        <w:t>жительность туманов в год 6-7 часов (в день с туманом).</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В среднем за год преобладают ветры северо-западного и юго-восточного направлений. Средняя годовая скорость ветра </w:t>
      </w:r>
      <w:proofErr w:type="gramStart"/>
      <w:r w:rsidRPr="0075248E">
        <w:rPr>
          <w:rFonts w:eastAsia="Calibri"/>
          <w:sz w:val="26"/>
          <w:szCs w:val="26"/>
          <w:lang w:eastAsia="en-US"/>
        </w:rPr>
        <w:t>составляет 4,4 м/сек</w:t>
      </w:r>
      <w:proofErr w:type="gramEnd"/>
      <w:r w:rsidRPr="0075248E">
        <w:rPr>
          <w:rFonts w:eastAsia="Calibri"/>
          <w:sz w:val="26"/>
          <w:szCs w:val="26"/>
          <w:lang w:eastAsia="en-US"/>
        </w:rPr>
        <w:t>. Наибольшие ск</w:t>
      </w:r>
      <w:r w:rsidRPr="0075248E">
        <w:rPr>
          <w:rFonts w:eastAsia="Calibri"/>
          <w:sz w:val="26"/>
          <w:szCs w:val="26"/>
          <w:lang w:eastAsia="en-US"/>
        </w:rPr>
        <w:t>о</w:t>
      </w:r>
      <w:r w:rsidRPr="0075248E">
        <w:rPr>
          <w:rFonts w:eastAsia="Calibri"/>
          <w:sz w:val="26"/>
          <w:szCs w:val="26"/>
          <w:lang w:eastAsia="en-US"/>
        </w:rPr>
        <w:t xml:space="preserve">рости отмечены в зимний период 5,0 – 5,6 м/сек, наименьшие летом 3,4 – 3,3 м/сек. </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Летом к неблагоприятным явлениям относятся суховеи, интенсивность сухов</w:t>
      </w:r>
      <w:r w:rsidRPr="0075248E">
        <w:rPr>
          <w:rFonts w:eastAsia="Calibri"/>
          <w:sz w:val="26"/>
          <w:szCs w:val="26"/>
          <w:lang w:eastAsia="en-US"/>
        </w:rPr>
        <w:t>е</w:t>
      </w:r>
      <w:r w:rsidRPr="0075248E">
        <w:rPr>
          <w:rFonts w:eastAsia="Calibri"/>
          <w:sz w:val="26"/>
          <w:szCs w:val="26"/>
          <w:lang w:eastAsia="en-US"/>
        </w:rPr>
        <w:t>ев обуславливается величинами дефицита влажности воздуха при скорости ветра. С</w:t>
      </w:r>
      <w:r w:rsidRPr="0075248E">
        <w:rPr>
          <w:rFonts w:eastAsia="Calibri"/>
          <w:sz w:val="26"/>
          <w:szCs w:val="26"/>
          <w:lang w:eastAsia="en-US"/>
        </w:rPr>
        <w:t>у</w:t>
      </w:r>
      <w:r w:rsidRPr="0075248E">
        <w:rPr>
          <w:rFonts w:eastAsia="Calibri"/>
          <w:sz w:val="26"/>
          <w:szCs w:val="26"/>
          <w:lang w:eastAsia="en-US"/>
        </w:rPr>
        <w:t xml:space="preserve">ховеи средней интенсивности бывают почти ежегодно. </w:t>
      </w:r>
    </w:p>
    <w:p w:rsidR="003F21B6" w:rsidRPr="0075248E" w:rsidRDefault="003F21B6" w:rsidP="001B116D">
      <w:pPr>
        <w:pStyle w:val="a6"/>
        <w:spacing w:before="0" w:after="0"/>
        <w:ind w:firstLine="709"/>
        <w:rPr>
          <w:rFonts w:eastAsia="Calibri"/>
          <w:sz w:val="26"/>
          <w:szCs w:val="26"/>
          <w:lang w:eastAsia="en-US"/>
        </w:rPr>
      </w:pPr>
      <w:proofErr w:type="gramStart"/>
      <w:r w:rsidRPr="0075248E">
        <w:rPr>
          <w:rFonts w:eastAsia="Calibri"/>
          <w:sz w:val="26"/>
          <w:szCs w:val="26"/>
          <w:lang w:eastAsia="en-US"/>
        </w:rPr>
        <w:t xml:space="preserve">В геологическом строении </w:t>
      </w:r>
      <w:r w:rsidR="00780702" w:rsidRPr="0075248E">
        <w:rPr>
          <w:rFonts w:eastAsia="Calibri"/>
          <w:sz w:val="26"/>
          <w:szCs w:val="26"/>
          <w:lang w:eastAsia="en-US"/>
        </w:rPr>
        <w:t xml:space="preserve">рассматриваемой </w:t>
      </w:r>
      <w:r w:rsidRPr="0075248E">
        <w:rPr>
          <w:rFonts w:eastAsia="Calibri"/>
          <w:sz w:val="26"/>
          <w:szCs w:val="26"/>
          <w:lang w:eastAsia="en-US"/>
        </w:rPr>
        <w:t>территории участвуют отложения каменноугольной, меловой палеогеновой, неогеновой и четвертичной систем, залег</w:t>
      </w:r>
      <w:r w:rsidRPr="0075248E">
        <w:rPr>
          <w:rFonts w:eastAsia="Calibri"/>
          <w:sz w:val="26"/>
          <w:szCs w:val="26"/>
          <w:lang w:eastAsia="en-US"/>
        </w:rPr>
        <w:t>а</w:t>
      </w:r>
      <w:r w:rsidRPr="0075248E">
        <w:rPr>
          <w:rFonts w:eastAsia="Calibri"/>
          <w:sz w:val="26"/>
          <w:szCs w:val="26"/>
          <w:lang w:eastAsia="en-US"/>
        </w:rPr>
        <w:t>ющие на породах докембрия.</w:t>
      </w:r>
      <w:proofErr w:type="gramEnd"/>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Коренные породы повсеместно перекрыты отложениями четвертичного возра</w:t>
      </w:r>
      <w:r w:rsidRPr="0075248E">
        <w:rPr>
          <w:rFonts w:eastAsia="Calibri"/>
          <w:sz w:val="26"/>
          <w:szCs w:val="26"/>
          <w:lang w:eastAsia="en-US"/>
        </w:rPr>
        <w:t>с</w:t>
      </w:r>
      <w:r w:rsidRPr="0075248E">
        <w:rPr>
          <w:rFonts w:eastAsia="Calibri"/>
          <w:sz w:val="26"/>
          <w:szCs w:val="26"/>
          <w:lang w:eastAsia="en-US"/>
        </w:rPr>
        <w:t>та, представленными древними и современными аллювиальными, озерно-болотными, а также делювиальными образованиями. Древнеаллювиальные четвертичные отлож</w:t>
      </w:r>
      <w:r w:rsidRPr="0075248E">
        <w:rPr>
          <w:rFonts w:eastAsia="Calibri"/>
          <w:sz w:val="26"/>
          <w:szCs w:val="26"/>
          <w:lang w:eastAsia="en-US"/>
        </w:rPr>
        <w:t>е</w:t>
      </w:r>
      <w:r w:rsidRPr="0075248E">
        <w:rPr>
          <w:rFonts w:eastAsia="Calibri"/>
          <w:sz w:val="26"/>
          <w:szCs w:val="26"/>
          <w:lang w:eastAsia="en-US"/>
        </w:rPr>
        <w:t>ния, слагающие надпойменные террасы, выражены песками, супесями и суглинками, иногда с включениями гальки, мощностью от нескольких метров до 15-25 м. Совр</w:t>
      </w:r>
      <w:r w:rsidRPr="0075248E">
        <w:rPr>
          <w:rFonts w:eastAsia="Calibri"/>
          <w:sz w:val="26"/>
          <w:szCs w:val="26"/>
          <w:lang w:eastAsia="en-US"/>
        </w:rPr>
        <w:t>е</w:t>
      </w:r>
      <w:r w:rsidRPr="0075248E">
        <w:rPr>
          <w:rFonts w:eastAsia="Calibri"/>
          <w:sz w:val="26"/>
          <w:szCs w:val="26"/>
          <w:lang w:eastAsia="en-US"/>
        </w:rPr>
        <w:t>менные аллювиальные отложения, развитые в поймах рек и ручьев и выполняющие днища балок и оврагов, представлены песками со слоями супесей и суглинков.</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lastRenderedPageBreak/>
        <w:t>На заболоченных участках пойменных террас встречаются современные боло</w:t>
      </w:r>
      <w:r w:rsidRPr="0075248E">
        <w:rPr>
          <w:rFonts w:eastAsia="Calibri"/>
          <w:sz w:val="26"/>
          <w:szCs w:val="26"/>
          <w:lang w:eastAsia="en-US"/>
        </w:rPr>
        <w:t>т</w:t>
      </w:r>
      <w:r w:rsidRPr="0075248E">
        <w:rPr>
          <w:rFonts w:eastAsia="Calibri"/>
          <w:sz w:val="26"/>
          <w:szCs w:val="26"/>
          <w:lang w:eastAsia="en-US"/>
        </w:rPr>
        <w:t xml:space="preserve">ные образования, выраженные иловато-глинистыми отложениями мощностью </w:t>
      </w:r>
      <w:r w:rsidR="00227B92" w:rsidRPr="0075248E">
        <w:rPr>
          <w:rFonts w:eastAsia="Calibri"/>
          <w:sz w:val="26"/>
          <w:szCs w:val="26"/>
          <w:lang w:eastAsia="en-US"/>
        </w:rPr>
        <w:br/>
      </w:r>
      <w:r w:rsidRPr="0075248E">
        <w:rPr>
          <w:rFonts w:eastAsia="Calibri"/>
          <w:sz w:val="26"/>
          <w:szCs w:val="26"/>
          <w:lang w:eastAsia="en-US"/>
        </w:rPr>
        <w:t>до 20 м. На водоразделах и их склонах развиты делювиальные покровные суглинки и супеси мощностью от 5 до 10-15 м.</w:t>
      </w:r>
    </w:p>
    <w:p w:rsidR="00780702"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Территория </w:t>
      </w:r>
      <w:r w:rsidR="00780702" w:rsidRPr="0075248E">
        <w:rPr>
          <w:rFonts w:eastAsia="Calibri"/>
          <w:sz w:val="26"/>
          <w:szCs w:val="26"/>
          <w:lang w:eastAsia="en-US"/>
        </w:rPr>
        <w:t>городского округа</w:t>
      </w:r>
      <w:r w:rsidRPr="0075248E">
        <w:rPr>
          <w:rFonts w:eastAsia="Calibri"/>
          <w:sz w:val="26"/>
          <w:szCs w:val="26"/>
          <w:lang w:eastAsia="en-US"/>
        </w:rPr>
        <w:t xml:space="preserve"> расположена на юго-восточных отрогах Средне-Русской возвышенности. Поверхность территории носит равнинно-волнистый хара</w:t>
      </w:r>
      <w:r w:rsidRPr="0075248E">
        <w:rPr>
          <w:rFonts w:eastAsia="Calibri"/>
          <w:sz w:val="26"/>
          <w:szCs w:val="26"/>
          <w:lang w:eastAsia="en-US"/>
        </w:rPr>
        <w:t>к</w:t>
      </w:r>
      <w:r w:rsidRPr="0075248E">
        <w:rPr>
          <w:rFonts w:eastAsia="Calibri"/>
          <w:sz w:val="26"/>
          <w:szCs w:val="26"/>
          <w:lang w:eastAsia="en-US"/>
        </w:rPr>
        <w:t>тер</w:t>
      </w:r>
      <w:r w:rsidR="00780702" w:rsidRPr="0075248E">
        <w:rPr>
          <w:rFonts w:eastAsia="Calibri"/>
          <w:sz w:val="26"/>
          <w:szCs w:val="26"/>
          <w:lang w:eastAsia="en-US"/>
        </w:rPr>
        <w:t xml:space="preserve"> с многочисленными речными долинами и густой овражно-балочной сетью.</w:t>
      </w:r>
    </w:p>
    <w:p w:rsidR="003F21B6" w:rsidRPr="0075248E" w:rsidRDefault="003F21B6" w:rsidP="001B116D">
      <w:pPr>
        <w:ind w:right="24" w:firstLine="709"/>
        <w:rPr>
          <w:sz w:val="26"/>
          <w:szCs w:val="26"/>
        </w:rPr>
      </w:pPr>
      <w:r w:rsidRPr="0075248E">
        <w:rPr>
          <w:sz w:val="26"/>
          <w:szCs w:val="26"/>
        </w:rPr>
        <w:t>Рассматриваемая территория, расположенная в пределах поймы и надпойме</w:t>
      </w:r>
      <w:r w:rsidRPr="0075248E">
        <w:rPr>
          <w:sz w:val="26"/>
          <w:szCs w:val="26"/>
        </w:rPr>
        <w:t>н</w:t>
      </w:r>
      <w:r w:rsidRPr="0075248E">
        <w:rPr>
          <w:sz w:val="26"/>
          <w:szCs w:val="26"/>
        </w:rPr>
        <w:t xml:space="preserve">ных террас р. </w:t>
      </w:r>
      <w:proofErr w:type="spellStart"/>
      <w:r w:rsidRPr="0075248E">
        <w:rPr>
          <w:sz w:val="26"/>
          <w:szCs w:val="26"/>
        </w:rPr>
        <w:t>Нежеголь</w:t>
      </w:r>
      <w:proofErr w:type="spellEnd"/>
      <w:r w:rsidRPr="0075248E">
        <w:rPr>
          <w:sz w:val="26"/>
          <w:szCs w:val="26"/>
        </w:rPr>
        <w:t xml:space="preserve">, характеризуется большим разнообразием литологического состава грунтов, заболоченностью и </w:t>
      </w:r>
      <w:proofErr w:type="spellStart"/>
      <w:r w:rsidRPr="0075248E">
        <w:rPr>
          <w:sz w:val="26"/>
          <w:szCs w:val="26"/>
        </w:rPr>
        <w:t>обводненностью</w:t>
      </w:r>
      <w:proofErr w:type="spellEnd"/>
      <w:r w:rsidRPr="0075248E">
        <w:rPr>
          <w:sz w:val="26"/>
          <w:szCs w:val="26"/>
        </w:rPr>
        <w:t>.</w:t>
      </w:r>
    </w:p>
    <w:p w:rsidR="003F21B6" w:rsidRPr="0075248E" w:rsidRDefault="003F21B6" w:rsidP="001B116D">
      <w:pPr>
        <w:ind w:right="24" w:firstLine="709"/>
        <w:rPr>
          <w:sz w:val="26"/>
          <w:szCs w:val="26"/>
        </w:rPr>
      </w:pPr>
      <w:proofErr w:type="gramStart"/>
      <w:r w:rsidRPr="0075248E">
        <w:rPr>
          <w:sz w:val="26"/>
          <w:szCs w:val="26"/>
          <w:lang w:eastAsia="en-US"/>
        </w:rPr>
        <w:t>На большей части территории</w:t>
      </w:r>
      <w:proofErr w:type="gramEnd"/>
      <w:r w:rsidRPr="0075248E">
        <w:rPr>
          <w:sz w:val="26"/>
          <w:szCs w:val="26"/>
          <w:lang w:eastAsia="en-US"/>
        </w:rPr>
        <w:t xml:space="preserve"> абсолютные отметки не превышают 200 м над уровнем моря. Наивысшие отметки приходятся на платообразные участки водоразд</w:t>
      </w:r>
      <w:r w:rsidRPr="0075248E">
        <w:rPr>
          <w:sz w:val="26"/>
          <w:szCs w:val="26"/>
          <w:lang w:eastAsia="en-US"/>
        </w:rPr>
        <w:t>е</w:t>
      </w:r>
      <w:r w:rsidRPr="0075248E">
        <w:rPr>
          <w:sz w:val="26"/>
          <w:szCs w:val="26"/>
          <w:lang w:eastAsia="en-US"/>
        </w:rPr>
        <w:t xml:space="preserve">лов, которые достигают 250 м над уровнем моря. Ниже всего расположены днища долин крупных рек, высота которых не превышает 100 м над уровнем моря. </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Значительная разность в абсолютных высотах между водоразделами и долин</w:t>
      </w:r>
      <w:r w:rsidRPr="0075248E">
        <w:rPr>
          <w:rFonts w:eastAsia="Calibri"/>
          <w:sz w:val="26"/>
          <w:szCs w:val="26"/>
          <w:lang w:eastAsia="en-US"/>
        </w:rPr>
        <w:t>а</w:t>
      </w:r>
      <w:r w:rsidRPr="0075248E">
        <w:rPr>
          <w:rFonts w:eastAsia="Calibri"/>
          <w:sz w:val="26"/>
          <w:szCs w:val="26"/>
          <w:lang w:eastAsia="en-US"/>
        </w:rPr>
        <w:t>ми рек при наличии рыхлых, легко размывающихся лессовидных пород, слагающих верхний слой земной коры, обуславливает процессы плоскостной и линейной водной эрозии. Линейная эрозия способствует формированию глубоко врезанных речных д</w:t>
      </w:r>
      <w:r w:rsidRPr="0075248E">
        <w:rPr>
          <w:rFonts w:eastAsia="Calibri"/>
          <w:sz w:val="26"/>
          <w:szCs w:val="26"/>
          <w:lang w:eastAsia="en-US"/>
        </w:rPr>
        <w:t>о</w:t>
      </w:r>
      <w:r w:rsidRPr="0075248E">
        <w:rPr>
          <w:rFonts w:eastAsia="Calibri"/>
          <w:sz w:val="26"/>
          <w:szCs w:val="26"/>
          <w:lang w:eastAsia="en-US"/>
        </w:rPr>
        <w:t>лин, балок, оврагов. Между балками залегают местные водоразделы, состоящие из плато и склонов.</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Склоны водоразделов прямые, реже выпуклые. Водораздельные склоны густо изрезаны овражно-балочной сетью на всем своем протяжении. Особенно сильно ра</w:t>
      </w:r>
      <w:r w:rsidRPr="0075248E">
        <w:rPr>
          <w:rFonts w:eastAsia="Calibri"/>
          <w:sz w:val="26"/>
          <w:szCs w:val="26"/>
          <w:lang w:eastAsia="en-US"/>
        </w:rPr>
        <w:t>с</w:t>
      </w:r>
      <w:r w:rsidRPr="0075248E">
        <w:rPr>
          <w:rFonts w:eastAsia="Calibri"/>
          <w:sz w:val="26"/>
          <w:szCs w:val="26"/>
          <w:lang w:eastAsia="en-US"/>
        </w:rPr>
        <w:t xml:space="preserve">членены правобережья реки </w:t>
      </w:r>
      <w:proofErr w:type="spellStart"/>
      <w:r w:rsidRPr="0075248E">
        <w:rPr>
          <w:rFonts w:eastAsia="Calibri"/>
          <w:sz w:val="26"/>
          <w:szCs w:val="26"/>
          <w:lang w:eastAsia="en-US"/>
        </w:rPr>
        <w:t>Нежеголь</w:t>
      </w:r>
      <w:proofErr w:type="spellEnd"/>
      <w:r w:rsidRPr="0075248E">
        <w:rPr>
          <w:rFonts w:eastAsia="Calibri"/>
          <w:sz w:val="26"/>
          <w:szCs w:val="26"/>
          <w:lang w:eastAsia="en-US"/>
        </w:rPr>
        <w:t xml:space="preserve"> в верхнем течении и левобережье рек Короча и </w:t>
      </w:r>
      <w:proofErr w:type="spellStart"/>
      <w:r w:rsidRPr="0075248E">
        <w:rPr>
          <w:rFonts w:eastAsia="Calibri"/>
          <w:sz w:val="26"/>
          <w:szCs w:val="26"/>
          <w:lang w:eastAsia="en-US"/>
        </w:rPr>
        <w:t>Нежеголь</w:t>
      </w:r>
      <w:proofErr w:type="spellEnd"/>
      <w:r w:rsidRPr="0075248E">
        <w:rPr>
          <w:rFonts w:eastAsia="Calibri"/>
          <w:sz w:val="26"/>
          <w:szCs w:val="26"/>
          <w:lang w:eastAsia="en-US"/>
        </w:rPr>
        <w:t xml:space="preserve"> в нижнем течении. Густота овражно-балочной сети очень велика.</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Наиболее выровнены пойменные части территории. На них расположена пойма реки </w:t>
      </w:r>
      <w:proofErr w:type="spellStart"/>
      <w:r w:rsidRPr="0075248E">
        <w:rPr>
          <w:rFonts w:eastAsia="Calibri"/>
          <w:sz w:val="26"/>
          <w:szCs w:val="26"/>
          <w:lang w:eastAsia="en-US"/>
        </w:rPr>
        <w:t>Нежеголь</w:t>
      </w:r>
      <w:proofErr w:type="spellEnd"/>
      <w:r w:rsidRPr="0075248E">
        <w:rPr>
          <w:rFonts w:eastAsia="Calibri"/>
          <w:sz w:val="26"/>
          <w:szCs w:val="26"/>
          <w:lang w:eastAsia="en-US"/>
        </w:rPr>
        <w:t>. Долины их довольно широки и увеличиваются от истока к устью. Речные долины имеют хорошо выраженную асимметрию: правобережные склоны в</w:t>
      </w:r>
      <w:r w:rsidRPr="0075248E">
        <w:rPr>
          <w:rFonts w:eastAsia="Calibri"/>
          <w:sz w:val="26"/>
          <w:szCs w:val="26"/>
          <w:lang w:eastAsia="en-US"/>
        </w:rPr>
        <w:t>ы</w:t>
      </w:r>
      <w:r w:rsidRPr="0075248E">
        <w:rPr>
          <w:rFonts w:eastAsia="Calibri"/>
          <w:sz w:val="26"/>
          <w:szCs w:val="26"/>
          <w:lang w:eastAsia="en-US"/>
        </w:rPr>
        <w:t>сокие, большей частью крутые или обрывистые; левобережные – низкие, пологие.</w:t>
      </w:r>
    </w:p>
    <w:p w:rsidR="00637673" w:rsidRPr="0075248E" w:rsidRDefault="00637673" w:rsidP="001B116D">
      <w:pPr>
        <w:pStyle w:val="a6"/>
        <w:spacing w:before="0" w:after="0"/>
        <w:ind w:firstLine="709"/>
        <w:rPr>
          <w:rFonts w:eastAsia="Calibri"/>
          <w:sz w:val="26"/>
          <w:szCs w:val="26"/>
          <w:lang w:eastAsia="en-US"/>
        </w:rPr>
      </w:pPr>
      <w:r w:rsidRPr="0075248E">
        <w:rPr>
          <w:rFonts w:eastAsia="Calibri"/>
          <w:sz w:val="26"/>
          <w:szCs w:val="26"/>
          <w:lang w:eastAsia="en-US"/>
        </w:rPr>
        <w:t>Поймы рек ровные, обычно луговые, местами поросшие ивняком и ольшан</w:t>
      </w:r>
      <w:r w:rsidRPr="0075248E">
        <w:rPr>
          <w:rFonts w:eastAsia="Calibri"/>
          <w:sz w:val="26"/>
          <w:szCs w:val="26"/>
          <w:lang w:eastAsia="en-US"/>
        </w:rPr>
        <w:t>и</w:t>
      </w:r>
      <w:r w:rsidRPr="0075248E">
        <w:rPr>
          <w:rFonts w:eastAsia="Calibri"/>
          <w:sz w:val="26"/>
          <w:szCs w:val="26"/>
          <w:lang w:eastAsia="en-US"/>
        </w:rPr>
        <w:t xml:space="preserve">ком, отдельные участки заболочены. </w:t>
      </w:r>
    </w:p>
    <w:p w:rsidR="00637673" w:rsidRPr="0075248E" w:rsidRDefault="00637673" w:rsidP="001B116D">
      <w:pPr>
        <w:pStyle w:val="a6"/>
        <w:spacing w:before="0" w:after="0"/>
        <w:ind w:firstLine="709"/>
        <w:rPr>
          <w:rFonts w:eastAsia="Calibri"/>
          <w:sz w:val="26"/>
          <w:szCs w:val="26"/>
          <w:lang w:eastAsia="en-US"/>
        </w:rPr>
      </w:pPr>
      <w:r w:rsidRPr="0075248E">
        <w:rPr>
          <w:rFonts w:eastAsia="Calibri"/>
          <w:sz w:val="26"/>
          <w:szCs w:val="26"/>
          <w:lang w:eastAsia="en-US"/>
        </w:rPr>
        <w:t>В целом рельеф рассматриваемой территории благоприятен для возделывания сельскохозяйственных культур, механизированной обработки почвы и транспорт</w:t>
      </w:r>
      <w:r w:rsidRPr="0075248E">
        <w:rPr>
          <w:rFonts w:eastAsia="Calibri"/>
          <w:sz w:val="26"/>
          <w:szCs w:val="26"/>
          <w:lang w:eastAsia="en-US"/>
        </w:rPr>
        <w:t>и</w:t>
      </w:r>
      <w:r w:rsidRPr="0075248E">
        <w:rPr>
          <w:rFonts w:eastAsia="Calibri"/>
          <w:sz w:val="26"/>
          <w:szCs w:val="26"/>
          <w:lang w:eastAsia="en-US"/>
        </w:rPr>
        <w:t>ровки сельскохозяйственной продукции.</w:t>
      </w:r>
    </w:p>
    <w:p w:rsidR="003F21B6" w:rsidRPr="0075248E" w:rsidRDefault="003F21B6" w:rsidP="001B116D">
      <w:pPr>
        <w:pStyle w:val="a6"/>
        <w:spacing w:before="0" w:after="0"/>
        <w:ind w:firstLine="709"/>
        <w:rPr>
          <w:rFonts w:eastAsia="Calibri"/>
          <w:sz w:val="26"/>
          <w:szCs w:val="26"/>
          <w:lang w:eastAsia="en-US"/>
        </w:rPr>
      </w:pPr>
      <w:proofErr w:type="gramStart"/>
      <w:r w:rsidRPr="0075248E">
        <w:rPr>
          <w:rFonts w:eastAsia="Calibri"/>
          <w:sz w:val="26"/>
          <w:szCs w:val="26"/>
          <w:lang w:eastAsia="en-US"/>
        </w:rPr>
        <w:t>Гидрографическая сеть водосборов представлена постоянно действующими р</w:t>
      </w:r>
      <w:r w:rsidRPr="0075248E">
        <w:rPr>
          <w:rFonts w:eastAsia="Calibri"/>
          <w:sz w:val="26"/>
          <w:szCs w:val="26"/>
          <w:lang w:eastAsia="en-US"/>
        </w:rPr>
        <w:t>е</w:t>
      </w:r>
      <w:r w:rsidRPr="0075248E">
        <w:rPr>
          <w:rFonts w:eastAsia="Calibri"/>
          <w:sz w:val="26"/>
          <w:szCs w:val="26"/>
          <w:lang w:eastAsia="en-US"/>
        </w:rPr>
        <w:t>ками и ручьями, временными водотоками, возникающими в период весеннего снег</w:t>
      </w:r>
      <w:r w:rsidRPr="0075248E">
        <w:rPr>
          <w:rFonts w:eastAsia="Calibri"/>
          <w:sz w:val="26"/>
          <w:szCs w:val="26"/>
          <w:lang w:eastAsia="en-US"/>
        </w:rPr>
        <w:t>о</w:t>
      </w:r>
      <w:r w:rsidRPr="0075248E">
        <w:rPr>
          <w:rFonts w:eastAsia="Calibri"/>
          <w:sz w:val="26"/>
          <w:szCs w:val="26"/>
          <w:lang w:eastAsia="en-US"/>
        </w:rPr>
        <w:t>таяния или интенсивных дождей в летне-осеннее время и периодически пересыха</w:t>
      </w:r>
      <w:r w:rsidRPr="0075248E">
        <w:rPr>
          <w:rFonts w:eastAsia="Calibri"/>
          <w:sz w:val="26"/>
          <w:szCs w:val="26"/>
          <w:lang w:eastAsia="en-US"/>
        </w:rPr>
        <w:t>ю</w:t>
      </w:r>
      <w:r w:rsidRPr="0075248E">
        <w:rPr>
          <w:rFonts w:eastAsia="Calibri"/>
          <w:sz w:val="26"/>
          <w:szCs w:val="26"/>
          <w:lang w:eastAsia="en-US"/>
        </w:rPr>
        <w:t>щие в летний период, а также озерами, болотами, искусственными прудами и вод</w:t>
      </w:r>
      <w:r w:rsidRPr="0075248E">
        <w:rPr>
          <w:rFonts w:eastAsia="Calibri"/>
          <w:sz w:val="26"/>
          <w:szCs w:val="26"/>
          <w:lang w:eastAsia="en-US"/>
        </w:rPr>
        <w:t>о</w:t>
      </w:r>
      <w:r w:rsidRPr="0075248E">
        <w:rPr>
          <w:rFonts w:eastAsia="Calibri"/>
          <w:sz w:val="26"/>
          <w:szCs w:val="26"/>
          <w:lang w:eastAsia="en-US"/>
        </w:rPr>
        <w:t xml:space="preserve">хранилищами. </w:t>
      </w:r>
      <w:proofErr w:type="gramEnd"/>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Реки имеют постоянное течение. По территории городского </w:t>
      </w:r>
      <w:r w:rsidR="00701C8D" w:rsidRPr="0075248E">
        <w:rPr>
          <w:rFonts w:eastAsia="Calibri"/>
          <w:sz w:val="26"/>
          <w:szCs w:val="26"/>
          <w:lang w:eastAsia="en-US"/>
        </w:rPr>
        <w:t>округа</w:t>
      </w:r>
      <w:r w:rsidRPr="0075248E">
        <w:rPr>
          <w:rFonts w:eastAsia="Calibri"/>
          <w:sz w:val="26"/>
          <w:szCs w:val="26"/>
          <w:lang w:eastAsia="en-US"/>
        </w:rPr>
        <w:t xml:space="preserve"> протекают реки: </w:t>
      </w:r>
      <w:proofErr w:type="spellStart"/>
      <w:r w:rsidRPr="0075248E">
        <w:rPr>
          <w:rFonts w:eastAsia="Calibri"/>
          <w:sz w:val="26"/>
          <w:szCs w:val="26"/>
          <w:lang w:eastAsia="en-US"/>
        </w:rPr>
        <w:t>Нежеголь</w:t>
      </w:r>
      <w:proofErr w:type="spellEnd"/>
      <w:r w:rsidRPr="0075248E">
        <w:rPr>
          <w:rFonts w:eastAsia="Calibri"/>
          <w:sz w:val="26"/>
          <w:szCs w:val="26"/>
          <w:lang w:eastAsia="en-US"/>
        </w:rPr>
        <w:t>, Короча, Корень. Русла их имеют плавный продольный профиль, и</w:t>
      </w:r>
      <w:r w:rsidRPr="0075248E">
        <w:rPr>
          <w:rFonts w:eastAsia="Calibri"/>
          <w:sz w:val="26"/>
          <w:szCs w:val="26"/>
          <w:lang w:eastAsia="en-US"/>
        </w:rPr>
        <w:t>з</w:t>
      </w:r>
      <w:r w:rsidRPr="0075248E">
        <w:rPr>
          <w:rFonts w:eastAsia="Calibri"/>
          <w:sz w:val="26"/>
          <w:szCs w:val="26"/>
          <w:lang w:eastAsia="en-US"/>
        </w:rPr>
        <w:t>вилистые. Долины хорошо разработанные, с широкими поймами.</w:t>
      </w:r>
    </w:p>
    <w:p w:rsidR="00637673" w:rsidRPr="0075248E" w:rsidRDefault="00637673"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Реки имеют постоянное течение. Речная сеть имеет длину около 120 км. Реки Северский Донец, </w:t>
      </w:r>
      <w:proofErr w:type="spellStart"/>
      <w:r w:rsidRPr="0075248E">
        <w:rPr>
          <w:rFonts w:eastAsia="Calibri"/>
          <w:sz w:val="26"/>
          <w:szCs w:val="26"/>
          <w:lang w:eastAsia="en-US"/>
        </w:rPr>
        <w:t>Нежеголь</w:t>
      </w:r>
      <w:proofErr w:type="spellEnd"/>
      <w:r w:rsidRPr="0075248E">
        <w:rPr>
          <w:rFonts w:eastAsia="Calibri"/>
          <w:sz w:val="26"/>
          <w:szCs w:val="26"/>
          <w:lang w:eastAsia="en-US"/>
        </w:rPr>
        <w:t>, Короча – наиболее крупные водные артерии, протека</w:t>
      </w:r>
      <w:r w:rsidRPr="0075248E">
        <w:rPr>
          <w:rFonts w:eastAsia="Calibri"/>
          <w:sz w:val="26"/>
          <w:szCs w:val="26"/>
          <w:lang w:eastAsia="en-US"/>
        </w:rPr>
        <w:t>ю</w:t>
      </w:r>
      <w:r w:rsidRPr="0075248E">
        <w:rPr>
          <w:rFonts w:eastAsia="Calibri"/>
          <w:sz w:val="26"/>
          <w:szCs w:val="26"/>
          <w:lang w:eastAsia="en-US"/>
        </w:rPr>
        <w:t>щие по территории Шебекинского района. Русла их имеют плавный продольный профиль, извилистые. Долины хорошо разработанные, с широкими поймами.</w:t>
      </w:r>
    </w:p>
    <w:p w:rsidR="00637673" w:rsidRPr="0075248E" w:rsidRDefault="00637673"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Реки Северский Донец и </w:t>
      </w:r>
      <w:proofErr w:type="spellStart"/>
      <w:r w:rsidRPr="0075248E">
        <w:rPr>
          <w:rFonts w:eastAsia="Calibri"/>
          <w:sz w:val="26"/>
          <w:szCs w:val="26"/>
          <w:lang w:eastAsia="en-US"/>
        </w:rPr>
        <w:t>Нежеголь</w:t>
      </w:r>
      <w:proofErr w:type="spellEnd"/>
      <w:r w:rsidRPr="0075248E">
        <w:rPr>
          <w:rFonts w:eastAsia="Calibri"/>
          <w:sz w:val="26"/>
          <w:szCs w:val="26"/>
          <w:lang w:eastAsia="en-US"/>
        </w:rPr>
        <w:t xml:space="preserve"> имеют ширину 20-30 м, глубину 1,0-2,5 м. Река Короча менее многоводна, ширина ее 5-10 м, глубина 0,5-1,5 м.</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lastRenderedPageBreak/>
        <w:t>Питание рек осуществляется за счет снеговых, дождевых и грунтовых вод. В</w:t>
      </w:r>
      <w:r w:rsidRPr="0075248E">
        <w:rPr>
          <w:rFonts w:eastAsia="Calibri"/>
          <w:sz w:val="26"/>
          <w:szCs w:val="26"/>
          <w:lang w:eastAsia="en-US"/>
        </w:rPr>
        <w:t>о</w:t>
      </w:r>
      <w:r w:rsidRPr="0075248E">
        <w:rPr>
          <w:rFonts w:eastAsia="Calibri"/>
          <w:sz w:val="26"/>
          <w:szCs w:val="26"/>
          <w:lang w:eastAsia="en-US"/>
        </w:rPr>
        <w:t>ды этих рек широко используются для орошения пастбищ и сельскохозяйственных культур.</w:t>
      </w:r>
    </w:p>
    <w:p w:rsidR="003F21B6" w:rsidRPr="0075248E" w:rsidRDefault="003F21B6" w:rsidP="001B116D">
      <w:pPr>
        <w:pStyle w:val="a6"/>
        <w:spacing w:before="0" w:after="0"/>
        <w:ind w:firstLine="709"/>
        <w:rPr>
          <w:rFonts w:eastAsia="Calibri"/>
          <w:sz w:val="26"/>
          <w:szCs w:val="26"/>
          <w:lang w:eastAsia="en-US"/>
        </w:rPr>
      </w:pPr>
      <w:proofErr w:type="spellStart"/>
      <w:r w:rsidRPr="0075248E">
        <w:rPr>
          <w:rFonts w:eastAsia="Calibri"/>
          <w:sz w:val="26"/>
          <w:szCs w:val="26"/>
          <w:lang w:eastAsia="en-US"/>
        </w:rPr>
        <w:t>Нежеголь</w:t>
      </w:r>
      <w:proofErr w:type="spellEnd"/>
      <w:r w:rsidRPr="0075248E">
        <w:rPr>
          <w:rFonts w:eastAsia="Calibri"/>
          <w:sz w:val="26"/>
          <w:szCs w:val="26"/>
          <w:lang w:eastAsia="en-US"/>
        </w:rPr>
        <w:t xml:space="preserve"> является одной из самых чистых рек Белгородской области. </w:t>
      </w:r>
      <w:r w:rsidR="00227B92" w:rsidRPr="0075248E">
        <w:rPr>
          <w:rFonts w:eastAsia="Calibri"/>
          <w:sz w:val="26"/>
          <w:szCs w:val="26"/>
          <w:lang w:eastAsia="en-US"/>
        </w:rPr>
        <w:br/>
      </w:r>
      <w:r w:rsidRPr="0075248E">
        <w:rPr>
          <w:rFonts w:eastAsia="Calibri"/>
          <w:sz w:val="26"/>
          <w:szCs w:val="26"/>
          <w:lang w:eastAsia="en-US"/>
        </w:rPr>
        <w:t>На ее живописных берегах находится большое количество баз отдыха и здравниц.</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Существующая плотина в пойме р. </w:t>
      </w:r>
      <w:proofErr w:type="spellStart"/>
      <w:r w:rsidRPr="0075248E">
        <w:rPr>
          <w:rFonts w:eastAsia="Calibri"/>
          <w:sz w:val="26"/>
          <w:szCs w:val="26"/>
          <w:lang w:eastAsia="en-US"/>
        </w:rPr>
        <w:t>Нежеголь</w:t>
      </w:r>
      <w:proofErr w:type="spellEnd"/>
      <w:r w:rsidRPr="0075248E">
        <w:rPr>
          <w:rFonts w:eastAsia="Calibri"/>
          <w:sz w:val="26"/>
          <w:szCs w:val="26"/>
          <w:lang w:eastAsia="en-US"/>
        </w:rPr>
        <w:t xml:space="preserve"> в период половодья создает по</w:t>
      </w:r>
      <w:r w:rsidRPr="0075248E">
        <w:rPr>
          <w:rFonts w:eastAsia="Calibri"/>
          <w:sz w:val="26"/>
          <w:szCs w:val="26"/>
          <w:lang w:eastAsia="en-US"/>
        </w:rPr>
        <w:t>д</w:t>
      </w:r>
      <w:r w:rsidRPr="0075248E">
        <w:rPr>
          <w:rFonts w:eastAsia="Calibri"/>
          <w:sz w:val="26"/>
          <w:szCs w:val="26"/>
          <w:lang w:eastAsia="en-US"/>
        </w:rPr>
        <w:t>пор и образование двух уровней. Максимальный уровень 1% обеспеченности в ра</w:t>
      </w:r>
      <w:r w:rsidRPr="0075248E">
        <w:rPr>
          <w:rFonts w:eastAsia="Calibri"/>
          <w:sz w:val="26"/>
          <w:szCs w:val="26"/>
          <w:lang w:eastAsia="en-US"/>
        </w:rPr>
        <w:t>й</w:t>
      </w:r>
      <w:r w:rsidRPr="0075248E">
        <w:rPr>
          <w:rFonts w:eastAsia="Calibri"/>
          <w:sz w:val="26"/>
          <w:szCs w:val="26"/>
          <w:lang w:eastAsia="en-US"/>
        </w:rPr>
        <w:t xml:space="preserve">оне существующего моста составляет 110,61 м </w:t>
      </w:r>
      <w:proofErr w:type="spellStart"/>
      <w:r w:rsidRPr="0075248E">
        <w:rPr>
          <w:rFonts w:eastAsia="Calibri"/>
          <w:sz w:val="26"/>
          <w:szCs w:val="26"/>
          <w:lang w:eastAsia="en-US"/>
        </w:rPr>
        <w:t>абс</w:t>
      </w:r>
      <w:proofErr w:type="spellEnd"/>
      <w:r w:rsidRPr="0075248E">
        <w:rPr>
          <w:rFonts w:eastAsia="Calibri"/>
          <w:sz w:val="26"/>
          <w:szCs w:val="26"/>
          <w:lang w:eastAsia="en-US"/>
        </w:rPr>
        <w:t xml:space="preserve">. Ледовые явления отмечаются </w:t>
      </w:r>
      <w:r w:rsidR="00227B92" w:rsidRPr="0075248E">
        <w:rPr>
          <w:rFonts w:eastAsia="Calibri"/>
          <w:sz w:val="26"/>
          <w:szCs w:val="26"/>
          <w:lang w:eastAsia="en-US"/>
        </w:rPr>
        <w:br/>
      </w:r>
      <w:r w:rsidRPr="0075248E">
        <w:rPr>
          <w:rFonts w:eastAsia="Calibri"/>
          <w:sz w:val="26"/>
          <w:szCs w:val="26"/>
          <w:lang w:eastAsia="en-US"/>
        </w:rPr>
        <w:t>в конце октября – начале ноября. Ледостав устанавливается в конце ноября–первой декаде декабря и неоднократно прерывается оттепелями. Средняя продолжительность ледостава составляет 100-130 дней. Вскрывается река в марте, весенний ледоход наблюдается не ежегодно. Толщина льда составляет 30-60 см.</w:t>
      </w:r>
    </w:p>
    <w:p w:rsidR="00637673" w:rsidRPr="0075248E" w:rsidRDefault="00637673" w:rsidP="001B116D">
      <w:pPr>
        <w:pStyle w:val="a6"/>
        <w:spacing w:before="0" w:after="0"/>
        <w:ind w:firstLine="709"/>
        <w:rPr>
          <w:rFonts w:eastAsia="Calibri"/>
          <w:sz w:val="26"/>
          <w:szCs w:val="26"/>
          <w:lang w:eastAsia="en-US"/>
        </w:rPr>
      </w:pPr>
      <w:r w:rsidRPr="0075248E">
        <w:rPr>
          <w:rFonts w:eastAsia="Calibri"/>
          <w:sz w:val="26"/>
          <w:szCs w:val="26"/>
          <w:lang w:eastAsia="en-US"/>
        </w:rPr>
        <w:t>На территории Шебекинского городского округа расположена часть Белгоро</w:t>
      </w:r>
      <w:r w:rsidRPr="0075248E">
        <w:rPr>
          <w:rFonts w:eastAsia="Calibri"/>
          <w:sz w:val="26"/>
          <w:szCs w:val="26"/>
          <w:lang w:eastAsia="en-US"/>
        </w:rPr>
        <w:t>д</w:t>
      </w:r>
      <w:r w:rsidRPr="0075248E">
        <w:rPr>
          <w:rFonts w:eastAsia="Calibri"/>
          <w:sz w:val="26"/>
          <w:szCs w:val="26"/>
          <w:lang w:eastAsia="en-US"/>
        </w:rPr>
        <w:t>ского водохранилища.</w:t>
      </w:r>
    </w:p>
    <w:p w:rsidR="00637673" w:rsidRPr="0075248E" w:rsidRDefault="00637673" w:rsidP="001B116D">
      <w:pPr>
        <w:pStyle w:val="a6"/>
        <w:spacing w:before="0" w:after="0"/>
        <w:ind w:firstLine="709"/>
        <w:rPr>
          <w:rFonts w:eastAsia="Calibri"/>
          <w:sz w:val="26"/>
          <w:szCs w:val="26"/>
          <w:lang w:eastAsia="en-US"/>
        </w:rPr>
      </w:pPr>
      <w:r w:rsidRPr="0075248E">
        <w:rPr>
          <w:rFonts w:eastAsia="Calibri"/>
          <w:sz w:val="26"/>
          <w:szCs w:val="26"/>
          <w:lang w:eastAsia="en-US"/>
        </w:rPr>
        <w:t>Назначение водохранилища – годичное регулирование стока в интересах ор</w:t>
      </w:r>
      <w:r w:rsidRPr="0075248E">
        <w:rPr>
          <w:rFonts w:eastAsia="Calibri"/>
          <w:sz w:val="26"/>
          <w:szCs w:val="26"/>
          <w:lang w:eastAsia="en-US"/>
        </w:rPr>
        <w:t>о</w:t>
      </w:r>
      <w:r w:rsidRPr="0075248E">
        <w:rPr>
          <w:rFonts w:eastAsia="Calibri"/>
          <w:sz w:val="26"/>
          <w:szCs w:val="26"/>
          <w:lang w:eastAsia="en-US"/>
        </w:rPr>
        <w:t>шения сельскохозяйственных земель, промышленного водоснабжения городов Белг</w:t>
      </w:r>
      <w:r w:rsidRPr="0075248E">
        <w:rPr>
          <w:rFonts w:eastAsia="Calibri"/>
          <w:sz w:val="26"/>
          <w:szCs w:val="26"/>
          <w:lang w:eastAsia="en-US"/>
        </w:rPr>
        <w:t>о</w:t>
      </w:r>
      <w:r w:rsidRPr="0075248E">
        <w:rPr>
          <w:rFonts w:eastAsia="Calibri"/>
          <w:sz w:val="26"/>
          <w:szCs w:val="26"/>
          <w:lang w:eastAsia="en-US"/>
        </w:rPr>
        <w:t>род и Шебекино, улучшение санитарного состояния р. Северского Донца.</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В гидрогеологическом отношении рассматриваемая территория приурочена </w:t>
      </w:r>
      <w:r w:rsidR="00227B92" w:rsidRPr="0075248E">
        <w:rPr>
          <w:rFonts w:eastAsia="Calibri"/>
          <w:sz w:val="26"/>
          <w:szCs w:val="26"/>
          <w:lang w:eastAsia="en-US"/>
        </w:rPr>
        <w:br/>
      </w:r>
      <w:r w:rsidRPr="0075248E">
        <w:rPr>
          <w:rFonts w:eastAsia="Calibri"/>
          <w:sz w:val="26"/>
          <w:szCs w:val="26"/>
          <w:lang w:eastAsia="en-US"/>
        </w:rPr>
        <w:t xml:space="preserve">к северо-восточному крылу </w:t>
      </w:r>
      <w:proofErr w:type="spellStart"/>
      <w:proofErr w:type="gramStart"/>
      <w:r w:rsidRPr="0075248E">
        <w:rPr>
          <w:rFonts w:eastAsia="Calibri"/>
          <w:sz w:val="26"/>
          <w:szCs w:val="26"/>
          <w:lang w:eastAsia="en-US"/>
        </w:rPr>
        <w:t>Днепровско</w:t>
      </w:r>
      <w:proofErr w:type="spellEnd"/>
      <w:r w:rsidRPr="0075248E">
        <w:rPr>
          <w:rFonts w:eastAsia="Calibri"/>
          <w:sz w:val="26"/>
          <w:szCs w:val="26"/>
          <w:lang w:eastAsia="en-US"/>
        </w:rPr>
        <w:t xml:space="preserve"> – Донецкого</w:t>
      </w:r>
      <w:proofErr w:type="gramEnd"/>
      <w:r w:rsidRPr="0075248E">
        <w:rPr>
          <w:rFonts w:eastAsia="Calibri"/>
          <w:sz w:val="26"/>
          <w:szCs w:val="26"/>
          <w:lang w:eastAsia="en-US"/>
        </w:rPr>
        <w:t xml:space="preserve"> артезианского бассейна.</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Большое внимание на общий гидрологический режим рассматриваемой терр</w:t>
      </w:r>
      <w:r w:rsidRPr="0075248E">
        <w:rPr>
          <w:rFonts w:eastAsia="Calibri"/>
          <w:sz w:val="26"/>
          <w:szCs w:val="26"/>
          <w:lang w:eastAsia="en-US"/>
        </w:rPr>
        <w:t>и</w:t>
      </w:r>
      <w:r w:rsidRPr="0075248E">
        <w:rPr>
          <w:rFonts w:eastAsia="Calibri"/>
          <w:sz w:val="26"/>
          <w:szCs w:val="26"/>
          <w:lang w:eastAsia="en-US"/>
        </w:rPr>
        <w:t>тории оказывает сильно разветвленная овражно-балочная сеть, которая резко снижает уровень грунтовых вод. На водоразделах уровень залегания грунтовых вод колебле</w:t>
      </w:r>
      <w:r w:rsidRPr="0075248E">
        <w:rPr>
          <w:rFonts w:eastAsia="Calibri"/>
          <w:sz w:val="26"/>
          <w:szCs w:val="26"/>
          <w:lang w:eastAsia="en-US"/>
        </w:rPr>
        <w:t>т</w:t>
      </w:r>
      <w:r w:rsidRPr="0075248E">
        <w:rPr>
          <w:rFonts w:eastAsia="Calibri"/>
          <w:sz w:val="26"/>
          <w:szCs w:val="26"/>
          <w:lang w:eastAsia="en-US"/>
        </w:rPr>
        <w:t xml:space="preserve">ся в пределах 15 – 20 м. В поймах рек их уровень обнаруживается на глубине </w:t>
      </w:r>
      <w:r w:rsidR="00227B92" w:rsidRPr="0075248E">
        <w:rPr>
          <w:rFonts w:eastAsia="Calibri"/>
          <w:sz w:val="26"/>
          <w:szCs w:val="26"/>
          <w:lang w:eastAsia="en-US"/>
        </w:rPr>
        <w:br/>
      </w:r>
      <w:r w:rsidRPr="0075248E">
        <w:rPr>
          <w:rFonts w:eastAsia="Calibri"/>
          <w:sz w:val="26"/>
          <w:szCs w:val="26"/>
          <w:lang w:eastAsia="en-US"/>
        </w:rPr>
        <w:t>1,5 – 2,0 м. Местами они подходят близко к поверхности (20 – 40 см) или же выходят на поверхность, вызывая заболоченность.</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Современный аллювиальный водоносный горизонт, расположен в поймах рек. Статический уровень залегает на глубине не более 5м. Режим горизонта тесно связан с режимом поверхностных вод. Дебит скважин от 0,1-0,5л/сек. </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Характерной особенностью подземных вод рассматриваемой территории явл</w:t>
      </w:r>
      <w:r w:rsidRPr="0075248E">
        <w:rPr>
          <w:rFonts w:eastAsia="Calibri"/>
          <w:sz w:val="26"/>
          <w:szCs w:val="26"/>
          <w:lang w:eastAsia="en-US"/>
        </w:rPr>
        <w:t>я</w:t>
      </w:r>
      <w:r w:rsidRPr="0075248E">
        <w:rPr>
          <w:rFonts w:eastAsia="Calibri"/>
          <w:sz w:val="26"/>
          <w:szCs w:val="26"/>
          <w:lang w:eastAsia="en-US"/>
        </w:rPr>
        <w:t>ется невысокая минерализация и четко выраженная гидрохимическая зональность. Воды первых от поверхности водоносных горизонтов преимущественно гидрокарб</w:t>
      </w:r>
      <w:r w:rsidRPr="0075248E">
        <w:rPr>
          <w:rFonts w:eastAsia="Calibri"/>
          <w:sz w:val="26"/>
          <w:szCs w:val="26"/>
          <w:lang w:eastAsia="en-US"/>
        </w:rPr>
        <w:t>о</w:t>
      </w:r>
      <w:r w:rsidRPr="0075248E">
        <w:rPr>
          <w:rFonts w:eastAsia="Calibri"/>
          <w:sz w:val="26"/>
          <w:szCs w:val="26"/>
          <w:lang w:eastAsia="en-US"/>
        </w:rPr>
        <w:t xml:space="preserve">натные, воды </w:t>
      </w:r>
      <w:proofErr w:type="spellStart"/>
      <w:r w:rsidRPr="0075248E">
        <w:rPr>
          <w:rFonts w:eastAsia="Calibri"/>
          <w:sz w:val="26"/>
          <w:szCs w:val="26"/>
          <w:lang w:eastAsia="en-US"/>
        </w:rPr>
        <w:t>сеноман-альбского</w:t>
      </w:r>
      <w:proofErr w:type="spellEnd"/>
      <w:r w:rsidRPr="0075248E">
        <w:rPr>
          <w:rFonts w:eastAsia="Calibri"/>
          <w:sz w:val="26"/>
          <w:szCs w:val="26"/>
          <w:lang w:eastAsia="en-US"/>
        </w:rPr>
        <w:t xml:space="preserve"> горизонта — гидрокарбонатные сульфатно-кальциевые, каменноугольные становятся гидрокарбонатными хлоридными натри</w:t>
      </w:r>
      <w:r w:rsidRPr="0075248E">
        <w:rPr>
          <w:rFonts w:eastAsia="Calibri"/>
          <w:sz w:val="26"/>
          <w:szCs w:val="26"/>
          <w:lang w:eastAsia="en-US"/>
        </w:rPr>
        <w:t>е</w:t>
      </w:r>
      <w:r w:rsidRPr="0075248E">
        <w:rPr>
          <w:rFonts w:eastAsia="Calibri"/>
          <w:sz w:val="26"/>
          <w:szCs w:val="26"/>
          <w:lang w:eastAsia="en-US"/>
        </w:rPr>
        <w:t>выми и хлоридными натриевыми.</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Следует отметить, что подземные воды верхних водоносных горизонтов слабо защищены от поверхностного загрязнения, что требует проведения мероприятий </w:t>
      </w:r>
      <w:r w:rsidR="00227B92" w:rsidRPr="0075248E">
        <w:rPr>
          <w:rFonts w:eastAsia="Calibri"/>
          <w:sz w:val="26"/>
          <w:szCs w:val="26"/>
          <w:lang w:eastAsia="en-US"/>
        </w:rPr>
        <w:br/>
      </w:r>
      <w:r w:rsidRPr="0075248E">
        <w:rPr>
          <w:rFonts w:eastAsia="Calibri"/>
          <w:sz w:val="26"/>
          <w:szCs w:val="26"/>
          <w:lang w:eastAsia="en-US"/>
        </w:rPr>
        <w:t xml:space="preserve">по их охране. Существенному загрязнению подвержены подземные и поверхностные воды, которые происходят в результате различных сбросов промышленных вод </w:t>
      </w:r>
      <w:r w:rsidR="00227B92" w:rsidRPr="0075248E">
        <w:rPr>
          <w:rFonts w:eastAsia="Calibri"/>
          <w:sz w:val="26"/>
          <w:szCs w:val="26"/>
          <w:lang w:eastAsia="en-US"/>
        </w:rPr>
        <w:br/>
      </w:r>
      <w:r w:rsidRPr="0075248E">
        <w:rPr>
          <w:rFonts w:eastAsia="Calibri"/>
          <w:sz w:val="26"/>
          <w:szCs w:val="26"/>
          <w:lang w:eastAsia="en-US"/>
        </w:rPr>
        <w:t xml:space="preserve">в естественные понижения рельефа и на поля фильтрации. </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В ботанико-географическом отношении территория города Шебекино расп</w:t>
      </w:r>
      <w:r w:rsidRPr="0075248E">
        <w:rPr>
          <w:rFonts w:eastAsia="Calibri"/>
          <w:sz w:val="26"/>
          <w:szCs w:val="26"/>
          <w:lang w:eastAsia="en-US"/>
        </w:rPr>
        <w:t>о</w:t>
      </w:r>
      <w:r w:rsidRPr="0075248E">
        <w:rPr>
          <w:rFonts w:eastAsia="Calibri"/>
          <w:sz w:val="26"/>
          <w:szCs w:val="26"/>
          <w:lang w:eastAsia="en-US"/>
        </w:rPr>
        <w:t>ложена в лесостепной зоне.</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Остатки степной растительности в настоящее время сохранились на склонах балок и опушках лесов.</w:t>
      </w:r>
    </w:p>
    <w:p w:rsidR="00637673" w:rsidRPr="0075248E" w:rsidRDefault="00637673"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В </w:t>
      </w:r>
      <w:proofErr w:type="spellStart"/>
      <w:r w:rsidRPr="0075248E">
        <w:rPr>
          <w:rFonts w:eastAsia="Calibri"/>
          <w:sz w:val="26"/>
          <w:szCs w:val="26"/>
          <w:lang w:eastAsia="en-US"/>
        </w:rPr>
        <w:t>Шебекинском</w:t>
      </w:r>
      <w:proofErr w:type="spellEnd"/>
      <w:r w:rsidRPr="0075248E">
        <w:rPr>
          <w:rFonts w:eastAsia="Calibri"/>
          <w:sz w:val="26"/>
          <w:szCs w:val="26"/>
          <w:lang w:eastAsia="en-US"/>
        </w:rPr>
        <w:t xml:space="preserve"> городском округе находятся наиболее крупные лесные масс</w:t>
      </w:r>
      <w:r w:rsidRPr="0075248E">
        <w:rPr>
          <w:rFonts w:eastAsia="Calibri"/>
          <w:sz w:val="26"/>
          <w:szCs w:val="26"/>
          <w:lang w:eastAsia="en-US"/>
        </w:rPr>
        <w:t>и</w:t>
      </w:r>
      <w:r w:rsidRPr="0075248E">
        <w:rPr>
          <w:rFonts w:eastAsia="Calibri"/>
          <w:sz w:val="26"/>
          <w:szCs w:val="26"/>
          <w:lang w:eastAsia="en-US"/>
        </w:rPr>
        <w:t xml:space="preserve">вы Белгородской области, расположенные между рек Корень, Короча, </w:t>
      </w:r>
      <w:proofErr w:type="spellStart"/>
      <w:r w:rsidRPr="0075248E">
        <w:rPr>
          <w:rFonts w:eastAsia="Calibri"/>
          <w:sz w:val="26"/>
          <w:szCs w:val="26"/>
          <w:lang w:eastAsia="en-US"/>
        </w:rPr>
        <w:t>Нежеголь</w:t>
      </w:r>
      <w:proofErr w:type="spellEnd"/>
      <w:r w:rsidRPr="0075248E">
        <w:rPr>
          <w:rFonts w:eastAsia="Calibri"/>
          <w:sz w:val="26"/>
          <w:szCs w:val="26"/>
          <w:lang w:eastAsia="en-US"/>
        </w:rPr>
        <w:t xml:space="preserve"> </w:t>
      </w:r>
      <w:r w:rsidR="00227B92" w:rsidRPr="0075248E">
        <w:rPr>
          <w:rFonts w:eastAsia="Calibri"/>
          <w:sz w:val="26"/>
          <w:szCs w:val="26"/>
          <w:lang w:eastAsia="en-US"/>
        </w:rPr>
        <w:br/>
      </w:r>
      <w:r w:rsidRPr="0075248E">
        <w:rPr>
          <w:rFonts w:eastAsia="Calibri"/>
          <w:sz w:val="26"/>
          <w:szCs w:val="26"/>
          <w:lang w:eastAsia="en-US"/>
        </w:rPr>
        <w:t xml:space="preserve">и их притоков. </w:t>
      </w:r>
    </w:p>
    <w:p w:rsidR="00637673"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lastRenderedPageBreak/>
        <w:t>Главными лесообразующими породами являются дуб черешчатый, сосна обы</w:t>
      </w:r>
      <w:r w:rsidRPr="0075248E">
        <w:rPr>
          <w:rFonts w:eastAsia="Calibri"/>
          <w:sz w:val="26"/>
          <w:szCs w:val="26"/>
          <w:lang w:eastAsia="en-US"/>
        </w:rPr>
        <w:t>к</w:t>
      </w:r>
      <w:r w:rsidRPr="0075248E">
        <w:rPr>
          <w:rFonts w:eastAsia="Calibri"/>
          <w:sz w:val="26"/>
          <w:szCs w:val="26"/>
          <w:lang w:eastAsia="en-US"/>
        </w:rPr>
        <w:t xml:space="preserve">новенная, липа, клен остролистный, ольха черная, осина, береза. </w:t>
      </w:r>
      <w:r w:rsidR="00637673" w:rsidRPr="0075248E">
        <w:rPr>
          <w:rFonts w:eastAsia="Calibri"/>
          <w:sz w:val="26"/>
          <w:szCs w:val="26"/>
          <w:lang w:eastAsia="en-US"/>
        </w:rPr>
        <w:t xml:space="preserve">В </w:t>
      </w:r>
      <w:proofErr w:type="spellStart"/>
      <w:r w:rsidR="00637673" w:rsidRPr="0075248E">
        <w:rPr>
          <w:rFonts w:eastAsia="Calibri"/>
          <w:sz w:val="26"/>
          <w:szCs w:val="26"/>
          <w:lang w:eastAsia="en-US"/>
        </w:rPr>
        <w:t>Шебекинском</w:t>
      </w:r>
      <w:proofErr w:type="spellEnd"/>
      <w:r w:rsidR="00637673" w:rsidRPr="0075248E">
        <w:rPr>
          <w:rFonts w:eastAsia="Calibri"/>
          <w:sz w:val="26"/>
          <w:szCs w:val="26"/>
          <w:lang w:eastAsia="en-US"/>
        </w:rPr>
        <w:t xml:space="preserve"> г</w:t>
      </w:r>
      <w:r w:rsidR="00637673" w:rsidRPr="0075248E">
        <w:rPr>
          <w:rFonts w:eastAsia="Calibri"/>
          <w:sz w:val="26"/>
          <w:szCs w:val="26"/>
          <w:lang w:eastAsia="en-US"/>
        </w:rPr>
        <w:t>о</w:t>
      </w:r>
      <w:r w:rsidR="00637673" w:rsidRPr="0075248E">
        <w:rPr>
          <w:rFonts w:eastAsia="Calibri"/>
          <w:sz w:val="26"/>
          <w:szCs w:val="26"/>
          <w:lang w:eastAsia="en-US"/>
        </w:rPr>
        <w:t>родском округе сохранилась дубрава площадью около 30 тыс. га.</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Кустарниковая растительность представлена терном, шиповником, лещиной, боярышником. В поймах рек произрастают ольха и ива.</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Из почвообразующих пород наибольшее распространение на рассматриваемой территории получили лессовидные суглинки и глины, залегающие на водораздельных плато и склонах различных экспозиций. Это наиболее ценные в агрономическом о</w:t>
      </w:r>
      <w:r w:rsidRPr="0075248E">
        <w:rPr>
          <w:rFonts w:eastAsia="Calibri"/>
          <w:sz w:val="26"/>
          <w:szCs w:val="26"/>
          <w:lang w:eastAsia="en-US"/>
        </w:rPr>
        <w:t>т</w:t>
      </w:r>
      <w:r w:rsidRPr="0075248E">
        <w:rPr>
          <w:rFonts w:eastAsia="Calibri"/>
          <w:sz w:val="26"/>
          <w:szCs w:val="26"/>
          <w:lang w:eastAsia="en-US"/>
        </w:rPr>
        <w:t>ношении почвообразующие породы. На них сформировались наиболее плодородные почвы – черноземы типичные, выщелоченные и темно-серые лесные почвы.</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На </w:t>
      </w:r>
      <w:proofErr w:type="spellStart"/>
      <w:r w:rsidRPr="0075248E">
        <w:rPr>
          <w:rFonts w:eastAsia="Calibri"/>
          <w:sz w:val="26"/>
          <w:szCs w:val="26"/>
          <w:lang w:eastAsia="en-US"/>
        </w:rPr>
        <w:t>оглеенных</w:t>
      </w:r>
      <w:proofErr w:type="spellEnd"/>
      <w:r w:rsidRPr="0075248E">
        <w:rPr>
          <w:rFonts w:eastAsia="Calibri"/>
          <w:sz w:val="26"/>
          <w:szCs w:val="26"/>
          <w:lang w:eastAsia="en-US"/>
        </w:rPr>
        <w:t xml:space="preserve"> суглинках и глинах сформировались черноземно-луговые и л</w:t>
      </w:r>
      <w:r w:rsidRPr="0075248E">
        <w:rPr>
          <w:rFonts w:eastAsia="Calibri"/>
          <w:sz w:val="26"/>
          <w:szCs w:val="26"/>
          <w:lang w:eastAsia="en-US"/>
        </w:rPr>
        <w:t>у</w:t>
      </w:r>
      <w:r w:rsidRPr="0075248E">
        <w:rPr>
          <w:rFonts w:eastAsia="Calibri"/>
          <w:sz w:val="26"/>
          <w:szCs w:val="26"/>
          <w:lang w:eastAsia="en-US"/>
        </w:rPr>
        <w:t xml:space="preserve">гово-черноземные почвы. </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Третичные глины незначительно распространены на территории района. На них сформировались почвы солонцового типа – черноземы солонцеватые, солонцы. </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Подстилающей породой на всей территории является мел. В тех местах, где лессовидные породы полностью смыты (склоны балок), мел выступает в качестве почвообразующей породы. На таких породах сформировались остаточно-карбонатные почвы, отличающиеся рыхлостью, </w:t>
      </w:r>
      <w:proofErr w:type="spellStart"/>
      <w:r w:rsidRPr="0075248E">
        <w:rPr>
          <w:rFonts w:eastAsia="Calibri"/>
          <w:sz w:val="26"/>
          <w:szCs w:val="26"/>
          <w:lang w:eastAsia="en-US"/>
        </w:rPr>
        <w:t>бесструктурностью</w:t>
      </w:r>
      <w:proofErr w:type="spellEnd"/>
      <w:r w:rsidRPr="0075248E">
        <w:rPr>
          <w:rFonts w:eastAsia="Calibri"/>
          <w:sz w:val="26"/>
          <w:szCs w:val="26"/>
          <w:lang w:eastAsia="en-US"/>
        </w:rPr>
        <w:t>, что обуславлив</w:t>
      </w:r>
      <w:r w:rsidRPr="0075248E">
        <w:rPr>
          <w:rFonts w:eastAsia="Calibri"/>
          <w:sz w:val="26"/>
          <w:szCs w:val="26"/>
          <w:lang w:eastAsia="en-US"/>
        </w:rPr>
        <w:t>а</w:t>
      </w:r>
      <w:r w:rsidRPr="0075248E">
        <w:rPr>
          <w:rFonts w:eastAsia="Calibri"/>
          <w:sz w:val="26"/>
          <w:szCs w:val="26"/>
          <w:lang w:eastAsia="en-US"/>
        </w:rPr>
        <w:t xml:space="preserve">ет значительный их смыв: слабую </w:t>
      </w:r>
      <w:proofErr w:type="spellStart"/>
      <w:r w:rsidRPr="0075248E">
        <w:rPr>
          <w:rFonts w:eastAsia="Calibri"/>
          <w:sz w:val="26"/>
          <w:szCs w:val="26"/>
          <w:lang w:eastAsia="en-US"/>
        </w:rPr>
        <w:t>дифференцированность</w:t>
      </w:r>
      <w:proofErr w:type="spellEnd"/>
      <w:r w:rsidRPr="0075248E">
        <w:rPr>
          <w:rFonts w:eastAsia="Calibri"/>
          <w:sz w:val="26"/>
          <w:szCs w:val="26"/>
          <w:lang w:eastAsia="en-US"/>
        </w:rPr>
        <w:t xml:space="preserve"> на горизонты, сильную </w:t>
      </w:r>
      <w:proofErr w:type="spellStart"/>
      <w:r w:rsidRPr="0075248E">
        <w:rPr>
          <w:rFonts w:eastAsia="Calibri"/>
          <w:sz w:val="26"/>
          <w:szCs w:val="26"/>
          <w:lang w:eastAsia="en-US"/>
        </w:rPr>
        <w:t>и</w:t>
      </w:r>
      <w:r w:rsidRPr="0075248E">
        <w:rPr>
          <w:rFonts w:eastAsia="Calibri"/>
          <w:sz w:val="26"/>
          <w:szCs w:val="26"/>
          <w:lang w:eastAsia="en-US"/>
        </w:rPr>
        <w:t>с</w:t>
      </w:r>
      <w:r w:rsidRPr="0075248E">
        <w:rPr>
          <w:rFonts w:eastAsia="Calibri"/>
          <w:sz w:val="26"/>
          <w:szCs w:val="26"/>
          <w:lang w:eastAsia="en-US"/>
        </w:rPr>
        <w:t>сушиваемость</w:t>
      </w:r>
      <w:proofErr w:type="spellEnd"/>
      <w:r w:rsidRPr="0075248E">
        <w:rPr>
          <w:rFonts w:eastAsia="Calibri"/>
          <w:sz w:val="26"/>
          <w:szCs w:val="26"/>
          <w:lang w:eastAsia="en-US"/>
        </w:rPr>
        <w:t xml:space="preserve">, </w:t>
      </w:r>
      <w:proofErr w:type="spellStart"/>
      <w:r w:rsidRPr="0075248E">
        <w:rPr>
          <w:rFonts w:eastAsia="Calibri"/>
          <w:sz w:val="26"/>
          <w:szCs w:val="26"/>
          <w:lang w:eastAsia="en-US"/>
        </w:rPr>
        <w:t>обогащенность</w:t>
      </w:r>
      <w:proofErr w:type="spellEnd"/>
      <w:r w:rsidRPr="0075248E">
        <w:rPr>
          <w:rFonts w:eastAsia="Calibri"/>
          <w:sz w:val="26"/>
          <w:szCs w:val="26"/>
          <w:lang w:eastAsia="en-US"/>
        </w:rPr>
        <w:t xml:space="preserve"> профиля обломками мела.</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На делювиальных отложениях по днищам и конусам выноса балок сформир</w:t>
      </w:r>
      <w:r w:rsidRPr="0075248E">
        <w:rPr>
          <w:rFonts w:eastAsia="Calibri"/>
          <w:sz w:val="26"/>
          <w:szCs w:val="26"/>
          <w:lang w:eastAsia="en-US"/>
        </w:rPr>
        <w:t>о</w:t>
      </w:r>
      <w:r w:rsidRPr="0075248E">
        <w:rPr>
          <w:rFonts w:eastAsia="Calibri"/>
          <w:sz w:val="26"/>
          <w:szCs w:val="26"/>
          <w:lang w:eastAsia="en-US"/>
        </w:rPr>
        <w:t>вались аллювиально-делювиальные намытые почвы днищ балок и шлейфов склонов.</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В поймах рек сформированы почвы зернистые, слоистые, зернисто-слоистые, иловато-глеевые почвы. </w:t>
      </w:r>
    </w:p>
    <w:p w:rsidR="00D431CB" w:rsidRPr="0075248E" w:rsidRDefault="00D431CB" w:rsidP="001B116D">
      <w:pPr>
        <w:pStyle w:val="a6"/>
        <w:spacing w:before="0" w:after="0"/>
        <w:ind w:firstLine="709"/>
        <w:rPr>
          <w:rFonts w:eastAsia="Calibri"/>
          <w:sz w:val="26"/>
          <w:szCs w:val="26"/>
          <w:lang w:eastAsia="en-US"/>
        </w:rPr>
      </w:pPr>
    </w:p>
    <w:p w:rsidR="00D431CB" w:rsidRPr="0075248E" w:rsidRDefault="00D431CB" w:rsidP="001B116D">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17" w:name="_Toc415145822"/>
      <w:bookmarkStart w:id="18" w:name="_Toc415488079"/>
      <w:bookmarkStart w:id="19" w:name="_Toc415489166"/>
      <w:bookmarkStart w:id="20" w:name="_Toc415560317"/>
      <w:bookmarkStart w:id="21" w:name="_Toc415574751"/>
      <w:bookmarkStart w:id="22" w:name="_Toc415145823"/>
      <w:bookmarkStart w:id="23" w:name="_Toc415488080"/>
      <w:bookmarkStart w:id="24" w:name="_Toc415489167"/>
      <w:bookmarkStart w:id="25" w:name="_Toc415560318"/>
      <w:bookmarkStart w:id="26" w:name="_Toc415574752"/>
      <w:bookmarkStart w:id="27" w:name="_Toc434511564"/>
      <w:bookmarkStart w:id="28" w:name="_Toc434576923"/>
      <w:bookmarkStart w:id="29" w:name="_Toc434583193"/>
      <w:bookmarkStart w:id="30" w:name="_Toc444504752"/>
      <w:bookmarkStart w:id="31" w:name="_Toc68777303"/>
      <w:bookmarkEnd w:id="17"/>
      <w:bookmarkEnd w:id="18"/>
      <w:bookmarkEnd w:id="19"/>
      <w:bookmarkEnd w:id="20"/>
      <w:bookmarkEnd w:id="21"/>
      <w:bookmarkEnd w:id="22"/>
      <w:bookmarkEnd w:id="23"/>
      <w:bookmarkEnd w:id="24"/>
      <w:bookmarkEnd w:id="25"/>
      <w:bookmarkEnd w:id="26"/>
      <w:r w:rsidRPr="0075248E">
        <w:rPr>
          <w:rFonts w:ascii="Times New Roman" w:hAnsi="Times New Roman" w:cs="Times New Roman"/>
          <w:i w:val="0"/>
          <w:sz w:val="26"/>
          <w:szCs w:val="26"/>
        </w:rPr>
        <w:t>Дифференциация проектируемой территории для целей разработки нормативов</w:t>
      </w:r>
      <w:bookmarkEnd w:id="27"/>
      <w:bookmarkEnd w:id="28"/>
      <w:bookmarkEnd w:id="29"/>
      <w:bookmarkEnd w:id="30"/>
      <w:bookmarkEnd w:id="31"/>
    </w:p>
    <w:p w:rsidR="001E450F" w:rsidRPr="0075248E" w:rsidRDefault="003F21B6" w:rsidP="001B116D">
      <w:pPr>
        <w:pStyle w:val="a6"/>
        <w:spacing w:before="0" w:after="0"/>
        <w:ind w:firstLine="709"/>
        <w:rPr>
          <w:sz w:val="26"/>
          <w:szCs w:val="26"/>
        </w:rPr>
      </w:pPr>
      <w:r w:rsidRPr="0075248E">
        <w:rPr>
          <w:sz w:val="26"/>
          <w:szCs w:val="26"/>
        </w:rPr>
        <w:t xml:space="preserve">В соответствии с </w:t>
      </w:r>
      <w:r w:rsidR="00FA7C07" w:rsidRPr="0075248E">
        <w:rPr>
          <w:sz w:val="26"/>
          <w:szCs w:val="26"/>
        </w:rPr>
        <w:t>з</w:t>
      </w:r>
      <w:r w:rsidRPr="0075248E">
        <w:rPr>
          <w:sz w:val="26"/>
          <w:szCs w:val="26"/>
        </w:rPr>
        <w:t xml:space="preserve">аконом Белгородской области от 20.12.2004 № 159 </w:t>
      </w:r>
      <w:r w:rsidR="00351236" w:rsidRPr="0075248E">
        <w:rPr>
          <w:sz w:val="26"/>
          <w:szCs w:val="26"/>
        </w:rPr>
        <w:br/>
      </w:r>
      <w:r w:rsidRPr="0075248E">
        <w:rPr>
          <w:sz w:val="26"/>
          <w:szCs w:val="26"/>
        </w:rPr>
        <w:t>«Об установлении границ муниципальных образований и наделении их статусом г</w:t>
      </w:r>
      <w:r w:rsidRPr="0075248E">
        <w:rPr>
          <w:sz w:val="26"/>
          <w:szCs w:val="26"/>
        </w:rPr>
        <w:t>о</w:t>
      </w:r>
      <w:r w:rsidRPr="0075248E">
        <w:rPr>
          <w:sz w:val="26"/>
          <w:szCs w:val="26"/>
        </w:rPr>
        <w:t>родского, сельского поселения, городского округа, муниципальн</w:t>
      </w:r>
      <w:r w:rsidR="001E450F" w:rsidRPr="0075248E">
        <w:rPr>
          <w:sz w:val="26"/>
          <w:szCs w:val="26"/>
        </w:rPr>
        <w:t>ого района» в гран</w:t>
      </w:r>
      <w:r w:rsidR="001E450F" w:rsidRPr="0075248E">
        <w:rPr>
          <w:sz w:val="26"/>
          <w:szCs w:val="26"/>
        </w:rPr>
        <w:t>и</w:t>
      </w:r>
      <w:r w:rsidR="001E450F" w:rsidRPr="0075248E">
        <w:rPr>
          <w:sz w:val="26"/>
          <w:szCs w:val="26"/>
        </w:rPr>
        <w:t>цах городского округа находятся:</w:t>
      </w:r>
    </w:p>
    <w:p w:rsidR="001E450F" w:rsidRPr="0075248E" w:rsidRDefault="001E450F" w:rsidP="001B116D">
      <w:pPr>
        <w:autoSpaceDE w:val="0"/>
        <w:autoSpaceDN w:val="0"/>
        <w:adjustRightInd w:val="0"/>
        <w:ind w:firstLine="709"/>
        <w:rPr>
          <w:sz w:val="26"/>
          <w:szCs w:val="26"/>
        </w:rPr>
      </w:pPr>
      <w:r w:rsidRPr="0075248E">
        <w:rPr>
          <w:sz w:val="26"/>
          <w:szCs w:val="26"/>
        </w:rPr>
        <w:t xml:space="preserve">город Шебекино; </w:t>
      </w:r>
    </w:p>
    <w:p w:rsidR="001E450F" w:rsidRPr="0075248E" w:rsidRDefault="001E450F" w:rsidP="001B116D">
      <w:pPr>
        <w:autoSpaceDE w:val="0"/>
        <w:autoSpaceDN w:val="0"/>
        <w:adjustRightInd w:val="0"/>
        <w:ind w:firstLine="709"/>
        <w:rPr>
          <w:sz w:val="26"/>
          <w:szCs w:val="26"/>
        </w:rPr>
      </w:pPr>
      <w:r w:rsidRPr="0075248E">
        <w:rPr>
          <w:sz w:val="26"/>
          <w:szCs w:val="26"/>
        </w:rPr>
        <w:t>рабочий поселок: Маслова Пристань;</w:t>
      </w:r>
    </w:p>
    <w:p w:rsidR="001E450F" w:rsidRPr="0075248E" w:rsidRDefault="001E450F" w:rsidP="001B116D">
      <w:pPr>
        <w:autoSpaceDE w:val="0"/>
        <w:autoSpaceDN w:val="0"/>
        <w:adjustRightInd w:val="0"/>
        <w:ind w:firstLine="709"/>
        <w:rPr>
          <w:sz w:val="26"/>
          <w:szCs w:val="26"/>
        </w:rPr>
      </w:pPr>
      <w:r w:rsidRPr="0075248E">
        <w:rPr>
          <w:sz w:val="26"/>
          <w:szCs w:val="26"/>
        </w:rPr>
        <w:t xml:space="preserve">поселки: Батрацкая Дача, </w:t>
      </w:r>
      <w:proofErr w:type="gramStart"/>
      <w:r w:rsidRPr="0075248E">
        <w:rPr>
          <w:sz w:val="26"/>
          <w:szCs w:val="26"/>
        </w:rPr>
        <w:t>Красное</w:t>
      </w:r>
      <w:proofErr w:type="gramEnd"/>
      <w:r w:rsidRPr="0075248E">
        <w:rPr>
          <w:sz w:val="26"/>
          <w:szCs w:val="26"/>
        </w:rPr>
        <w:t xml:space="preserve">, Ленинский, Первомайский, Поляна, </w:t>
      </w:r>
      <w:proofErr w:type="spellStart"/>
      <w:r w:rsidRPr="0075248E">
        <w:rPr>
          <w:sz w:val="26"/>
          <w:szCs w:val="26"/>
        </w:rPr>
        <w:t>Шам</w:t>
      </w:r>
      <w:r w:rsidRPr="0075248E">
        <w:rPr>
          <w:sz w:val="26"/>
          <w:szCs w:val="26"/>
        </w:rPr>
        <w:t>и</w:t>
      </w:r>
      <w:r w:rsidRPr="0075248E">
        <w:rPr>
          <w:sz w:val="26"/>
          <w:szCs w:val="26"/>
        </w:rPr>
        <w:t>но</w:t>
      </w:r>
      <w:proofErr w:type="spellEnd"/>
      <w:r w:rsidRPr="0075248E">
        <w:rPr>
          <w:sz w:val="26"/>
          <w:szCs w:val="26"/>
        </w:rPr>
        <w:t xml:space="preserve">, </w:t>
      </w:r>
      <w:proofErr w:type="spellStart"/>
      <w:r w:rsidRPr="0075248E">
        <w:rPr>
          <w:sz w:val="26"/>
          <w:szCs w:val="26"/>
        </w:rPr>
        <w:t>Шебекинский</w:t>
      </w:r>
      <w:proofErr w:type="spellEnd"/>
      <w:r w:rsidRPr="0075248E">
        <w:rPr>
          <w:sz w:val="26"/>
          <w:szCs w:val="26"/>
        </w:rPr>
        <w:t>;</w:t>
      </w:r>
    </w:p>
    <w:p w:rsidR="001E450F" w:rsidRPr="0075248E" w:rsidRDefault="001E450F" w:rsidP="001B116D">
      <w:pPr>
        <w:autoSpaceDE w:val="0"/>
        <w:autoSpaceDN w:val="0"/>
        <w:adjustRightInd w:val="0"/>
        <w:ind w:firstLine="709"/>
        <w:rPr>
          <w:sz w:val="26"/>
          <w:szCs w:val="26"/>
        </w:rPr>
      </w:pPr>
      <w:r w:rsidRPr="0075248E">
        <w:rPr>
          <w:sz w:val="26"/>
          <w:szCs w:val="26"/>
        </w:rPr>
        <w:t xml:space="preserve">села: </w:t>
      </w:r>
      <w:proofErr w:type="spellStart"/>
      <w:proofErr w:type="gramStart"/>
      <w:r w:rsidRPr="0075248E">
        <w:rPr>
          <w:sz w:val="26"/>
          <w:szCs w:val="26"/>
        </w:rPr>
        <w:t>Авиловка</w:t>
      </w:r>
      <w:proofErr w:type="spellEnd"/>
      <w:r w:rsidRPr="0075248E">
        <w:rPr>
          <w:sz w:val="26"/>
          <w:szCs w:val="26"/>
        </w:rPr>
        <w:t xml:space="preserve">, Александровка, Артельное, Архангельское, Безлюдовка, Белый Колодезь, Белянка, </w:t>
      </w:r>
      <w:proofErr w:type="spellStart"/>
      <w:r w:rsidRPr="0075248E">
        <w:rPr>
          <w:sz w:val="26"/>
          <w:szCs w:val="26"/>
        </w:rPr>
        <w:t>Бершаково</w:t>
      </w:r>
      <w:proofErr w:type="spellEnd"/>
      <w:r w:rsidRPr="0075248E">
        <w:rPr>
          <w:sz w:val="26"/>
          <w:szCs w:val="26"/>
        </w:rPr>
        <w:t xml:space="preserve">, Большетроицкое, Большое Городище, Борисовка, </w:t>
      </w:r>
      <w:proofErr w:type="spellStart"/>
      <w:r w:rsidRPr="0075248E">
        <w:rPr>
          <w:sz w:val="26"/>
          <w:szCs w:val="26"/>
        </w:rPr>
        <w:t>Б</w:t>
      </w:r>
      <w:r w:rsidRPr="0075248E">
        <w:rPr>
          <w:sz w:val="26"/>
          <w:szCs w:val="26"/>
        </w:rPr>
        <w:t>о</w:t>
      </w:r>
      <w:r w:rsidRPr="0075248E">
        <w:rPr>
          <w:sz w:val="26"/>
          <w:szCs w:val="26"/>
        </w:rPr>
        <w:t>ровское</w:t>
      </w:r>
      <w:proofErr w:type="spellEnd"/>
      <w:r w:rsidRPr="0075248E">
        <w:rPr>
          <w:sz w:val="26"/>
          <w:szCs w:val="26"/>
        </w:rPr>
        <w:t xml:space="preserve">, Булановка, </w:t>
      </w:r>
      <w:proofErr w:type="spellStart"/>
      <w:r w:rsidRPr="0075248E">
        <w:rPr>
          <w:sz w:val="26"/>
          <w:szCs w:val="26"/>
        </w:rPr>
        <w:t>Верхнеберезово</w:t>
      </w:r>
      <w:proofErr w:type="spellEnd"/>
      <w:r w:rsidRPr="0075248E">
        <w:rPr>
          <w:sz w:val="26"/>
          <w:szCs w:val="26"/>
        </w:rPr>
        <w:t xml:space="preserve">, Вознесеновка, </w:t>
      </w:r>
      <w:proofErr w:type="spellStart"/>
      <w:r w:rsidRPr="0075248E">
        <w:rPr>
          <w:sz w:val="26"/>
          <w:szCs w:val="26"/>
        </w:rPr>
        <w:t>Графовка</w:t>
      </w:r>
      <w:proofErr w:type="spellEnd"/>
      <w:r w:rsidRPr="0075248E">
        <w:rPr>
          <w:sz w:val="26"/>
          <w:szCs w:val="26"/>
        </w:rPr>
        <w:t xml:space="preserve">, Дмитриевка, Доброе, </w:t>
      </w:r>
      <w:proofErr w:type="spellStart"/>
      <w:r w:rsidRPr="0075248E">
        <w:rPr>
          <w:sz w:val="26"/>
          <w:szCs w:val="26"/>
        </w:rPr>
        <w:t>Заводцы</w:t>
      </w:r>
      <w:proofErr w:type="spellEnd"/>
      <w:r w:rsidRPr="0075248E">
        <w:rPr>
          <w:sz w:val="26"/>
          <w:szCs w:val="26"/>
        </w:rPr>
        <w:t xml:space="preserve">, </w:t>
      </w:r>
      <w:proofErr w:type="spellStart"/>
      <w:r w:rsidRPr="0075248E">
        <w:rPr>
          <w:sz w:val="26"/>
          <w:szCs w:val="26"/>
        </w:rPr>
        <w:t>Зиборовка</w:t>
      </w:r>
      <w:proofErr w:type="spellEnd"/>
      <w:r w:rsidRPr="0075248E">
        <w:rPr>
          <w:sz w:val="26"/>
          <w:szCs w:val="26"/>
        </w:rPr>
        <w:t xml:space="preserve">, </w:t>
      </w:r>
      <w:proofErr w:type="spellStart"/>
      <w:r w:rsidRPr="0075248E">
        <w:rPr>
          <w:sz w:val="26"/>
          <w:szCs w:val="26"/>
        </w:rPr>
        <w:t>Зимовенька</w:t>
      </w:r>
      <w:proofErr w:type="spellEnd"/>
      <w:r w:rsidRPr="0075248E">
        <w:rPr>
          <w:sz w:val="26"/>
          <w:szCs w:val="26"/>
        </w:rPr>
        <w:t xml:space="preserve">, </w:t>
      </w:r>
      <w:proofErr w:type="spellStart"/>
      <w:r w:rsidRPr="0075248E">
        <w:rPr>
          <w:sz w:val="26"/>
          <w:szCs w:val="26"/>
        </w:rPr>
        <w:t>Зимовное</w:t>
      </w:r>
      <w:proofErr w:type="spellEnd"/>
      <w:r w:rsidRPr="0075248E">
        <w:rPr>
          <w:sz w:val="26"/>
          <w:szCs w:val="26"/>
        </w:rPr>
        <w:t xml:space="preserve">, Ивановка, </w:t>
      </w:r>
      <w:proofErr w:type="spellStart"/>
      <w:r w:rsidRPr="0075248E">
        <w:rPr>
          <w:sz w:val="26"/>
          <w:szCs w:val="26"/>
        </w:rPr>
        <w:t>Караичное</w:t>
      </w:r>
      <w:proofErr w:type="spellEnd"/>
      <w:r w:rsidRPr="0075248E">
        <w:rPr>
          <w:sz w:val="26"/>
          <w:szCs w:val="26"/>
        </w:rPr>
        <w:t xml:space="preserve">, </w:t>
      </w:r>
      <w:proofErr w:type="spellStart"/>
      <w:r w:rsidRPr="0075248E">
        <w:rPr>
          <w:sz w:val="26"/>
          <w:szCs w:val="26"/>
        </w:rPr>
        <w:t>Козьмодемьяно</w:t>
      </w:r>
      <w:r w:rsidRPr="0075248E">
        <w:rPr>
          <w:sz w:val="26"/>
          <w:szCs w:val="26"/>
        </w:rPr>
        <w:t>в</w:t>
      </w:r>
      <w:r w:rsidRPr="0075248E">
        <w:rPr>
          <w:sz w:val="26"/>
          <w:szCs w:val="26"/>
        </w:rPr>
        <w:t>ка</w:t>
      </w:r>
      <w:proofErr w:type="spellEnd"/>
      <w:r w:rsidRPr="0075248E">
        <w:rPr>
          <w:sz w:val="26"/>
          <w:szCs w:val="26"/>
        </w:rPr>
        <w:t xml:space="preserve">, </w:t>
      </w:r>
      <w:proofErr w:type="spellStart"/>
      <w:r w:rsidRPr="0075248E">
        <w:rPr>
          <w:sz w:val="26"/>
          <w:szCs w:val="26"/>
        </w:rPr>
        <w:t>Коровино</w:t>
      </w:r>
      <w:proofErr w:type="spellEnd"/>
      <w:r w:rsidRPr="0075248E">
        <w:rPr>
          <w:sz w:val="26"/>
          <w:szCs w:val="26"/>
        </w:rPr>
        <w:t xml:space="preserve">, </w:t>
      </w:r>
      <w:proofErr w:type="spellStart"/>
      <w:r w:rsidRPr="0075248E">
        <w:rPr>
          <w:sz w:val="26"/>
          <w:szCs w:val="26"/>
        </w:rPr>
        <w:t>Кошлаково</w:t>
      </w:r>
      <w:proofErr w:type="spellEnd"/>
      <w:r w:rsidRPr="0075248E">
        <w:rPr>
          <w:sz w:val="26"/>
          <w:szCs w:val="26"/>
        </w:rPr>
        <w:t xml:space="preserve">, Крапивное, Красная Поляна, Купино, </w:t>
      </w:r>
      <w:proofErr w:type="spellStart"/>
      <w:r w:rsidRPr="0075248E">
        <w:rPr>
          <w:sz w:val="26"/>
          <w:szCs w:val="26"/>
        </w:rPr>
        <w:t>Максимовка</w:t>
      </w:r>
      <w:proofErr w:type="spellEnd"/>
      <w:r w:rsidRPr="0075248E">
        <w:rPr>
          <w:sz w:val="26"/>
          <w:szCs w:val="26"/>
        </w:rPr>
        <w:t xml:space="preserve">, </w:t>
      </w:r>
      <w:proofErr w:type="spellStart"/>
      <w:r w:rsidRPr="0075248E">
        <w:rPr>
          <w:sz w:val="26"/>
          <w:szCs w:val="26"/>
        </w:rPr>
        <w:t>Мал</w:t>
      </w:r>
      <w:r w:rsidRPr="0075248E">
        <w:rPr>
          <w:sz w:val="26"/>
          <w:szCs w:val="26"/>
        </w:rPr>
        <w:t>о</w:t>
      </w:r>
      <w:r w:rsidRPr="0075248E">
        <w:rPr>
          <w:sz w:val="26"/>
          <w:szCs w:val="26"/>
        </w:rPr>
        <w:t>михайловка</w:t>
      </w:r>
      <w:proofErr w:type="spellEnd"/>
      <w:r w:rsidRPr="0075248E">
        <w:rPr>
          <w:sz w:val="26"/>
          <w:szCs w:val="26"/>
        </w:rPr>
        <w:t xml:space="preserve">, </w:t>
      </w:r>
      <w:proofErr w:type="spellStart"/>
      <w:r w:rsidRPr="0075248E">
        <w:rPr>
          <w:sz w:val="26"/>
          <w:szCs w:val="26"/>
        </w:rPr>
        <w:t>Мешковое</w:t>
      </w:r>
      <w:proofErr w:type="spellEnd"/>
      <w:r w:rsidRPr="0075248E">
        <w:rPr>
          <w:sz w:val="26"/>
          <w:szCs w:val="26"/>
        </w:rPr>
        <w:t xml:space="preserve">, Муром, </w:t>
      </w:r>
      <w:proofErr w:type="spellStart"/>
      <w:r w:rsidRPr="0075248E">
        <w:rPr>
          <w:sz w:val="26"/>
          <w:szCs w:val="26"/>
        </w:rPr>
        <w:t>Нежеголь</w:t>
      </w:r>
      <w:proofErr w:type="spellEnd"/>
      <w:r w:rsidRPr="0075248E">
        <w:rPr>
          <w:sz w:val="26"/>
          <w:szCs w:val="26"/>
        </w:rPr>
        <w:t xml:space="preserve">, Неклюдово, </w:t>
      </w:r>
      <w:proofErr w:type="spellStart"/>
      <w:r w:rsidRPr="0075248E">
        <w:rPr>
          <w:sz w:val="26"/>
          <w:szCs w:val="26"/>
        </w:rPr>
        <w:t>Нехотеевка</w:t>
      </w:r>
      <w:proofErr w:type="spellEnd"/>
      <w:r w:rsidRPr="0075248E">
        <w:rPr>
          <w:sz w:val="26"/>
          <w:szCs w:val="26"/>
        </w:rPr>
        <w:t>, Нижнее Берез</w:t>
      </w:r>
      <w:r w:rsidRPr="0075248E">
        <w:rPr>
          <w:sz w:val="26"/>
          <w:szCs w:val="26"/>
        </w:rPr>
        <w:t>о</w:t>
      </w:r>
      <w:r w:rsidRPr="0075248E">
        <w:rPr>
          <w:sz w:val="26"/>
          <w:szCs w:val="26"/>
        </w:rPr>
        <w:t xml:space="preserve">во-Второе, Никольское, Новая Таволжанка, </w:t>
      </w:r>
      <w:proofErr w:type="spellStart"/>
      <w:r w:rsidRPr="0075248E">
        <w:rPr>
          <w:sz w:val="26"/>
          <w:szCs w:val="26"/>
        </w:rPr>
        <w:t>Огнищево</w:t>
      </w:r>
      <w:proofErr w:type="spellEnd"/>
      <w:r w:rsidRPr="0075248E">
        <w:rPr>
          <w:sz w:val="26"/>
          <w:szCs w:val="26"/>
        </w:rPr>
        <w:t xml:space="preserve">, Осиновка, </w:t>
      </w:r>
      <w:proofErr w:type="spellStart"/>
      <w:r w:rsidRPr="0075248E">
        <w:rPr>
          <w:sz w:val="26"/>
          <w:szCs w:val="26"/>
        </w:rPr>
        <w:t>Пенцево</w:t>
      </w:r>
      <w:proofErr w:type="spellEnd"/>
      <w:r w:rsidRPr="0075248E">
        <w:rPr>
          <w:sz w:val="26"/>
          <w:szCs w:val="26"/>
        </w:rPr>
        <w:t xml:space="preserve">, Первое </w:t>
      </w:r>
      <w:proofErr w:type="spellStart"/>
      <w:r w:rsidRPr="0075248E">
        <w:rPr>
          <w:sz w:val="26"/>
          <w:szCs w:val="26"/>
        </w:rPr>
        <w:t>Цепляево</w:t>
      </w:r>
      <w:proofErr w:type="spellEnd"/>
      <w:r w:rsidRPr="0075248E">
        <w:rPr>
          <w:sz w:val="26"/>
          <w:szCs w:val="26"/>
        </w:rPr>
        <w:t xml:space="preserve">, Поповка, Пристень, </w:t>
      </w:r>
      <w:proofErr w:type="spellStart"/>
      <w:r w:rsidRPr="0075248E">
        <w:rPr>
          <w:sz w:val="26"/>
          <w:szCs w:val="26"/>
        </w:rPr>
        <w:t>Протопоповка</w:t>
      </w:r>
      <w:proofErr w:type="spellEnd"/>
      <w:r w:rsidRPr="0075248E">
        <w:rPr>
          <w:sz w:val="26"/>
          <w:szCs w:val="26"/>
        </w:rPr>
        <w:t xml:space="preserve">, Репное, </w:t>
      </w:r>
      <w:proofErr w:type="spellStart"/>
      <w:r w:rsidRPr="0075248E">
        <w:rPr>
          <w:sz w:val="26"/>
          <w:szCs w:val="26"/>
        </w:rPr>
        <w:t>Ржевка</w:t>
      </w:r>
      <w:proofErr w:type="spellEnd"/>
      <w:r w:rsidRPr="0075248E">
        <w:rPr>
          <w:sz w:val="26"/>
          <w:szCs w:val="26"/>
        </w:rPr>
        <w:t xml:space="preserve">, </w:t>
      </w:r>
      <w:proofErr w:type="spellStart"/>
      <w:r w:rsidRPr="0075248E">
        <w:rPr>
          <w:sz w:val="26"/>
          <w:szCs w:val="26"/>
        </w:rPr>
        <w:t>Селишко</w:t>
      </w:r>
      <w:proofErr w:type="spellEnd"/>
      <w:r w:rsidRPr="0075248E">
        <w:rPr>
          <w:sz w:val="26"/>
          <w:szCs w:val="26"/>
        </w:rPr>
        <w:t>, Середа, Ст</w:t>
      </w:r>
      <w:r w:rsidRPr="0075248E">
        <w:rPr>
          <w:sz w:val="26"/>
          <w:szCs w:val="26"/>
        </w:rPr>
        <w:t>а</w:t>
      </w:r>
      <w:r w:rsidRPr="0075248E">
        <w:rPr>
          <w:sz w:val="26"/>
          <w:szCs w:val="26"/>
        </w:rPr>
        <w:t xml:space="preserve">риково, </w:t>
      </w:r>
      <w:proofErr w:type="spellStart"/>
      <w:r w:rsidRPr="0075248E">
        <w:rPr>
          <w:sz w:val="26"/>
          <w:szCs w:val="26"/>
        </w:rPr>
        <w:t>Старовщина</w:t>
      </w:r>
      <w:proofErr w:type="spellEnd"/>
      <w:r w:rsidRPr="0075248E">
        <w:rPr>
          <w:sz w:val="26"/>
          <w:szCs w:val="26"/>
        </w:rPr>
        <w:t>, Стрелица-Первая</w:t>
      </w:r>
      <w:proofErr w:type="gramEnd"/>
      <w:r w:rsidRPr="0075248E">
        <w:rPr>
          <w:sz w:val="26"/>
          <w:szCs w:val="26"/>
        </w:rPr>
        <w:t xml:space="preserve">, Стрелица-Вторая, </w:t>
      </w:r>
      <w:proofErr w:type="spellStart"/>
      <w:r w:rsidRPr="0075248E">
        <w:rPr>
          <w:sz w:val="26"/>
          <w:szCs w:val="26"/>
        </w:rPr>
        <w:t>Сурково</w:t>
      </w:r>
      <w:proofErr w:type="spellEnd"/>
      <w:r w:rsidRPr="0075248E">
        <w:rPr>
          <w:sz w:val="26"/>
          <w:szCs w:val="26"/>
        </w:rPr>
        <w:t xml:space="preserve">, </w:t>
      </w:r>
      <w:proofErr w:type="spellStart"/>
      <w:r w:rsidRPr="0075248E">
        <w:rPr>
          <w:sz w:val="26"/>
          <w:szCs w:val="26"/>
        </w:rPr>
        <w:t>Терезовка</w:t>
      </w:r>
      <w:proofErr w:type="spellEnd"/>
      <w:r w:rsidRPr="0075248E">
        <w:rPr>
          <w:sz w:val="26"/>
          <w:szCs w:val="26"/>
        </w:rPr>
        <w:t>, Те</w:t>
      </w:r>
      <w:r w:rsidRPr="0075248E">
        <w:rPr>
          <w:sz w:val="26"/>
          <w:szCs w:val="26"/>
        </w:rPr>
        <w:t>р</w:t>
      </w:r>
      <w:r w:rsidRPr="0075248E">
        <w:rPr>
          <w:sz w:val="26"/>
          <w:szCs w:val="26"/>
        </w:rPr>
        <w:t xml:space="preserve">новое, Титовка, </w:t>
      </w:r>
      <w:proofErr w:type="spellStart"/>
      <w:r w:rsidRPr="0075248E">
        <w:rPr>
          <w:sz w:val="26"/>
          <w:szCs w:val="26"/>
        </w:rPr>
        <w:t>Тюрино</w:t>
      </w:r>
      <w:proofErr w:type="spellEnd"/>
      <w:r w:rsidRPr="0075248E">
        <w:rPr>
          <w:sz w:val="26"/>
          <w:szCs w:val="26"/>
        </w:rPr>
        <w:t xml:space="preserve">, </w:t>
      </w:r>
      <w:proofErr w:type="spellStart"/>
      <w:r w:rsidRPr="0075248E">
        <w:rPr>
          <w:sz w:val="26"/>
          <w:szCs w:val="26"/>
        </w:rPr>
        <w:t>Цепляево</w:t>
      </w:r>
      <w:proofErr w:type="spellEnd"/>
      <w:r w:rsidRPr="0075248E">
        <w:rPr>
          <w:sz w:val="26"/>
          <w:szCs w:val="26"/>
        </w:rPr>
        <w:t xml:space="preserve">-Второе, </w:t>
      </w:r>
      <w:proofErr w:type="spellStart"/>
      <w:r w:rsidRPr="0075248E">
        <w:rPr>
          <w:sz w:val="26"/>
          <w:szCs w:val="26"/>
        </w:rPr>
        <w:t>Червона</w:t>
      </w:r>
      <w:proofErr w:type="spellEnd"/>
      <w:r w:rsidRPr="0075248E">
        <w:rPr>
          <w:sz w:val="26"/>
          <w:szCs w:val="26"/>
        </w:rPr>
        <w:t xml:space="preserve"> </w:t>
      </w:r>
      <w:proofErr w:type="spellStart"/>
      <w:r w:rsidRPr="0075248E">
        <w:rPr>
          <w:sz w:val="26"/>
          <w:szCs w:val="26"/>
        </w:rPr>
        <w:t>Дибровка</w:t>
      </w:r>
      <w:proofErr w:type="spellEnd"/>
      <w:r w:rsidRPr="0075248E">
        <w:rPr>
          <w:sz w:val="26"/>
          <w:szCs w:val="26"/>
        </w:rPr>
        <w:t xml:space="preserve">, Чураево, </w:t>
      </w:r>
      <w:proofErr w:type="spellStart"/>
      <w:r w:rsidRPr="0075248E">
        <w:rPr>
          <w:sz w:val="26"/>
          <w:szCs w:val="26"/>
        </w:rPr>
        <w:t>Щигоревка</w:t>
      </w:r>
      <w:proofErr w:type="spellEnd"/>
      <w:r w:rsidRPr="0075248E">
        <w:rPr>
          <w:sz w:val="26"/>
          <w:szCs w:val="26"/>
        </w:rPr>
        <w:t xml:space="preserve">, </w:t>
      </w:r>
      <w:proofErr w:type="spellStart"/>
      <w:r w:rsidRPr="0075248E">
        <w:rPr>
          <w:sz w:val="26"/>
          <w:szCs w:val="26"/>
        </w:rPr>
        <w:t>Яблочково</w:t>
      </w:r>
      <w:proofErr w:type="spellEnd"/>
      <w:r w:rsidRPr="0075248E">
        <w:rPr>
          <w:sz w:val="26"/>
          <w:szCs w:val="26"/>
        </w:rPr>
        <w:t xml:space="preserve">; </w:t>
      </w:r>
    </w:p>
    <w:p w:rsidR="003F21B6" w:rsidRPr="0075248E" w:rsidRDefault="001E450F" w:rsidP="001B116D">
      <w:pPr>
        <w:autoSpaceDE w:val="0"/>
        <w:autoSpaceDN w:val="0"/>
        <w:adjustRightInd w:val="0"/>
        <w:ind w:firstLine="709"/>
        <w:rPr>
          <w:sz w:val="26"/>
          <w:szCs w:val="26"/>
        </w:rPr>
      </w:pPr>
      <w:r w:rsidRPr="0075248E">
        <w:rPr>
          <w:sz w:val="26"/>
          <w:szCs w:val="26"/>
        </w:rPr>
        <w:t xml:space="preserve">хутора: </w:t>
      </w:r>
      <w:proofErr w:type="gramStart"/>
      <w:r w:rsidRPr="0075248E">
        <w:rPr>
          <w:sz w:val="26"/>
          <w:szCs w:val="26"/>
        </w:rPr>
        <w:t xml:space="preserve">Александровка, Александровский, </w:t>
      </w:r>
      <w:proofErr w:type="spellStart"/>
      <w:r w:rsidRPr="0075248E">
        <w:rPr>
          <w:sz w:val="26"/>
          <w:szCs w:val="26"/>
        </w:rPr>
        <w:t>Бабенков</w:t>
      </w:r>
      <w:proofErr w:type="spellEnd"/>
      <w:r w:rsidRPr="0075248E">
        <w:rPr>
          <w:sz w:val="26"/>
          <w:szCs w:val="26"/>
        </w:rPr>
        <w:t xml:space="preserve">, Балки, </w:t>
      </w:r>
      <w:proofErr w:type="spellStart"/>
      <w:r w:rsidRPr="0075248E">
        <w:rPr>
          <w:sz w:val="26"/>
          <w:szCs w:val="26"/>
        </w:rPr>
        <w:t>Белокриничный</w:t>
      </w:r>
      <w:proofErr w:type="spellEnd"/>
      <w:r w:rsidRPr="0075248E">
        <w:rPr>
          <w:sz w:val="26"/>
          <w:szCs w:val="26"/>
        </w:rPr>
        <w:t xml:space="preserve">, </w:t>
      </w:r>
      <w:proofErr w:type="spellStart"/>
      <w:r w:rsidRPr="0075248E">
        <w:rPr>
          <w:sz w:val="26"/>
          <w:szCs w:val="26"/>
        </w:rPr>
        <w:t>Бессараб</w:t>
      </w:r>
      <w:proofErr w:type="spellEnd"/>
      <w:r w:rsidRPr="0075248E">
        <w:rPr>
          <w:sz w:val="26"/>
          <w:szCs w:val="26"/>
        </w:rPr>
        <w:t xml:space="preserve">, </w:t>
      </w:r>
      <w:proofErr w:type="spellStart"/>
      <w:r w:rsidRPr="0075248E">
        <w:rPr>
          <w:sz w:val="26"/>
          <w:szCs w:val="26"/>
        </w:rPr>
        <w:t>Бондаренков</w:t>
      </w:r>
      <w:proofErr w:type="spellEnd"/>
      <w:r w:rsidRPr="0075248E">
        <w:rPr>
          <w:sz w:val="26"/>
          <w:szCs w:val="26"/>
        </w:rPr>
        <w:t xml:space="preserve">, </w:t>
      </w:r>
      <w:proofErr w:type="spellStart"/>
      <w:r w:rsidRPr="0075248E">
        <w:rPr>
          <w:sz w:val="26"/>
          <w:szCs w:val="26"/>
        </w:rPr>
        <w:t>Гордюшкин</w:t>
      </w:r>
      <w:proofErr w:type="spellEnd"/>
      <w:r w:rsidRPr="0075248E">
        <w:rPr>
          <w:sz w:val="26"/>
          <w:szCs w:val="26"/>
        </w:rPr>
        <w:t xml:space="preserve">, Гремячий, </w:t>
      </w:r>
      <w:proofErr w:type="spellStart"/>
      <w:r w:rsidRPr="0075248E">
        <w:rPr>
          <w:sz w:val="26"/>
          <w:szCs w:val="26"/>
        </w:rPr>
        <w:t>Дубовенька</w:t>
      </w:r>
      <w:proofErr w:type="spellEnd"/>
      <w:r w:rsidRPr="0075248E">
        <w:rPr>
          <w:sz w:val="26"/>
          <w:szCs w:val="26"/>
        </w:rPr>
        <w:t>, Желобок, Заречье, Зн</w:t>
      </w:r>
      <w:r w:rsidRPr="0075248E">
        <w:rPr>
          <w:sz w:val="26"/>
          <w:szCs w:val="26"/>
        </w:rPr>
        <w:t>а</w:t>
      </w:r>
      <w:r w:rsidRPr="0075248E">
        <w:rPr>
          <w:sz w:val="26"/>
          <w:szCs w:val="26"/>
        </w:rPr>
        <w:lastRenderedPageBreak/>
        <w:t xml:space="preserve">менка, Ивановка, Красный, </w:t>
      </w:r>
      <w:proofErr w:type="spellStart"/>
      <w:r w:rsidRPr="0075248E">
        <w:rPr>
          <w:sz w:val="26"/>
          <w:szCs w:val="26"/>
        </w:rPr>
        <w:t>Крепацкий</w:t>
      </w:r>
      <w:proofErr w:type="spellEnd"/>
      <w:r w:rsidRPr="0075248E">
        <w:rPr>
          <w:sz w:val="26"/>
          <w:szCs w:val="26"/>
        </w:rPr>
        <w:t xml:space="preserve">, Марьино, Мухин, Новая Заря, Новый Путь, Панков, Петровка, Пристень, </w:t>
      </w:r>
      <w:proofErr w:type="spellStart"/>
      <w:r w:rsidRPr="0075248E">
        <w:rPr>
          <w:sz w:val="26"/>
          <w:szCs w:val="26"/>
        </w:rPr>
        <w:t>Ржавец</w:t>
      </w:r>
      <w:proofErr w:type="spellEnd"/>
      <w:r w:rsidRPr="0075248E">
        <w:rPr>
          <w:sz w:val="26"/>
          <w:szCs w:val="26"/>
        </w:rPr>
        <w:t xml:space="preserve">, </w:t>
      </w:r>
      <w:proofErr w:type="spellStart"/>
      <w:r w:rsidRPr="0075248E">
        <w:rPr>
          <w:sz w:val="26"/>
          <w:szCs w:val="26"/>
        </w:rPr>
        <w:t>Саввин</w:t>
      </w:r>
      <w:proofErr w:type="spellEnd"/>
      <w:r w:rsidRPr="0075248E">
        <w:rPr>
          <w:sz w:val="26"/>
          <w:szCs w:val="26"/>
        </w:rPr>
        <w:t xml:space="preserve">, </w:t>
      </w:r>
      <w:proofErr w:type="spellStart"/>
      <w:r w:rsidRPr="0075248E">
        <w:rPr>
          <w:sz w:val="26"/>
          <w:szCs w:val="26"/>
        </w:rPr>
        <w:t>Стадников</w:t>
      </w:r>
      <w:proofErr w:type="spellEnd"/>
      <w:r w:rsidRPr="0075248E">
        <w:rPr>
          <w:sz w:val="26"/>
          <w:szCs w:val="26"/>
        </w:rPr>
        <w:t xml:space="preserve">, </w:t>
      </w:r>
      <w:proofErr w:type="spellStart"/>
      <w:r w:rsidRPr="0075248E">
        <w:rPr>
          <w:sz w:val="26"/>
          <w:szCs w:val="26"/>
        </w:rPr>
        <w:t>Факовка</w:t>
      </w:r>
      <w:proofErr w:type="spellEnd"/>
      <w:r w:rsidRPr="0075248E">
        <w:rPr>
          <w:sz w:val="26"/>
          <w:szCs w:val="26"/>
        </w:rPr>
        <w:t xml:space="preserve">, </w:t>
      </w:r>
      <w:proofErr w:type="spellStart"/>
      <w:r w:rsidRPr="0075248E">
        <w:rPr>
          <w:sz w:val="26"/>
          <w:szCs w:val="26"/>
        </w:rPr>
        <w:t>Шемраевка</w:t>
      </w:r>
      <w:proofErr w:type="spellEnd"/>
      <w:r w:rsidRPr="0075248E">
        <w:rPr>
          <w:sz w:val="26"/>
          <w:szCs w:val="26"/>
        </w:rPr>
        <w:t>, Ш</w:t>
      </w:r>
      <w:r w:rsidRPr="0075248E">
        <w:rPr>
          <w:sz w:val="26"/>
          <w:szCs w:val="26"/>
        </w:rPr>
        <w:t>и</w:t>
      </w:r>
      <w:r w:rsidRPr="0075248E">
        <w:rPr>
          <w:sz w:val="26"/>
          <w:szCs w:val="26"/>
        </w:rPr>
        <w:t>рокий.</w:t>
      </w:r>
      <w:proofErr w:type="gramEnd"/>
    </w:p>
    <w:p w:rsidR="00D431CB" w:rsidRPr="0075248E" w:rsidRDefault="00D431CB" w:rsidP="001B116D">
      <w:pPr>
        <w:autoSpaceDE w:val="0"/>
        <w:autoSpaceDN w:val="0"/>
        <w:adjustRightInd w:val="0"/>
        <w:ind w:firstLine="709"/>
        <w:rPr>
          <w:sz w:val="26"/>
          <w:szCs w:val="26"/>
        </w:rPr>
      </w:pPr>
    </w:p>
    <w:p w:rsidR="00D431CB" w:rsidRPr="0075248E" w:rsidRDefault="00D431CB" w:rsidP="001B116D">
      <w:pPr>
        <w:pStyle w:val="20"/>
        <w:numPr>
          <w:ilvl w:val="0"/>
          <w:numId w:val="40"/>
        </w:numPr>
        <w:tabs>
          <w:tab w:val="left" w:pos="1134"/>
          <w:tab w:val="left" w:pos="1276"/>
        </w:tabs>
        <w:spacing w:before="0" w:after="0"/>
        <w:ind w:left="0" w:firstLine="709"/>
        <w:rPr>
          <w:rFonts w:ascii="Times New Roman" w:hAnsi="Times New Roman" w:cs="Times New Roman"/>
          <w:i w:val="0"/>
          <w:sz w:val="26"/>
          <w:szCs w:val="26"/>
        </w:rPr>
      </w:pPr>
      <w:bookmarkStart w:id="32" w:name="_Toc432769500"/>
      <w:bookmarkStart w:id="33" w:name="_Toc432969857"/>
      <w:bookmarkStart w:id="34" w:name="_Toc434252527"/>
      <w:bookmarkStart w:id="35" w:name="_Toc434511565"/>
      <w:bookmarkStart w:id="36" w:name="_Toc434576924"/>
      <w:bookmarkStart w:id="37" w:name="_Toc434583194"/>
      <w:bookmarkStart w:id="38" w:name="_Toc444504753"/>
      <w:bookmarkStart w:id="39" w:name="_Toc68777304"/>
      <w:r w:rsidRPr="0075248E">
        <w:rPr>
          <w:rFonts w:ascii="Times New Roman" w:hAnsi="Times New Roman" w:cs="Times New Roman"/>
          <w:i w:val="0"/>
          <w:sz w:val="26"/>
          <w:szCs w:val="26"/>
        </w:rPr>
        <w:t>Обоснование расчетных показателей, устанавливаемых для объектов социально-бытового и культурного обслуживания населения</w:t>
      </w:r>
      <w:bookmarkEnd w:id="32"/>
      <w:bookmarkEnd w:id="33"/>
      <w:bookmarkEnd w:id="34"/>
      <w:bookmarkEnd w:id="35"/>
      <w:bookmarkEnd w:id="36"/>
      <w:bookmarkEnd w:id="37"/>
      <w:bookmarkEnd w:id="38"/>
      <w:bookmarkEnd w:id="39"/>
    </w:p>
    <w:p w:rsidR="003F21B6" w:rsidRPr="0075248E" w:rsidRDefault="003F21B6" w:rsidP="001B116D">
      <w:pPr>
        <w:pStyle w:val="a6"/>
        <w:spacing w:before="0" w:after="0"/>
        <w:ind w:firstLine="709"/>
        <w:rPr>
          <w:sz w:val="26"/>
          <w:szCs w:val="26"/>
        </w:rPr>
      </w:pPr>
      <w:r w:rsidRPr="0075248E">
        <w:rPr>
          <w:sz w:val="26"/>
          <w:szCs w:val="26"/>
        </w:rPr>
        <w:t>Объекты социально-бытового и культурного обслуживания населения всех в</w:t>
      </w:r>
      <w:r w:rsidRPr="0075248E">
        <w:rPr>
          <w:sz w:val="26"/>
          <w:szCs w:val="26"/>
        </w:rPr>
        <w:t>и</w:t>
      </w:r>
      <w:r w:rsidRPr="0075248E">
        <w:rPr>
          <w:sz w:val="26"/>
          <w:szCs w:val="26"/>
        </w:rPr>
        <w:t xml:space="preserve">дов и форм собственности следует размещать с учетом градостроительной ситуации, планировочной структуры </w:t>
      </w:r>
      <w:r w:rsidR="00C04831" w:rsidRPr="0075248E">
        <w:rPr>
          <w:sz w:val="26"/>
          <w:szCs w:val="26"/>
        </w:rPr>
        <w:t>муниципального образования</w:t>
      </w:r>
      <w:r w:rsidRPr="0075248E">
        <w:rPr>
          <w:sz w:val="26"/>
          <w:szCs w:val="26"/>
        </w:rPr>
        <w:t>.</w:t>
      </w:r>
    </w:p>
    <w:p w:rsidR="003F21B6" w:rsidRPr="0075248E" w:rsidRDefault="003F21B6" w:rsidP="001B116D">
      <w:pPr>
        <w:pStyle w:val="a6"/>
        <w:spacing w:before="0" w:after="0"/>
        <w:ind w:firstLine="709"/>
        <w:rPr>
          <w:sz w:val="26"/>
          <w:szCs w:val="26"/>
        </w:rPr>
      </w:pPr>
      <w:r w:rsidRPr="0075248E">
        <w:rPr>
          <w:sz w:val="26"/>
          <w:szCs w:val="26"/>
        </w:rPr>
        <w:t>В целях создания единой системы обслуживания необходимо учитывать пл</w:t>
      </w:r>
      <w:r w:rsidRPr="0075248E">
        <w:rPr>
          <w:sz w:val="26"/>
          <w:szCs w:val="26"/>
        </w:rPr>
        <w:t>а</w:t>
      </w:r>
      <w:r w:rsidRPr="0075248E">
        <w:rPr>
          <w:sz w:val="26"/>
          <w:szCs w:val="26"/>
        </w:rPr>
        <w:t xml:space="preserve">нировочную организацию </w:t>
      </w:r>
      <w:r w:rsidR="00DE0869" w:rsidRPr="0075248E">
        <w:rPr>
          <w:sz w:val="26"/>
          <w:szCs w:val="26"/>
        </w:rPr>
        <w:t>муниципального образования</w:t>
      </w:r>
      <w:r w:rsidRPr="0075248E">
        <w:rPr>
          <w:sz w:val="26"/>
          <w:szCs w:val="26"/>
        </w:rPr>
        <w:t xml:space="preserve"> – деление на районы, микр</w:t>
      </w:r>
      <w:r w:rsidRPr="0075248E">
        <w:rPr>
          <w:sz w:val="26"/>
          <w:szCs w:val="26"/>
        </w:rPr>
        <w:t>о</w:t>
      </w:r>
      <w:r w:rsidRPr="0075248E">
        <w:rPr>
          <w:sz w:val="26"/>
          <w:szCs w:val="26"/>
        </w:rPr>
        <w:t>районы, кварталы. Объекты обслуживания населения необходимо размещать с учетом факторов приближения их к местам жительства и работы.</w:t>
      </w:r>
    </w:p>
    <w:p w:rsidR="003F21B6" w:rsidRPr="0075248E" w:rsidRDefault="003F21B6" w:rsidP="001B116D">
      <w:pPr>
        <w:pStyle w:val="a6"/>
        <w:spacing w:before="0" w:after="0"/>
        <w:ind w:firstLine="709"/>
        <w:rPr>
          <w:sz w:val="26"/>
          <w:szCs w:val="26"/>
        </w:rPr>
      </w:pPr>
      <w:r w:rsidRPr="0075248E">
        <w:rPr>
          <w:sz w:val="26"/>
          <w:szCs w:val="26"/>
        </w:rPr>
        <w:t>При формировании системы обслуживания должны предусматриваться уровни обеспеченности учреждениями и объектами, в том числе повседневного, периодич</w:t>
      </w:r>
      <w:r w:rsidRPr="0075248E">
        <w:rPr>
          <w:sz w:val="26"/>
          <w:szCs w:val="26"/>
        </w:rPr>
        <w:t>е</w:t>
      </w:r>
      <w:r w:rsidRPr="0075248E">
        <w:rPr>
          <w:sz w:val="26"/>
          <w:szCs w:val="26"/>
        </w:rPr>
        <w:t>ского и эпизодического пользования.</w:t>
      </w:r>
    </w:p>
    <w:p w:rsidR="003F21B6" w:rsidRPr="0075248E" w:rsidRDefault="003F21B6" w:rsidP="001B116D">
      <w:pPr>
        <w:pStyle w:val="a6"/>
        <w:spacing w:before="0" w:after="0"/>
        <w:ind w:firstLine="709"/>
        <w:rPr>
          <w:sz w:val="26"/>
          <w:szCs w:val="26"/>
        </w:rPr>
      </w:pPr>
      <w:r w:rsidRPr="0075248E">
        <w:rPr>
          <w:sz w:val="26"/>
          <w:szCs w:val="26"/>
        </w:rPr>
        <w:t xml:space="preserve">Периодичность использования населением объектов социально-бытового </w:t>
      </w:r>
      <w:r w:rsidR="00351236" w:rsidRPr="0075248E">
        <w:rPr>
          <w:sz w:val="26"/>
          <w:szCs w:val="26"/>
        </w:rPr>
        <w:br/>
      </w:r>
      <w:r w:rsidRPr="0075248E">
        <w:rPr>
          <w:sz w:val="26"/>
          <w:szCs w:val="26"/>
        </w:rPr>
        <w:t xml:space="preserve">и культурного обслуживания определяет необходимость установления пешеходной либо транспортной доступности объектов, обеспечивающей наибольшие удобства </w:t>
      </w:r>
      <w:r w:rsidR="00351236" w:rsidRPr="0075248E">
        <w:rPr>
          <w:sz w:val="26"/>
          <w:szCs w:val="26"/>
        </w:rPr>
        <w:br/>
      </w:r>
      <w:r w:rsidRPr="0075248E">
        <w:rPr>
          <w:sz w:val="26"/>
          <w:szCs w:val="26"/>
        </w:rPr>
        <w:t>для населения.</w:t>
      </w:r>
    </w:p>
    <w:p w:rsidR="003F21B6" w:rsidRPr="0075248E" w:rsidRDefault="003F21B6" w:rsidP="001B116D">
      <w:pPr>
        <w:pStyle w:val="a6"/>
        <w:spacing w:before="0" w:after="0"/>
        <w:ind w:firstLine="709"/>
        <w:rPr>
          <w:sz w:val="26"/>
          <w:szCs w:val="26"/>
        </w:rPr>
      </w:pPr>
      <w:r w:rsidRPr="0075248E">
        <w:rPr>
          <w:sz w:val="26"/>
          <w:szCs w:val="26"/>
        </w:rPr>
        <w:t xml:space="preserve">Согласно принципу организации ступенчатой системы социально-бытового </w:t>
      </w:r>
      <w:r w:rsidR="00351236" w:rsidRPr="0075248E">
        <w:rPr>
          <w:sz w:val="26"/>
          <w:szCs w:val="26"/>
        </w:rPr>
        <w:br/>
      </w:r>
      <w:r w:rsidRPr="0075248E">
        <w:rPr>
          <w:sz w:val="26"/>
          <w:szCs w:val="26"/>
        </w:rPr>
        <w:t>и культурного обслуживания населения, размещение основных видов объектов о</w:t>
      </w:r>
      <w:r w:rsidRPr="0075248E">
        <w:rPr>
          <w:sz w:val="26"/>
          <w:szCs w:val="26"/>
        </w:rPr>
        <w:t>б</w:t>
      </w:r>
      <w:r w:rsidRPr="0075248E">
        <w:rPr>
          <w:sz w:val="26"/>
          <w:szCs w:val="26"/>
        </w:rPr>
        <w:t>служивания должно осуществляться в зависимости от периодичности их использов</w:t>
      </w:r>
      <w:r w:rsidRPr="0075248E">
        <w:rPr>
          <w:sz w:val="26"/>
          <w:szCs w:val="26"/>
        </w:rPr>
        <w:t>а</w:t>
      </w:r>
      <w:r w:rsidRPr="0075248E">
        <w:rPr>
          <w:sz w:val="26"/>
          <w:szCs w:val="26"/>
        </w:rPr>
        <w:t>ния.</w:t>
      </w:r>
    </w:p>
    <w:p w:rsidR="003F21B6" w:rsidRPr="0075248E" w:rsidRDefault="003F21B6" w:rsidP="001B116D">
      <w:pPr>
        <w:ind w:firstLine="709"/>
        <w:rPr>
          <w:sz w:val="26"/>
          <w:szCs w:val="26"/>
        </w:rPr>
      </w:pPr>
      <w:bookmarkStart w:id="40" w:name="_Ref431462983"/>
      <w:r w:rsidRPr="0075248E">
        <w:rPr>
          <w:sz w:val="26"/>
          <w:szCs w:val="26"/>
        </w:rPr>
        <w:t>Основной элемент планировочной организации – квартал. В границах жилого квартала необходимо размещать объекты повседневного пользования населения:</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дошкольные образовательные организации;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общеобразовательные организации;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учреждения культурно-досугового типа;</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детские игровые площадки;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спортивные площадки;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продовольственные магазины.</w:t>
      </w:r>
    </w:p>
    <w:p w:rsidR="003F21B6" w:rsidRPr="0075248E" w:rsidRDefault="003F21B6" w:rsidP="001B116D">
      <w:pPr>
        <w:pStyle w:val="a6"/>
        <w:spacing w:before="0" w:after="0"/>
        <w:ind w:firstLine="709"/>
        <w:rPr>
          <w:sz w:val="26"/>
          <w:szCs w:val="26"/>
        </w:rPr>
      </w:pPr>
      <w:r w:rsidRPr="0075248E">
        <w:rPr>
          <w:sz w:val="26"/>
          <w:szCs w:val="26"/>
        </w:rPr>
        <w:t xml:space="preserve">В границах планировочных микрорайонов </w:t>
      </w:r>
      <w:r w:rsidR="00A91B32" w:rsidRPr="0075248E">
        <w:rPr>
          <w:sz w:val="26"/>
          <w:szCs w:val="26"/>
        </w:rPr>
        <w:t xml:space="preserve">города </w:t>
      </w:r>
      <w:r w:rsidRPr="0075248E">
        <w:rPr>
          <w:sz w:val="26"/>
          <w:szCs w:val="26"/>
        </w:rPr>
        <w:t>необходимо размещать об</w:t>
      </w:r>
      <w:r w:rsidRPr="0075248E">
        <w:rPr>
          <w:sz w:val="26"/>
          <w:szCs w:val="26"/>
        </w:rPr>
        <w:t>ъ</w:t>
      </w:r>
      <w:r w:rsidRPr="0075248E">
        <w:rPr>
          <w:sz w:val="26"/>
          <w:szCs w:val="26"/>
        </w:rPr>
        <w:t>екты повседневного, периодического пользования населения:</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дошкольные образовательные организации;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общеобразовательные организации;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организации дополнительного образования;</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физкультурно-спортивные залы;</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учреждения культуры клубного типа;</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детские игровые площадки;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спортивные площадки;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торговые центры;</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аптеки;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отделения банков;</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отделения почтовой связи;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пункты бытового обслуживания.</w:t>
      </w:r>
    </w:p>
    <w:p w:rsidR="00A91B32" w:rsidRPr="0075248E" w:rsidRDefault="00A91B32" w:rsidP="001B116D">
      <w:pPr>
        <w:ind w:firstLine="709"/>
        <w:rPr>
          <w:sz w:val="26"/>
          <w:szCs w:val="26"/>
        </w:rPr>
      </w:pPr>
      <w:r w:rsidRPr="0075248E">
        <w:rPr>
          <w:sz w:val="26"/>
          <w:szCs w:val="26"/>
        </w:rPr>
        <w:t>В границах села, хутора необходимо размещать объекты повседневного, пер</w:t>
      </w:r>
      <w:r w:rsidRPr="0075248E">
        <w:rPr>
          <w:sz w:val="26"/>
          <w:szCs w:val="26"/>
        </w:rPr>
        <w:t>и</w:t>
      </w:r>
      <w:r w:rsidRPr="0075248E">
        <w:rPr>
          <w:sz w:val="26"/>
          <w:szCs w:val="26"/>
        </w:rPr>
        <w:t>одического и эпизодического пользования населения:</w:t>
      </w:r>
    </w:p>
    <w:p w:rsidR="00A91B32" w:rsidRPr="0075248E" w:rsidRDefault="00A91B32" w:rsidP="001B116D">
      <w:pPr>
        <w:ind w:firstLine="709"/>
        <w:rPr>
          <w:sz w:val="26"/>
          <w:szCs w:val="26"/>
        </w:rPr>
      </w:pPr>
      <w:r w:rsidRPr="0075248E">
        <w:rPr>
          <w:sz w:val="26"/>
          <w:szCs w:val="26"/>
        </w:rPr>
        <w:lastRenderedPageBreak/>
        <w:t>поликлиники, больницы;</w:t>
      </w:r>
    </w:p>
    <w:p w:rsidR="00A91B32" w:rsidRPr="0075248E" w:rsidRDefault="00A91B32" w:rsidP="001B116D">
      <w:pPr>
        <w:ind w:firstLine="709"/>
        <w:rPr>
          <w:sz w:val="26"/>
          <w:szCs w:val="26"/>
        </w:rPr>
      </w:pPr>
      <w:r w:rsidRPr="0075248E">
        <w:rPr>
          <w:sz w:val="26"/>
          <w:szCs w:val="26"/>
        </w:rPr>
        <w:t>кинотеатры;</w:t>
      </w:r>
    </w:p>
    <w:p w:rsidR="00A91B32" w:rsidRPr="0075248E" w:rsidRDefault="00A91B32" w:rsidP="001B116D">
      <w:pPr>
        <w:ind w:firstLine="709"/>
        <w:rPr>
          <w:sz w:val="26"/>
          <w:szCs w:val="26"/>
        </w:rPr>
      </w:pPr>
      <w:r w:rsidRPr="0075248E">
        <w:rPr>
          <w:sz w:val="26"/>
          <w:szCs w:val="26"/>
        </w:rPr>
        <w:t>организации дополнительного образования;</w:t>
      </w:r>
    </w:p>
    <w:p w:rsidR="00A91B32" w:rsidRPr="0075248E" w:rsidRDefault="00A91B32" w:rsidP="001B116D">
      <w:pPr>
        <w:ind w:firstLine="709"/>
        <w:rPr>
          <w:sz w:val="26"/>
          <w:szCs w:val="26"/>
        </w:rPr>
      </w:pPr>
      <w:r w:rsidRPr="0075248E">
        <w:rPr>
          <w:sz w:val="26"/>
          <w:szCs w:val="26"/>
        </w:rPr>
        <w:t>физкультурно-спортивные залы;</w:t>
      </w:r>
    </w:p>
    <w:p w:rsidR="00A91B32" w:rsidRPr="0075248E" w:rsidRDefault="00A91B32" w:rsidP="001B116D">
      <w:pPr>
        <w:ind w:firstLine="709"/>
        <w:rPr>
          <w:sz w:val="26"/>
          <w:szCs w:val="26"/>
        </w:rPr>
      </w:pPr>
      <w:r w:rsidRPr="0075248E">
        <w:rPr>
          <w:sz w:val="26"/>
          <w:szCs w:val="26"/>
        </w:rPr>
        <w:t>детские игровые площадки;</w:t>
      </w:r>
    </w:p>
    <w:p w:rsidR="00A91B32" w:rsidRPr="0075248E" w:rsidRDefault="00A91B32" w:rsidP="001B116D">
      <w:pPr>
        <w:ind w:firstLine="709"/>
        <w:rPr>
          <w:sz w:val="26"/>
          <w:szCs w:val="26"/>
        </w:rPr>
      </w:pPr>
      <w:r w:rsidRPr="0075248E">
        <w:rPr>
          <w:sz w:val="26"/>
          <w:szCs w:val="26"/>
        </w:rPr>
        <w:t>спортивная площадка;</w:t>
      </w:r>
    </w:p>
    <w:p w:rsidR="00A91B32" w:rsidRPr="0075248E" w:rsidRDefault="00A91B32" w:rsidP="001B116D">
      <w:pPr>
        <w:ind w:firstLine="709"/>
        <w:rPr>
          <w:sz w:val="26"/>
          <w:szCs w:val="26"/>
        </w:rPr>
      </w:pPr>
      <w:r w:rsidRPr="0075248E">
        <w:rPr>
          <w:sz w:val="26"/>
          <w:szCs w:val="26"/>
        </w:rPr>
        <w:t>торговые центры;</w:t>
      </w:r>
    </w:p>
    <w:p w:rsidR="00A91B32" w:rsidRPr="0075248E" w:rsidRDefault="00A91B32" w:rsidP="001B116D">
      <w:pPr>
        <w:ind w:firstLine="709"/>
        <w:rPr>
          <w:sz w:val="26"/>
          <w:szCs w:val="26"/>
        </w:rPr>
      </w:pPr>
      <w:r w:rsidRPr="0075248E">
        <w:rPr>
          <w:sz w:val="26"/>
          <w:szCs w:val="26"/>
        </w:rPr>
        <w:t>торговые комплексы, рынки, рестораны;</w:t>
      </w:r>
    </w:p>
    <w:p w:rsidR="00A91B32" w:rsidRPr="0075248E" w:rsidRDefault="00A91B32" w:rsidP="001B116D">
      <w:pPr>
        <w:ind w:firstLine="709"/>
        <w:rPr>
          <w:sz w:val="26"/>
          <w:szCs w:val="26"/>
        </w:rPr>
      </w:pPr>
      <w:r w:rsidRPr="0075248E">
        <w:rPr>
          <w:sz w:val="26"/>
          <w:szCs w:val="26"/>
        </w:rPr>
        <w:t>аптеки;</w:t>
      </w:r>
    </w:p>
    <w:p w:rsidR="00A91B32" w:rsidRPr="0075248E" w:rsidRDefault="00A91B32" w:rsidP="001B116D">
      <w:pPr>
        <w:ind w:firstLine="709"/>
        <w:rPr>
          <w:sz w:val="26"/>
          <w:szCs w:val="26"/>
        </w:rPr>
      </w:pPr>
      <w:r w:rsidRPr="0075248E">
        <w:rPr>
          <w:sz w:val="26"/>
          <w:szCs w:val="26"/>
        </w:rPr>
        <w:t>отделения банков;</w:t>
      </w:r>
    </w:p>
    <w:p w:rsidR="00A91B32" w:rsidRPr="0075248E" w:rsidRDefault="00A91B32" w:rsidP="001B116D">
      <w:pPr>
        <w:ind w:firstLine="709"/>
        <w:rPr>
          <w:sz w:val="26"/>
          <w:szCs w:val="26"/>
        </w:rPr>
      </w:pPr>
      <w:r w:rsidRPr="0075248E">
        <w:rPr>
          <w:sz w:val="26"/>
          <w:szCs w:val="26"/>
        </w:rPr>
        <w:t>отделения почтовой связи;</w:t>
      </w:r>
    </w:p>
    <w:p w:rsidR="00A91B32" w:rsidRPr="0075248E" w:rsidRDefault="00A91B32" w:rsidP="001B116D">
      <w:pPr>
        <w:ind w:firstLine="709"/>
        <w:rPr>
          <w:sz w:val="26"/>
          <w:szCs w:val="26"/>
        </w:rPr>
      </w:pPr>
      <w:r w:rsidRPr="0075248E">
        <w:rPr>
          <w:sz w:val="26"/>
          <w:szCs w:val="26"/>
        </w:rPr>
        <w:t>пункты бытового обслуживания;</w:t>
      </w:r>
    </w:p>
    <w:p w:rsidR="00A91B32" w:rsidRPr="0075248E" w:rsidRDefault="00A91B32" w:rsidP="001B116D">
      <w:pPr>
        <w:ind w:firstLine="709"/>
        <w:rPr>
          <w:sz w:val="26"/>
          <w:szCs w:val="26"/>
        </w:rPr>
      </w:pPr>
      <w:r w:rsidRPr="0075248E">
        <w:rPr>
          <w:sz w:val="26"/>
          <w:szCs w:val="26"/>
        </w:rPr>
        <w:t>производственные предприятия бытового обслуживания и т.п.</w:t>
      </w:r>
    </w:p>
    <w:p w:rsidR="003F21B6" w:rsidRPr="0075248E" w:rsidRDefault="003F21B6" w:rsidP="001B116D">
      <w:pPr>
        <w:pStyle w:val="a6"/>
        <w:spacing w:before="0" w:after="0"/>
        <w:ind w:firstLine="709"/>
        <w:rPr>
          <w:sz w:val="26"/>
          <w:szCs w:val="26"/>
        </w:rPr>
      </w:pPr>
      <w:r w:rsidRPr="0075248E">
        <w:rPr>
          <w:sz w:val="26"/>
          <w:szCs w:val="26"/>
        </w:rPr>
        <w:t xml:space="preserve">В границах жилых районов </w:t>
      </w:r>
      <w:r w:rsidR="00A91B32" w:rsidRPr="0075248E">
        <w:rPr>
          <w:sz w:val="26"/>
          <w:szCs w:val="26"/>
        </w:rPr>
        <w:t xml:space="preserve">города </w:t>
      </w:r>
      <w:r w:rsidRPr="0075248E">
        <w:rPr>
          <w:sz w:val="26"/>
          <w:szCs w:val="26"/>
        </w:rPr>
        <w:t>необходимо размещать следующие объекты социально-бытового и культурного обслуживания населения периодического и эп</w:t>
      </w:r>
      <w:r w:rsidRPr="0075248E">
        <w:rPr>
          <w:sz w:val="26"/>
          <w:szCs w:val="26"/>
        </w:rPr>
        <w:t>и</w:t>
      </w:r>
      <w:r w:rsidRPr="0075248E">
        <w:rPr>
          <w:sz w:val="26"/>
          <w:szCs w:val="26"/>
        </w:rPr>
        <w:t>зодического пользования:</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поликлиники, больницы;</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кинотеатры;</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профессиональные образовательные организации;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специализированные спортивные сооружения;</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торговые комплексы, рынки, рестораны;</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производственные предприятия бытового обслуживания и т.п.</w:t>
      </w:r>
    </w:p>
    <w:p w:rsidR="003F21B6" w:rsidRPr="0075248E" w:rsidRDefault="003F21B6" w:rsidP="001B116D">
      <w:pPr>
        <w:pStyle w:val="a6"/>
        <w:spacing w:before="0" w:after="0"/>
        <w:ind w:firstLine="709"/>
        <w:rPr>
          <w:sz w:val="26"/>
          <w:szCs w:val="26"/>
        </w:rPr>
      </w:pPr>
      <w:r w:rsidRPr="0075248E">
        <w:rPr>
          <w:sz w:val="26"/>
          <w:szCs w:val="26"/>
        </w:rPr>
        <w:t>В границах планировочных микрорайонов сложившейся застройки, подлеж</w:t>
      </w:r>
      <w:r w:rsidRPr="0075248E">
        <w:rPr>
          <w:sz w:val="26"/>
          <w:szCs w:val="26"/>
        </w:rPr>
        <w:t>а</w:t>
      </w:r>
      <w:r w:rsidRPr="0075248E">
        <w:rPr>
          <w:sz w:val="26"/>
          <w:szCs w:val="26"/>
        </w:rPr>
        <w:t>щих минимальным градостроительным преобразованиям, обеспеченность объектами социально-бытового и культурного обслуживания населения следует принимать в с</w:t>
      </w:r>
      <w:r w:rsidRPr="0075248E">
        <w:rPr>
          <w:sz w:val="26"/>
          <w:szCs w:val="26"/>
        </w:rPr>
        <w:t>о</w:t>
      </w:r>
      <w:r w:rsidRPr="0075248E">
        <w:rPr>
          <w:sz w:val="26"/>
          <w:szCs w:val="26"/>
        </w:rPr>
        <w:t>ответствии со сложившимся уровнем, при условии сохранения фактической плотн</w:t>
      </w:r>
      <w:r w:rsidRPr="0075248E">
        <w:rPr>
          <w:sz w:val="26"/>
          <w:szCs w:val="26"/>
        </w:rPr>
        <w:t>о</w:t>
      </w:r>
      <w:r w:rsidRPr="0075248E">
        <w:rPr>
          <w:sz w:val="26"/>
          <w:szCs w:val="26"/>
        </w:rPr>
        <w:t>сти населения.</w:t>
      </w:r>
    </w:p>
    <w:p w:rsidR="003F21B6" w:rsidRPr="0075248E" w:rsidRDefault="003F21B6" w:rsidP="001B116D">
      <w:pPr>
        <w:pStyle w:val="a6"/>
        <w:spacing w:before="0" w:after="0"/>
        <w:ind w:firstLine="709"/>
        <w:rPr>
          <w:sz w:val="26"/>
          <w:szCs w:val="26"/>
        </w:rPr>
      </w:pPr>
      <w:r w:rsidRPr="0075248E">
        <w:rPr>
          <w:sz w:val="26"/>
          <w:szCs w:val="26"/>
        </w:rPr>
        <w:t xml:space="preserve">В границах территорий, подлежащих комплексному освоению, необходимо предусматривать размещение полного комплекса объектов социально-бытового </w:t>
      </w:r>
      <w:r w:rsidR="00351236" w:rsidRPr="0075248E">
        <w:rPr>
          <w:sz w:val="26"/>
          <w:szCs w:val="26"/>
        </w:rPr>
        <w:br/>
      </w:r>
      <w:r w:rsidRPr="0075248E">
        <w:rPr>
          <w:sz w:val="26"/>
          <w:szCs w:val="26"/>
        </w:rPr>
        <w:t>и культурного обслуживания населения.</w:t>
      </w:r>
    </w:p>
    <w:bookmarkEnd w:id="40"/>
    <w:p w:rsidR="003F21B6" w:rsidRPr="0075248E" w:rsidRDefault="003F21B6" w:rsidP="001B116D">
      <w:pPr>
        <w:pStyle w:val="a6"/>
        <w:spacing w:before="0" w:after="0"/>
        <w:ind w:firstLine="709"/>
        <w:rPr>
          <w:sz w:val="26"/>
          <w:szCs w:val="26"/>
          <w:lang w:val="x-none" w:eastAsia="x-none"/>
        </w:rPr>
      </w:pPr>
      <w:r w:rsidRPr="0075248E">
        <w:rPr>
          <w:sz w:val="26"/>
          <w:szCs w:val="26"/>
          <w:lang w:val="x-none" w:eastAsia="x-none"/>
        </w:rPr>
        <w:t xml:space="preserve">Размещение объектов повседневного, периодического </w:t>
      </w:r>
      <w:r w:rsidRPr="0075248E">
        <w:rPr>
          <w:sz w:val="26"/>
          <w:szCs w:val="26"/>
          <w:lang w:eastAsia="x-none"/>
        </w:rPr>
        <w:t>пользования</w:t>
      </w:r>
      <w:r w:rsidRPr="0075248E">
        <w:rPr>
          <w:sz w:val="26"/>
          <w:szCs w:val="26"/>
          <w:lang w:val="x-none" w:eastAsia="x-none"/>
        </w:rPr>
        <w:t xml:space="preserve"> </w:t>
      </w:r>
      <w:r w:rsidR="00351236" w:rsidRPr="0075248E">
        <w:rPr>
          <w:sz w:val="26"/>
          <w:szCs w:val="26"/>
          <w:lang w:eastAsia="x-none"/>
        </w:rPr>
        <w:br/>
      </w:r>
      <w:r w:rsidRPr="0075248E">
        <w:rPr>
          <w:sz w:val="26"/>
          <w:szCs w:val="26"/>
          <w:lang w:val="x-none" w:eastAsia="x-none"/>
        </w:rPr>
        <w:t xml:space="preserve">в индивидуальной, блокированной жилой застройке следует предусматривать </w:t>
      </w:r>
      <w:r w:rsidR="00351236" w:rsidRPr="0075248E">
        <w:rPr>
          <w:sz w:val="26"/>
          <w:szCs w:val="26"/>
          <w:lang w:eastAsia="x-none"/>
        </w:rPr>
        <w:br/>
      </w:r>
      <w:r w:rsidRPr="0075248E">
        <w:rPr>
          <w:sz w:val="26"/>
          <w:szCs w:val="26"/>
          <w:lang w:val="x-none" w:eastAsia="x-none"/>
        </w:rPr>
        <w:t xml:space="preserve">с учетом равной удаленности от отдельных планировочных элементов в границах </w:t>
      </w:r>
      <w:r w:rsidRPr="0075248E">
        <w:rPr>
          <w:sz w:val="26"/>
          <w:szCs w:val="26"/>
          <w:lang w:eastAsia="x-none"/>
        </w:rPr>
        <w:t>планировочного района</w:t>
      </w:r>
      <w:r w:rsidRPr="0075248E">
        <w:rPr>
          <w:sz w:val="26"/>
          <w:szCs w:val="26"/>
          <w:lang w:val="x-none" w:eastAsia="x-none"/>
        </w:rPr>
        <w:t xml:space="preserve">. Объекты </w:t>
      </w:r>
      <w:r w:rsidRPr="0075248E">
        <w:rPr>
          <w:sz w:val="26"/>
          <w:szCs w:val="26"/>
          <w:lang w:eastAsia="x-none"/>
        </w:rPr>
        <w:t>пользования</w:t>
      </w:r>
      <w:r w:rsidRPr="0075248E">
        <w:rPr>
          <w:sz w:val="26"/>
          <w:szCs w:val="26"/>
          <w:lang w:val="x-none" w:eastAsia="x-none"/>
        </w:rPr>
        <w:t xml:space="preserve"> могут иметь </w:t>
      </w:r>
      <w:proofErr w:type="spellStart"/>
      <w:r w:rsidRPr="0075248E">
        <w:rPr>
          <w:sz w:val="26"/>
          <w:szCs w:val="26"/>
          <w:lang w:val="x-none" w:eastAsia="x-none"/>
        </w:rPr>
        <w:t>центроформирующее</w:t>
      </w:r>
      <w:proofErr w:type="spellEnd"/>
      <w:r w:rsidRPr="0075248E">
        <w:rPr>
          <w:sz w:val="26"/>
          <w:szCs w:val="26"/>
          <w:lang w:val="x-none" w:eastAsia="x-none"/>
        </w:rPr>
        <w:t xml:space="preserve"> значение и размещаться в центральной части жилого образования для обеспечения наилучшей доступности. </w:t>
      </w:r>
      <w:r w:rsidRPr="0075248E">
        <w:rPr>
          <w:sz w:val="26"/>
          <w:szCs w:val="26"/>
          <w:lang w:eastAsia="x-none"/>
        </w:rPr>
        <w:t>Такой</w:t>
      </w:r>
      <w:r w:rsidRPr="0075248E">
        <w:rPr>
          <w:sz w:val="26"/>
          <w:szCs w:val="26"/>
          <w:lang w:val="x-none" w:eastAsia="x-none"/>
        </w:rPr>
        <w:t xml:space="preserve"> подход к планировке способствует созданию комфортной среды проживания.</w:t>
      </w:r>
    </w:p>
    <w:p w:rsidR="003F21B6" w:rsidRPr="0075248E" w:rsidRDefault="003F21B6" w:rsidP="001B116D">
      <w:pPr>
        <w:widowControl w:val="0"/>
        <w:autoSpaceDE w:val="0"/>
        <w:autoSpaceDN w:val="0"/>
        <w:adjustRightInd w:val="0"/>
        <w:ind w:firstLine="709"/>
        <w:jc w:val="center"/>
        <w:rPr>
          <w:sz w:val="26"/>
          <w:szCs w:val="26"/>
        </w:rPr>
      </w:pPr>
      <w:r w:rsidRPr="0075248E">
        <w:rPr>
          <w:noProof/>
          <w:sz w:val="26"/>
          <w:szCs w:val="26"/>
        </w:rPr>
        <w:lastRenderedPageBreak/>
        <w:drawing>
          <wp:inline distT="0" distB="0" distL="0" distR="0" wp14:anchorId="1F1BC1F3" wp14:editId="06EC47A5">
            <wp:extent cx="2527442" cy="3414223"/>
            <wp:effectExtent l="0" t="0" r="6350" b="0"/>
            <wp:docPr id="4" name="Рисунок 4" descr="Иллюстра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Иллюстрации"/>
                    <pic:cNvPicPr>
                      <a:picLocks noChangeAspect="1" noChangeArrowheads="1"/>
                    </pic:cNvPicPr>
                  </pic:nvPicPr>
                  <pic:blipFill>
                    <a:blip r:embed="rId12">
                      <a:extLst>
                        <a:ext uri="{28A0092B-C50C-407E-A947-70E740481C1C}">
                          <a14:useLocalDpi xmlns:a14="http://schemas.microsoft.com/office/drawing/2010/main" val="0"/>
                        </a:ext>
                      </a:extLst>
                    </a:blip>
                    <a:srcRect l="26089" t="5092" r="28627" b="48904"/>
                    <a:stretch>
                      <a:fillRect/>
                    </a:stretch>
                  </pic:blipFill>
                  <pic:spPr bwMode="auto">
                    <a:xfrm>
                      <a:off x="0" y="0"/>
                      <a:ext cx="2528976" cy="3416295"/>
                    </a:xfrm>
                    <a:prstGeom prst="rect">
                      <a:avLst/>
                    </a:prstGeom>
                    <a:noFill/>
                    <a:ln>
                      <a:noFill/>
                    </a:ln>
                  </pic:spPr>
                </pic:pic>
              </a:graphicData>
            </a:graphic>
          </wp:inline>
        </w:drawing>
      </w:r>
    </w:p>
    <w:p w:rsidR="00A91B32" w:rsidRPr="0075248E" w:rsidRDefault="00A91B32" w:rsidP="001B116D">
      <w:pPr>
        <w:pStyle w:val="a6"/>
        <w:spacing w:before="0" w:after="0"/>
        <w:ind w:firstLine="709"/>
        <w:rPr>
          <w:sz w:val="26"/>
          <w:szCs w:val="26"/>
        </w:rPr>
      </w:pPr>
      <w:r w:rsidRPr="0075248E">
        <w:rPr>
          <w:sz w:val="26"/>
          <w:szCs w:val="26"/>
        </w:rPr>
        <w:t>Перечень объектов, входящих в сельский социальный кластер, определяется социальными нормативами исходя из численности сельского населения населенного пункта, и включает в себя:</w:t>
      </w:r>
    </w:p>
    <w:p w:rsidR="00A91B32" w:rsidRPr="0075248E" w:rsidRDefault="00A91B32" w:rsidP="001B116D">
      <w:pPr>
        <w:pStyle w:val="afff1"/>
        <w:ind w:left="0" w:firstLine="709"/>
        <w:rPr>
          <w:sz w:val="26"/>
          <w:szCs w:val="26"/>
        </w:rPr>
      </w:pPr>
      <w:r w:rsidRPr="0075248E">
        <w:rPr>
          <w:sz w:val="26"/>
          <w:szCs w:val="26"/>
        </w:rPr>
        <w:t>дошкольные образовательные организации;</w:t>
      </w:r>
    </w:p>
    <w:p w:rsidR="00A91B32" w:rsidRPr="0075248E" w:rsidRDefault="00A91B32" w:rsidP="001B116D">
      <w:pPr>
        <w:pStyle w:val="afff1"/>
        <w:ind w:left="0" w:firstLine="709"/>
        <w:rPr>
          <w:sz w:val="26"/>
          <w:szCs w:val="26"/>
        </w:rPr>
      </w:pPr>
      <w:r w:rsidRPr="0075248E">
        <w:rPr>
          <w:sz w:val="26"/>
          <w:szCs w:val="26"/>
        </w:rPr>
        <w:t>общеобразовательные школы;</w:t>
      </w:r>
    </w:p>
    <w:p w:rsidR="00A91B32" w:rsidRPr="0075248E" w:rsidRDefault="00A91B32" w:rsidP="001B116D">
      <w:pPr>
        <w:pStyle w:val="afff1"/>
        <w:ind w:left="0" w:firstLine="709"/>
        <w:rPr>
          <w:sz w:val="26"/>
          <w:szCs w:val="26"/>
        </w:rPr>
      </w:pPr>
      <w:r w:rsidRPr="0075248E">
        <w:rPr>
          <w:sz w:val="26"/>
          <w:szCs w:val="26"/>
        </w:rPr>
        <w:t>учреждения культуры клубного типа;</w:t>
      </w:r>
    </w:p>
    <w:p w:rsidR="00A91B32" w:rsidRPr="0075248E" w:rsidRDefault="00A91B32" w:rsidP="001B116D">
      <w:pPr>
        <w:pStyle w:val="afff1"/>
        <w:ind w:left="0" w:firstLine="709"/>
        <w:rPr>
          <w:sz w:val="26"/>
          <w:szCs w:val="26"/>
        </w:rPr>
      </w:pPr>
      <w:r w:rsidRPr="0075248E">
        <w:rPr>
          <w:sz w:val="26"/>
          <w:szCs w:val="26"/>
        </w:rPr>
        <w:t>библиотеки;</w:t>
      </w:r>
    </w:p>
    <w:p w:rsidR="00A91B32" w:rsidRPr="0075248E" w:rsidRDefault="00A91B32" w:rsidP="001B116D">
      <w:pPr>
        <w:pStyle w:val="afff1"/>
        <w:ind w:left="0" w:firstLine="709"/>
        <w:rPr>
          <w:sz w:val="26"/>
          <w:szCs w:val="26"/>
        </w:rPr>
      </w:pPr>
      <w:r w:rsidRPr="0075248E">
        <w:rPr>
          <w:sz w:val="26"/>
          <w:szCs w:val="26"/>
        </w:rPr>
        <w:t>спортивные сооружения;</w:t>
      </w:r>
    </w:p>
    <w:p w:rsidR="00A91B32" w:rsidRPr="0075248E" w:rsidRDefault="00A91B32" w:rsidP="001B116D">
      <w:pPr>
        <w:pStyle w:val="afff1"/>
        <w:ind w:left="0" w:firstLine="709"/>
        <w:rPr>
          <w:sz w:val="26"/>
          <w:szCs w:val="26"/>
        </w:rPr>
      </w:pPr>
      <w:r w:rsidRPr="0075248E">
        <w:rPr>
          <w:sz w:val="26"/>
          <w:szCs w:val="26"/>
        </w:rPr>
        <w:t>лечебно-профилактические медицинские организации;</w:t>
      </w:r>
    </w:p>
    <w:p w:rsidR="00A91B32" w:rsidRPr="0075248E" w:rsidRDefault="00A91B32" w:rsidP="001B116D">
      <w:pPr>
        <w:pStyle w:val="afff1"/>
        <w:ind w:left="0" w:firstLine="709"/>
        <w:rPr>
          <w:sz w:val="26"/>
          <w:szCs w:val="26"/>
        </w:rPr>
      </w:pPr>
      <w:r w:rsidRPr="0075248E">
        <w:rPr>
          <w:sz w:val="26"/>
          <w:szCs w:val="26"/>
        </w:rPr>
        <w:t xml:space="preserve">предприятия торговли, </w:t>
      </w:r>
    </w:p>
    <w:p w:rsidR="00A91B32" w:rsidRPr="0075248E" w:rsidRDefault="00A91B32" w:rsidP="001B116D">
      <w:pPr>
        <w:pStyle w:val="afff1"/>
        <w:ind w:left="0" w:firstLine="709"/>
        <w:rPr>
          <w:sz w:val="26"/>
          <w:szCs w:val="26"/>
        </w:rPr>
      </w:pPr>
      <w:r w:rsidRPr="0075248E">
        <w:rPr>
          <w:sz w:val="26"/>
          <w:szCs w:val="26"/>
        </w:rPr>
        <w:t>центры оказания бытовых и услуг населения;</w:t>
      </w:r>
    </w:p>
    <w:p w:rsidR="00A91B32" w:rsidRPr="0075248E" w:rsidRDefault="00A91B32" w:rsidP="001B116D">
      <w:pPr>
        <w:pStyle w:val="afff1"/>
        <w:ind w:left="0" w:firstLine="709"/>
        <w:rPr>
          <w:sz w:val="26"/>
          <w:szCs w:val="26"/>
        </w:rPr>
      </w:pPr>
      <w:r w:rsidRPr="0075248E">
        <w:rPr>
          <w:sz w:val="26"/>
          <w:szCs w:val="26"/>
        </w:rPr>
        <w:t>бани и т.п.</w:t>
      </w:r>
    </w:p>
    <w:p w:rsidR="00A91B32" w:rsidRPr="0075248E" w:rsidRDefault="00A91B32" w:rsidP="001B116D">
      <w:pPr>
        <w:pStyle w:val="a6"/>
        <w:spacing w:before="0" w:after="0"/>
        <w:ind w:firstLine="709"/>
        <w:rPr>
          <w:sz w:val="26"/>
          <w:szCs w:val="26"/>
        </w:rPr>
      </w:pPr>
      <w:r w:rsidRPr="0075248E">
        <w:rPr>
          <w:sz w:val="26"/>
          <w:szCs w:val="26"/>
        </w:rPr>
        <w:t>Сельские населенные пункты могут разделяться на населенные пункты, где с</w:t>
      </w:r>
      <w:r w:rsidRPr="0075248E">
        <w:rPr>
          <w:sz w:val="26"/>
          <w:szCs w:val="26"/>
        </w:rPr>
        <w:t>о</w:t>
      </w:r>
      <w:r w:rsidRPr="0075248E">
        <w:rPr>
          <w:sz w:val="26"/>
          <w:szCs w:val="26"/>
        </w:rPr>
        <w:t>циальный кластер присутствует в полном объеме и где социальный кластер предста</w:t>
      </w:r>
      <w:r w:rsidRPr="0075248E">
        <w:rPr>
          <w:sz w:val="26"/>
          <w:szCs w:val="26"/>
        </w:rPr>
        <w:t>в</w:t>
      </w:r>
      <w:r w:rsidRPr="0075248E">
        <w:rPr>
          <w:sz w:val="26"/>
          <w:szCs w:val="26"/>
        </w:rPr>
        <w:t>лен отдельными элементами (в зависимости от численности населения). При этом центры оказания бытовых и социальных услуг рекомендуется размещать в каждом сельском населенном пункте.</w:t>
      </w:r>
    </w:p>
    <w:p w:rsidR="00A91B32" w:rsidRPr="0075248E" w:rsidRDefault="00A91B32" w:rsidP="001B116D">
      <w:pPr>
        <w:pStyle w:val="a6"/>
        <w:spacing w:before="0" w:after="0"/>
        <w:ind w:firstLine="709"/>
        <w:rPr>
          <w:sz w:val="26"/>
          <w:szCs w:val="26"/>
        </w:rPr>
      </w:pPr>
      <w:proofErr w:type="gramStart"/>
      <w:r w:rsidRPr="0075248E">
        <w:rPr>
          <w:sz w:val="26"/>
          <w:szCs w:val="26"/>
        </w:rPr>
        <w:t xml:space="preserve">В сельской местности следует предусматривать подразделение учреждений </w:t>
      </w:r>
      <w:r w:rsidR="00351236" w:rsidRPr="0075248E">
        <w:rPr>
          <w:sz w:val="26"/>
          <w:szCs w:val="26"/>
        </w:rPr>
        <w:br/>
      </w:r>
      <w:r w:rsidRPr="0075248E">
        <w:rPr>
          <w:sz w:val="26"/>
          <w:szCs w:val="26"/>
        </w:rPr>
        <w:t xml:space="preserve">и предприятий обслуживания на объекты повседневного пользования </w:t>
      </w:r>
      <w:r w:rsidR="00FA7C07" w:rsidRPr="0075248E">
        <w:rPr>
          <w:sz w:val="26"/>
          <w:szCs w:val="26"/>
        </w:rPr>
        <w:t>на каждой сел</w:t>
      </w:r>
      <w:r w:rsidR="00FA7C07" w:rsidRPr="0075248E">
        <w:rPr>
          <w:sz w:val="26"/>
          <w:szCs w:val="26"/>
        </w:rPr>
        <w:t>ь</w:t>
      </w:r>
      <w:r w:rsidR="00FA7C07" w:rsidRPr="0075248E">
        <w:rPr>
          <w:sz w:val="26"/>
          <w:szCs w:val="26"/>
        </w:rPr>
        <w:t>ской территории в границах бывших поселений, существовавших до преобразования района в городской округ (далее – сельская территория)</w:t>
      </w:r>
      <w:r w:rsidRPr="0075248E">
        <w:rPr>
          <w:sz w:val="26"/>
          <w:szCs w:val="26"/>
        </w:rPr>
        <w:t>, начиная с 50 человек, и б</w:t>
      </w:r>
      <w:r w:rsidRPr="0075248E">
        <w:rPr>
          <w:sz w:val="26"/>
          <w:szCs w:val="26"/>
        </w:rPr>
        <w:t>а</w:t>
      </w:r>
      <w:r w:rsidRPr="0075248E">
        <w:rPr>
          <w:sz w:val="26"/>
          <w:szCs w:val="26"/>
        </w:rPr>
        <w:t>зовые объекты более высокого уровня на группу населенных пунктов, размещаемые в административном цен</w:t>
      </w:r>
      <w:r w:rsidR="00FA7C07" w:rsidRPr="0075248E">
        <w:rPr>
          <w:sz w:val="26"/>
          <w:szCs w:val="26"/>
        </w:rPr>
        <w:t>тре сельских территорий</w:t>
      </w:r>
      <w:r w:rsidRPr="0075248E">
        <w:rPr>
          <w:sz w:val="26"/>
          <w:szCs w:val="26"/>
        </w:rPr>
        <w:t>.</w:t>
      </w:r>
      <w:proofErr w:type="gramEnd"/>
      <w:r w:rsidRPr="0075248E">
        <w:rPr>
          <w:sz w:val="26"/>
          <w:szCs w:val="26"/>
        </w:rPr>
        <w:t xml:space="preserve"> Помимо стационарных зданий нео</w:t>
      </w:r>
      <w:r w:rsidRPr="0075248E">
        <w:rPr>
          <w:sz w:val="26"/>
          <w:szCs w:val="26"/>
        </w:rPr>
        <w:t>б</w:t>
      </w:r>
      <w:r w:rsidRPr="0075248E">
        <w:rPr>
          <w:sz w:val="26"/>
          <w:szCs w:val="26"/>
        </w:rPr>
        <w:t>ходимо использовать передвижные средства и сезонные сооружения.</w:t>
      </w:r>
    </w:p>
    <w:p w:rsidR="00CE1D80" w:rsidRPr="0075248E" w:rsidRDefault="00CE1D80" w:rsidP="001B116D">
      <w:pPr>
        <w:pStyle w:val="a6"/>
        <w:spacing w:before="0" w:after="0"/>
        <w:ind w:firstLine="709"/>
        <w:rPr>
          <w:sz w:val="26"/>
          <w:szCs w:val="26"/>
        </w:rPr>
      </w:pPr>
    </w:p>
    <w:p w:rsidR="003F21B6" w:rsidRPr="0075248E" w:rsidRDefault="00CE1D80" w:rsidP="001B116D">
      <w:pPr>
        <w:pStyle w:val="20"/>
        <w:tabs>
          <w:tab w:val="left" w:pos="1134"/>
          <w:tab w:val="left" w:pos="1276"/>
        </w:tabs>
        <w:spacing w:before="0" w:after="0"/>
        <w:ind w:firstLine="709"/>
        <w:jc w:val="center"/>
        <w:rPr>
          <w:rFonts w:ascii="Times New Roman" w:hAnsi="Times New Roman" w:cs="Times New Roman"/>
          <w:i w:val="0"/>
          <w:sz w:val="26"/>
          <w:szCs w:val="26"/>
        </w:rPr>
      </w:pPr>
      <w:bookmarkStart w:id="41" w:name="_Toc427067172"/>
      <w:bookmarkStart w:id="42" w:name="_Toc433907395"/>
      <w:bookmarkStart w:id="43" w:name="_Toc434231565"/>
      <w:bookmarkStart w:id="44" w:name="_Toc434252532"/>
      <w:bookmarkStart w:id="45" w:name="_Toc434511570"/>
      <w:bookmarkStart w:id="46" w:name="_Toc434576929"/>
      <w:bookmarkStart w:id="47" w:name="_Toc434583199"/>
      <w:bookmarkStart w:id="48" w:name="_Toc444504756"/>
      <w:bookmarkStart w:id="49" w:name="_Toc68777305"/>
      <w:r w:rsidRPr="0075248E">
        <w:rPr>
          <w:rFonts w:ascii="Times New Roman" w:hAnsi="Times New Roman" w:cs="Times New Roman"/>
          <w:i w:val="0"/>
          <w:sz w:val="26"/>
          <w:szCs w:val="26"/>
        </w:rPr>
        <w:t>4.1.</w:t>
      </w:r>
      <w:r w:rsidR="003F21B6" w:rsidRPr="0075248E">
        <w:rPr>
          <w:rFonts w:ascii="Times New Roman" w:hAnsi="Times New Roman" w:cs="Times New Roman"/>
          <w:i w:val="0"/>
          <w:sz w:val="26"/>
          <w:szCs w:val="26"/>
        </w:rPr>
        <w:t xml:space="preserve">Объекты местного значения </w:t>
      </w:r>
      <w:bookmarkEnd w:id="41"/>
      <w:r w:rsidR="00AF38B1" w:rsidRPr="0075248E">
        <w:rPr>
          <w:rFonts w:ascii="Times New Roman" w:hAnsi="Times New Roman" w:cs="Times New Roman"/>
          <w:i w:val="0"/>
          <w:sz w:val="26"/>
          <w:szCs w:val="26"/>
        </w:rPr>
        <w:t xml:space="preserve">городского округа  </w:t>
      </w:r>
      <w:r w:rsidR="003F21B6" w:rsidRPr="0075248E">
        <w:rPr>
          <w:rFonts w:ascii="Times New Roman" w:hAnsi="Times New Roman" w:cs="Times New Roman"/>
          <w:i w:val="0"/>
          <w:sz w:val="26"/>
          <w:szCs w:val="26"/>
        </w:rPr>
        <w:t>в области молодежной политики</w:t>
      </w:r>
      <w:bookmarkEnd w:id="42"/>
      <w:bookmarkEnd w:id="43"/>
      <w:bookmarkEnd w:id="44"/>
      <w:bookmarkEnd w:id="45"/>
      <w:bookmarkEnd w:id="46"/>
      <w:bookmarkEnd w:id="47"/>
      <w:bookmarkEnd w:id="48"/>
      <w:bookmarkEnd w:id="49"/>
    </w:p>
    <w:p w:rsidR="003F21B6" w:rsidRPr="0075248E" w:rsidRDefault="003F21B6" w:rsidP="001B116D">
      <w:pPr>
        <w:pStyle w:val="a6"/>
        <w:spacing w:before="0" w:after="0"/>
        <w:ind w:firstLine="709"/>
        <w:rPr>
          <w:sz w:val="26"/>
          <w:szCs w:val="26"/>
        </w:rPr>
      </w:pPr>
      <w:r w:rsidRPr="0075248E">
        <w:rPr>
          <w:sz w:val="26"/>
          <w:szCs w:val="26"/>
        </w:rPr>
        <w:t xml:space="preserve">Государственную молодежную политику в </w:t>
      </w:r>
      <w:proofErr w:type="spellStart"/>
      <w:r w:rsidRPr="0075248E">
        <w:rPr>
          <w:sz w:val="26"/>
          <w:szCs w:val="26"/>
        </w:rPr>
        <w:t>Шебекинском</w:t>
      </w:r>
      <w:proofErr w:type="spellEnd"/>
      <w:r w:rsidRPr="0075248E">
        <w:rPr>
          <w:sz w:val="26"/>
          <w:szCs w:val="26"/>
        </w:rPr>
        <w:t xml:space="preserve"> </w:t>
      </w:r>
      <w:r w:rsidR="003067F5" w:rsidRPr="0075248E">
        <w:rPr>
          <w:sz w:val="26"/>
          <w:szCs w:val="26"/>
        </w:rPr>
        <w:t>городском округе</w:t>
      </w:r>
      <w:r w:rsidRPr="0075248E">
        <w:rPr>
          <w:sz w:val="26"/>
          <w:szCs w:val="26"/>
        </w:rPr>
        <w:t xml:space="preserve"> предполагается реализовывать по следующим приоритетным направлениям:</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lastRenderedPageBreak/>
        <w:t>вовлечение молодежи в социальную политику и ее информирование о поте</w:t>
      </w:r>
      <w:r w:rsidRPr="0075248E">
        <w:rPr>
          <w:sz w:val="26"/>
          <w:szCs w:val="26"/>
        </w:rPr>
        <w:t>н</w:t>
      </w:r>
      <w:r w:rsidRPr="0075248E">
        <w:rPr>
          <w:sz w:val="26"/>
          <w:szCs w:val="26"/>
        </w:rPr>
        <w:t>циальных возможностях развития;</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развитие созидательной активности молодежи;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интеграция молодых людей, оказавшихся в трудной жизненной ситуации, </w:t>
      </w:r>
      <w:r w:rsidR="00351236" w:rsidRPr="0075248E">
        <w:rPr>
          <w:sz w:val="26"/>
          <w:szCs w:val="26"/>
        </w:rPr>
        <w:br/>
      </w:r>
      <w:r w:rsidRPr="0075248E">
        <w:rPr>
          <w:sz w:val="26"/>
          <w:szCs w:val="26"/>
        </w:rPr>
        <w:t>в жизнь общества.</w:t>
      </w:r>
    </w:p>
    <w:p w:rsidR="00AF38B1" w:rsidRPr="0075248E" w:rsidRDefault="00AF38B1" w:rsidP="001B116D">
      <w:pPr>
        <w:pStyle w:val="afff1"/>
        <w:ind w:left="0" w:firstLine="709"/>
        <w:contextualSpacing w:val="0"/>
        <w:rPr>
          <w:sz w:val="26"/>
          <w:szCs w:val="26"/>
        </w:rPr>
      </w:pPr>
    </w:p>
    <w:p w:rsidR="003F21B6" w:rsidRPr="0075248E" w:rsidRDefault="003F21B6" w:rsidP="00380285">
      <w:pPr>
        <w:pStyle w:val="a6"/>
        <w:numPr>
          <w:ilvl w:val="0"/>
          <w:numId w:val="40"/>
        </w:numPr>
        <w:spacing w:before="0" w:after="0"/>
        <w:ind w:left="0" w:firstLine="709"/>
        <w:jc w:val="center"/>
        <w:outlineLvl w:val="1"/>
        <w:rPr>
          <w:b/>
          <w:bCs/>
          <w:iCs/>
          <w:sz w:val="26"/>
          <w:szCs w:val="26"/>
        </w:rPr>
      </w:pPr>
      <w:bookmarkStart w:id="50" w:name="_Toc433836748"/>
      <w:bookmarkStart w:id="51" w:name="_Toc434252534"/>
      <w:bookmarkStart w:id="52" w:name="_Toc434511572"/>
      <w:bookmarkStart w:id="53" w:name="_Toc434576931"/>
      <w:bookmarkStart w:id="54" w:name="_Toc434583201"/>
      <w:bookmarkStart w:id="55" w:name="_Toc444504758"/>
      <w:bookmarkStart w:id="56" w:name="_Toc68777306"/>
      <w:r w:rsidRPr="0075248E">
        <w:rPr>
          <w:b/>
          <w:bCs/>
          <w:iCs/>
          <w:sz w:val="26"/>
          <w:szCs w:val="26"/>
        </w:rPr>
        <w:t xml:space="preserve">Объекты местного значения </w:t>
      </w:r>
      <w:r w:rsidR="00AF38B1" w:rsidRPr="0075248E">
        <w:rPr>
          <w:b/>
          <w:bCs/>
          <w:iCs/>
          <w:sz w:val="26"/>
          <w:szCs w:val="26"/>
        </w:rPr>
        <w:t xml:space="preserve">городского округа </w:t>
      </w:r>
      <w:r w:rsidRPr="0075248E">
        <w:rPr>
          <w:b/>
          <w:bCs/>
          <w:iCs/>
          <w:sz w:val="26"/>
          <w:szCs w:val="26"/>
        </w:rPr>
        <w:t>в области инвест</w:t>
      </w:r>
      <w:r w:rsidRPr="0075248E">
        <w:rPr>
          <w:b/>
          <w:bCs/>
          <w:iCs/>
          <w:sz w:val="26"/>
          <w:szCs w:val="26"/>
        </w:rPr>
        <w:t>и</w:t>
      </w:r>
      <w:r w:rsidRPr="0075248E">
        <w:rPr>
          <w:b/>
          <w:bCs/>
          <w:iCs/>
          <w:sz w:val="26"/>
          <w:szCs w:val="26"/>
        </w:rPr>
        <w:t>ционной деятельности</w:t>
      </w:r>
      <w:bookmarkEnd w:id="50"/>
      <w:bookmarkEnd w:id="51"/>
      <w:bookmarkEnd w:id="52"/>
      <w:bookmarkEnd w:id="53"/>
      <w:bookmarkEnd w:id="54"/>
      <w:bookmarkEnd w:id="55"/>
      <w:bookmarkEnd w:id="56"/>
    </w:p>
    <w:p w:rsidR="003F21B6" w:rsidRPr="0075248E" w:rsidRDefault="003F21B6" w:rsidP="001B116D">
      <w:pPr>
        <w:pStyle w:val="a6"/>
        <w:spacing w:before="0" w:after="0"/>
        <w:ind w:firstLine="709"/>
        <w:rPr>
          <w:sz w:val="26"/>
          <w:szCs w:val="26"/>
        </w:rPr>
      </w:pPr>
      <w:r w:rsidRPr="0075248E">
        <w:rPr>
          <w:sz w:val="26"/>
          <w:szCs w:val="26"/>
        </w:rPr>
        <w:t xml:space="preserve">Достижение стратегических целей развития Шебекинского </w:t>
      </w:r>
      <w:r w:rsidR="007C0166" w:rsidRPr="0075248E">
        <w:rPr>
          <w:sz w:val="26"/>
          <w:szCs w:val="26"/>
        </w:rPr>
        <w:t>городского округа</w:t>
      </w:r>
      <w:r w:rsidRPr="0075248E">
        <w:rPr>
          <w:sz w:val="26"/>
          <w:szCs w:val="26"/>
        </w:rPr>
        <w:t xml:space="preserve"> во многом зависит от способности органов местного самоуправления построить э</w:t>
      </w:r>
      <w:r w:rsidRPr="0075248E">
        <w:rPr>
          <w:sz w:val="26"/>
          <w:szCs w:val="26"/>
        </w:rPr>
        <w:t>ф</w:t>
      </w:r>
      <w:r w:rsidRPr="0075248E">
        <w:rPr>
          <w:sz w:val="26"/>
          <w:szCs w:val="26"/>
        </w:rPr>
        <w:t>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w:t>
      </w:r>
      <w:r w:rsidRPr="0075248E">
        <w:rPr>
          <w:sz w:val="26"/>
          <w:szCs w:val="26"/>
        </w:rPr>
        <w:t>о</w:t>
      </w:r>
      <w:r w:rsidRPr="0075248E">
        <w:rPr>
          <w:sz w:val="26"/>
          <w:szCs w:val="26"/>
        </w:rPr>
        <w:t>здание инвестиционных площадок, формирующих привлекательные условия для и</w:t>
      </w:r>
      <w:r w:rsidRPr="0075248E">
        <w:rPr>
          <w:sz w:val="26"/>
          <w:szCs w:val="26"/>
        </w:rPr>
        <w:t>н</w:t>
      </w:r>
      <w:r w:rsidRPr="0075248E">
        <w:rPr>
          <w:sz w:val="26"/>
          <w:szCs w:val="26"/>
        </w:rPr>
        <w:t xml:space="preserve">весторов в различных сферах. </w:t>
      </w:r>
    </w:p>
    <w:p w:rsidR="003F21B6" w:rsidRPr="0075248E" w:rsidRDefault="00A00685" w:rsidP="001B116D">
      <w:pPr>
        <w:pStyle w:val="a6"/>
        <w:spacing w:before="0" w:after="0"/>
        <w:ind w:firstLine="709"/>
        <w:rPr>
          <w:sz w:val="26"/>
          <w:szCs w:val="26"/>
        </w:rPr>
      </w:pPr>
      <w:r w:rsidRPr="0075248E">
        <w:rPr>
          <w:sz w:val="26"/>
          <w:szCs w:val="26"/>
        </w:rPr>
        <w:t xml:space="preserve">Нормативы </w:t>
      </w:r>
      <w:r w:rsidR="003F21B6" w:rsidRPr="0075248E">
        <w:rPr>
          <w:sz w:val="26"/>
          <w:szCs w:val="26"/>
        </w:rPr>
        <w:t>направлены на реализацию мероприятий в области строительства объектов производственного и коммунально-складского назначения, производстве</w:t>
      </w:r>
      <w:r w:rsidR="003F21B6" w:rsidRPr="0075248E">
        <w:rPr>
          <w:sz w:val="26"/>
          <w:szCs w:val="26"/>
        </w:rPr>
        <w:t>н</w:t>
      </w:r>
      <w:r w:rsidR="003F21B6" w:rsidRPr="0075248E">
        <w:rPr>
          <w:sz w:val="26"/>
          <w:szCs w:val="26"/>
        </w:rPr>
        <w:t xml:space="preserve">ного и коммунально-складского назначения, объектов сельского хозяйства, объектов туризма и рекреации, объектов в области жилищного строительства, в </w:t>
      </w:r>
      <w:proofErr w:type="spellStart"/>
      <w:r w:rsidR="003F21B6" w:rsidRPr="0075248E">
        <w:rPr>
          <w:sz w:val="26"/>
          <w:szCs w:val="26"/>
        </w:rPr>
        <w:t>т.ч</w:t>
      </w:r>
      <w:proofErr w:type="spellEnd"/>
      <w:r w:rsidR="003F21B6" w:rsidRPr="0075248E">
        <w:rPr>
          <w:sz w:val="26"/>
          <w:szCs w:val="26"/>
        </w:rPr>
        <w:t>. путем о</w:t>
      </w:r>
      <w:r w:rsidR="003F21B6" w:rsidRPr="0075248E">
        <w:rPr>
          <w:sz w:val="26"/>
          <w:szCs w:val="26"/>
        </w:rPr>
        <w:t>р</w:t>
      </w:r>
      <w:r w:rsidR="003F21B6" w:rsidRPr="0075248E">
        <w:rPr>
          <w:sz w:val="26"/>
          <w:szCs w:val="26"/>
        </w:rPr>
        <w:t>ганизации инвестиционных площадок в соответствующих сферах.</w:t>
      </w:r>
    </w:p>
    <w:p w:rsidR="003F21B6" w:rsidRPr="0075248E" w:rsidRDefault="00A00685" w:rsidP="001B116D">
      <w:pPr>
        <w:pStyle w:val="a6"/>
        <w:spacing w:before="0" w:after="0"/>
        <w:ind w:firstLine="709"/>
        <w:rPr>
          <w:sz w:val="26"/>
          <w:szCs w:val="26"/>
        </w:rPr>
      </w:pPr>
      <w:r w:rsidRPr="0075248E">
        <w:rPr>
          <w:sz w:val="26"/>
          <w:szCs w:val="26"/>
        </w:rPr>
        <w:t xml:space="preserve">Нормативами </w:t>
      </w:r>
      <w:r w:rsidR="003F21B6" w:rsidRPr="0075248E">
        <w:rPr>
          <w:sz w:val="26"/>
          <w:szCs w:val="26"/>
        </w:rPr>
        <w:t>определена минимальная доля финансирования затрат на обесп</w:t>
      </w:r>
      <w:r w:rsidR="003F21B6" w:rsidRPr="0075248E">
        <w:rPr>
          <w:sz w:val="26"/>
          <w:szCs w:val="26"/>
        </w:rPr>
        <w:t>е</w:t>
      </w:r>
      <w:r w:rsidR="003F21B6" w:rsidRPr="0075248E">
        <w:rPr>
          <w:sz w:val="26"/>
          <w:szCs w:val="26"/>
        </w:rPr>
        <w:t>чение инвестиционных площадок транспортной и инженерной инфраструктурой за счет бюджетов соответствующего уровня (в процентном соотношении). Доля фина</w:t>
      </w:r>
      <w:r w:rsidR="003F21B6" w:rsidRPr="0075248E">
        <w:rPr>
          <w:sz w:val="26"/>
          <w:szCs w:val="26"/>
        </w:rPr>
        <w:t>н</w:t>
      </w:r>
      <w:r w:rsidR="003F21B6" w:rsidRPr="0075248E">
        <w:rPr>
          <w:sz w:val="26"/>
          <w:szCs w:val="26"/>
        </w:rPr>
        <w:t>сирования затрат на обеспечение инвестиционных площадок транспортной и инж</w:t>
      </w:r>
      <w:r w:rsidR="003F21B6" w:rsidRPr="0075248E">
        <w:rPr>
          <w:sz w:val="26"/>
          <w:szCs w:val="26"/>
        </w:rPr>
        <w:t>е</w:t>
      </w:r>
      <w:r w:rsidR="003F21B6" w:rsidRPr="0075248E">
        <w:rPr>
          <w:sz w:val="26"/>
          <w:szCs w:val="26"/>
        </w:rPr>
        <w:t xml:space="preserve">нерной инфраструктурой за счет бюджетов соответствующего уровня установлена экспертным путем исходя из возможностей бюджетов различных уровней. </w:t>
      </w:r>
    </w:p>
    <w:p w:rsidR="00AF38B1" w:rsidRPr="0075248E" w:rsidRDefault="00AF38B1" w:rsidP="001B116D">
      <w:pPr>
        <w:pStyle w:val="a6"/>
        <w:spacing w:before="0" w:after="0"/>
        <w:ind w:firstLine="709"/>
        <w:rPr>
          <w:sz w:val="26"/>
          <w:szCs w:val="26"/>
        </w:rPr>
      </w:pPr>
    </w:p>
    <w:p w:rsidR="003F21B6" w:rsidRPr="0075248E" w:rsidRDefault="003F21B6" w:rsidP="00A00685">
      <w:pPr>
        <w:pStyle w:val="a6"/>
        <w:numPr>
          <w:ilvl w:val="0"/>
          <w:numId w:val="40"/>
        </w:numPr>
        <w:spacing w:before="0" w:after="0"/>
        <w:ind w:left="0" w:firstLine="709"/>
        <w:jc w:val="center"/>
        <w:outlineLvl w:val="1"/>
        <w:rPr>
          <w:b/>
          <w:bCs/>
          <w:iCs/>
          <w:sz w:val="26"/>
          <w:szCs w:val="26"/>
        </w:rPr>
      </w:pPr>
      <w:bookmarkStart w:id="57" w:name="_Toc427067161"/>
      <w:bookmarkStart w:id="58" w:name="_Toc434252537"/>
      <w:bookmarkStart w:id="59" w:name="_Toc434511575"/>
      <w:bookmarkStart w:id="60" w:name="_Toc434576934"/>
      <w:bookmarkStart w:id="61" w:name="_Toc434583204"/>
      <w:bookmarkStart w:id="62" w:name="_Toc444504759"/>
      <w:bookmarkStart w:id="63" w:name="_Toc68777307"/>
      <w:r w:rsidRPr="0075248E">
        <w:rPr>
          <w:b/>
          <w:bCs/>
          <w:iCs/>
          <w:sz w:val="26"/>
          <w:szCs w:val="26"/>
        </w:rPr>
        <w:t xml:space="preserve">Объекты местного значения </w:t>
      </w:r>
      <w:r w:rsidR="00AF38B1" w:rsidRPr="0075248E">
        <w:rPr>
          <w:b/>
          <w:bCs/>
          <w:iCs/>
          <w:sz w:val="26"/>
          <w:szCs w:val="26"/>
        </w:rPr>
        <w:t xml:space="preserve">городского округа </w:t>
      </w:r>
      <w:r w:rsidRPr="0075248E">
        <w:rPr>
          <w:b/>
          <w:bCs/>
          <w:iCs/>
          <w:sz w:val="26"/>
          <w:szCs w:val="26"/>
        </w:rPr>
        <w:t xml:space="preserve">в области </w:t>
      </w:r>
      <w:bookmarkEnd w:id="57"/>
      <w:r w:rsidRPr="0075248E">
        <w:rPr>
          <w:b/>
          <w:bCs/>
          <w:iCs/>
          <w:sz w:val="26"/>
          <w:szCs w:val="26"/>
        </w:rPr>
        <w:t>автом</w:t>
      </w:r>
      <w:r w:rsidRPr="0075248E">
        <w:rPr>
          <w:b/>
          <w:bCs/>
          <w:iCs/>
          <w:sz w:val="26"/>
          <w:szCs w:val="26"/>
        </w:rPr>
        <w:t>о</w:t>
      </w:r>
      <w:r w:rsidRPr="0075248E">
        <w:rPr>
          <w:b/>
          <w:bCs/>
          <w:iCs/>
          <w:sz w:val="26"/>
          <w:szCs w:val="26"/>
        </w:rPr>
        <w:t>бильных дорог местного значения</w:t>
      </w:r>
      <w:bookmarkEnd w:id="58"/>
      <w:bookmarkEnd w:id="59"/>
      <w:bookmarkEnd w:id="60"/>
      <w:bookmarkEnd w:id="61"/>
      <w:bookmarkEnd w:id="62"/>
      <w:bookmarkEnd w:id="63"/>
    </w:p>
    <w:p w:rsidR="003F21B6" w:rsidRPr="0075248E" w:rsidRDefault="003F21B6" w:rsidP="001B116D">
      <w:pPr>
        <w:pStyle w:val="a6"/>
        <w:spacing w:before="0" w:after="0"/>
        <w:ind w:firstLine="709"/>
        <w:rPr>
          <w:sz w:val="26"/>
          <w:szCs w:val="26"/>
        </w:rPr>
      </w:pPr>
      <w:r w:rsidRPr="0075248E">
        <w:rPr>
          <w:sz w:val="26"/>
          <w:szCs w:val="26"/>
        </w:rPr>
        <w:t xml:space="preserve">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 </w:t>
      </w:r>
    </w:p>
    <w:p w:rsidR="003F21B6" w:rsidRPr="0075248E" w:rsidRDefault="003F21B6" w:rsidP="001B116D">
      <w:pPr>
        <w:pStyle w:val="a6"/>
        <w:spacing w:before="0" w:after="0"/>
        <w:ind w:firstLine="709"/>
        <w:rPr>
          <w:sz w:val="26"/>
          <w:szCs w:val="26"/>
        </w:rPr>
      </w:pPr>
      <w:r w:rsidRPr="0075248E">
        <w:rPr>
          <w:sz w:val="26"/>
          <w:szCs w:val="26"/>
        </w:rPr>
        <w:t>Расчетным показателем минимально допустимого уровня обеспеченности а</w:t>
      </w:r>
      <w:r w:rsidRPr="0075248E">
        <w:rPr>
          <w:sz w:val="26"/>
          <w:szCs w:val="26"/>
        </w:rPr>
        <w:t>в</w:t>
      </w:r>
      <w:r w:rsidRPr="0075248E">
        <w:rPr>
          <w:sz w:val="26"/>
          <w:szCs w:val="26"/>
        </w:rPr>
        <w:t>томобильными дорогами местного значения в границах населенного пункта является плотность улично-дорожной сети в границах застроенной территории – отношение протяженности улиц и дорог к площади застроенной территории населенного пункта.</w:t>
      </w:r>
    </w:p>
    <w:p w:rsidR="003F21B6" w:rsidRPr="0075248E" w:rsidRDefault="003F21B6" w:rsidP="001B116D">
      <w:pPr>
        <w:pStyle w:val="a6"/>
        <w:spacing w:before="0" w:after="0"/>
        <w:ind w:firstLine="709"/>
        <w:rPr>
          <w:sz w:val="26"/>
          <w:szCs w:val="26"/>
        </w:rPr>
      </w:pPr>
      <w:r w:rsidRPr="0075248E">
        <w:rPr>
          <w:sz w:val="26"/>
          <w:szCs w:val="26"/>
        </w:rPr>
        <w:t xml:space="preserve">Плотность </w:t>
      </w:r>
      <w:proofErr w:type="spellStart"/>
      <w:r w:rsidRPr="0075248E">
        <w:rPr>
          <w:sz w:val="26"/>
          <w:szCs w:val="26"/>
        </w:rPr>
        <w:t>улично</w:t>
      </w:r>
      <w:proofErr w:type="spellEnd"/>
      <w:r w:rsidRPr="0075248E">
        <w:rPr>
          <w:sz w:val="26"/>
          <w:szCs w:val="26"/>
        </w:rPr>
        <w:t>–дорожной сети в границах застроенной территории опред</w:t>
      </w:r>
      <w:r w:rsidRPr="0075248E">
        <w:rPr>
          <w:sz w:val="26"/>
          <w:szCs w:val="26"/>
        </w:rPr>
        <w:t>е</w:t>
      </w:r>
      <w:r w:rsidRPr="0075248E">
        <w:rPr>
          <w:sz w:val="26"/>
          <w:szCs w:val="26"/>
        </w:rPr>
        <w:t>ляется экспертным путем, на основании сравнения темпов роста протяженности улично-дорожной сети населенного пункта за расчетный период.</w:t>
      </w:r>
    </w:p>
    <w:p w:rsidR="003F21B6" w:rsidRPr="0075248E" w:rsidRDefault="003F21B6" w:rsidP="001B116D">
      <w:pPr>
        <w:pStyle w:val="a6"/>
        <w:spacing w:before="0" w:after="0"/>
        <w:ind w:firstLine="709"/>
        <w:rPr>
          <w:sz w:val="26"/>
          <w:szCs w:val="26"/>
        </w:rPr>
      </w:pPr>
      <w:r w:rsidRPr="0075248E">
        <w:rPr>
          <w:sz w:val="26"/>
          <w:szCs w:val="26"/>
        </w:rPr>
        <w:t>Расчетный показатель максимально допустимого уровня территориальной д</w:t>
      </w:r>
      <w:r w:rsidRPr="0075248E">
        <w:rPr>
          <w:sz w:val="26"/>
          <w:szCs w:val="26"/>
        </w:rPr>
        <w:t>о</w:t>
      </w:r>
      <w:r w:rsidRPr="0075248E">
        <w:rPr>
          <w:sz w:val="26"/>
          <w:szCs w:val="26"/>
        </w:rPr>
        <w:t>ступности автомобильных дорог местного значения в границах населенного пункта не нормируется</w:t>
      </w:r>
      <w:r w:rsidR="00AF38B1" w:rsidRPr="0075248E">
        <w:rPr>
          <w:sz w:val="26"/>
          <w:szCs w:val="26"/>
        </w:rPr>
        <w:t>.</w:t>
      </w:r>
    </w:p>
    <w:p w:rsidR="00AF38B1" w:rsidRPr="0075248E" w:rsidRDefault="00AF38B1" w:rsidP="001B116D">
      <w:pPr>
        <w:pStyle w:val="a6"/>
        <w:spacing w:before="0" w:after="0"/>
        <w:ind w:firstLine="709"/>
        <w:rPr>
          <w:sz w:val="26"/>
          <w:szCs w:val="26"/>
        </w:rPr>
      </w:pPr>
    </w:p>
    <w:p w:rsidR="003F21B6" w:rsidRPr="0075248E" w:rsidRDefault="003F21B6" w:rsidP="001B116D">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64" w:name="_Toc415488758"/>
      <w:bookmarkStart w:id="65" w:name="_Toc420924706"/>
      <w:bookmarkStart w:id="66" w:name="_Toc427067155"/>
      <w:bookmarkStart w:id="67" w:name="_Toc434252538"/>
      <w:bookmarkStart w:id="68" w:name="_Toc434511576"/>
      <w:bookmarkStart w:id="69" w:name="_Toc434576935"/>
      <w:bookmarkStart w:id="70" w:name="_Toc434583205"/>
      <w:bookmarkStart w:id="71" w:name="_Toc444504760"/>
      <w:bookmarkStart w:id="72" w:name="_Toc68777308"/>
      <w:r w:rsidRPr="0075248E">
        <w:rPr>
          <w:rFonts w:ascii="Times New Roman" w:hAnsi="Times New Roman" w:cs="Times New Roman"/>
          <w:i w:val="0"/>
          <w:sz w:val="26"/>
          <w:szCs w:val="26"/>
        </w:rPr>
        <w:t>Объекты местного значения</w:t>
      </w:r>
      <w:r w:rsidR="00AF38B1" w:rsidRPr="0075248E">
        <w:rPr>
          <w:rFonts w:ascii="Times New Roman" w:hAnsi="Times New Roman" w:cs="Times New Roman"/>
          <w:i w:val="0"/>
          <w:sz w:val="26"/>
          <w:szCs w:val="26"/>
        </w:rPr>
        <w:t xml:space="preserve"> городского округа</w:t>
      </w:r>
      <w:r w:rsidRPr="0075248E">
        <w:rPr>
          <w:rFonts w:ascii="Times New Roman" w:hAnsi="Times New Roman" w:cs="Times New Roman"/>
          <w:i w:val="0"/>
          <w:sz w:val="26"/>
          <w:szCs w:val="26"/>
        </w:rPr>
        <w:t xml:space="preserve"> </w:t>
      </w:r>
      <w:bookmarkEnd w:id="64"/>
      <w:bookmarkEnd w:id="65"/>
      <w:bookmarkEnd w:id="66"/>
      <w:r w:rsidRPr="0075248E">
        <w:rPr>
          <w:rFonts w:ascii="Times New Roman" w:hAnsi="Times New Roman" w:cs="Times New Roman"/>
          <w:i w:val="0"/>
          <w:sz w:val="26"/>
          <w:szCs w:val="26"/>
        </w:rPr>
        <w:t>в области электр</w:t>
      </w:r>
      <w:proofErr w:type="gramStart"/>
      <w:r w:rsidRPr="0075248E">
        <w:rPr>
          <w:rFonts w:ascii="Times New Roman" w:hAnsi="Times New Roman" w:cs="Times New Roman"/>
          <w:i w:val="0"/>
          <w:sz w:val="26"/>
          <w:szCs w:val="26"/>
        </w:rPr>
        <w:t>о-</w:t>
      </w:r>
      <w:proofErr w:type="gramEnd"/>
      <w:r w:rsidRPr="0075248E">
        <w:rPr>
          <w:rFonts w:ascii="Times New Roman" w:hAnsi="Times New Roman" w:cs="Times New Roman"/>
          <w:i w:val="0"/>
          <w:sz w:val="26"/>
          <w:szCs w:val="26"/>
        </w:rPr>
        <w:t>, г</w:t>
      </w:r>
      <w:r w:rsidRPr="0075248E">
        <w:rPr>
          <w:rFonts w:ascii="Times New Roman" w:hAnsi="Times New Roman" w:cs="Times New Roman"/>
          <w:i w:val="0"/>
          <w:sz w:val="26"/>
          <w:szCs w:val="26"/>
        </w:rPr>
        <w:t>а</w:t>
      </w:r>
      <w:r w:rsidRPr="0075248E">
        <w:rPr>
          <w:rFonts w:ascii="Times New Roman" w:hAnsi="Times New Roman" w:cs="Times New Roman"/>
          <w:i w:val="0"/>
          <w:sz w:val="26"/>
          <w:szCs w:val="26"/>
        </w:rPr>
        <w:t>зо-, тепло- и водоснабжения, водоотведения, связи и информатизации</w:t>
      </w:r>
      <w:bookmarkEnd w:id="67"/>
      <w:bookmarkEnd w:id="68"/>
      <w:bookmarkEnd w:id="69"/>
      <w:bookmarkEnd w:id="70"/>
      <w:bookmarkEnd w:id="71"/>
      <w:bookmarkEnd w:id="72"/>
    </w:p>
    <w:p w:rsidR="003F21B6" w:rsidRPr="0075248E" w:rsidRDefault="003F21B6" w:rsidP="001B116D">
      <w:pPr>
        <w:pStyle w:val="a6"/>
        <w:spacing w:before="0" w:after="0"/>
        <w:ind w:firstLine="709"/>
        <w:rPr>
          <w:b/>
          <w:snapToGrid w:val="0"/>
          <w:sz w:val="26"/>
          <w:szCs w:val="26"/>
        </w:rPr>
      </w:pPr>
      <w:bookmarkStart w:id="73" w:name="_Toc427067169"/>
      <w:bookmarkStart w:id="74" w:name="_Toc433836741"/>
      <w:bookmarkStart w:id="75" w:name="_Toc434252539"/>
      <w:bookmarkStart w:id="76" w:name="_Toc434511577"/>
      <w:bookmarkStart w:id="77" w:name="_Toc434576936"/>
      <w:bookmarkStart w:id="78" w:name="_Toc434583206"/>
      <w:r w:rsidRPr="0075248E">
        <w:rPr>
          <w:b/>
          <w:sz w:val="26"/>
          <w:szCs w:val="26"/>
        </w:rPr>
        <w:t xml:space="preserve">Расчетные показатели минимально допустимого уровня обеспеченности </w:t>
      </w:r>
      <w:r w:rsidRPr="0075248E">
        <w:rPr>
          <w:b/>
          <w:snapToGrid w:val="0"/>
          <w:sz w:val="26"/>
          <w:szCs w:val="26"/>
        </w:rPr>
        <w:t xml:space="preserve">объектами местного значения городского </w:t>
      </w:r>
      <w:r w:rsidR="00701C8D" w:rsidRPr="0075248E">
        <w:rPr>
          <w:b/>
          <w:snapToGrid w:val="0"/>
          <w:sz w:val="26"/>
          <w:szCs w:val="26"/>
        </w:rPr>
        <w:t>округа</w:t>
      </w:r>
      <w:r w:rsidRPr="0075248E">
        <w:rPr>
          <w:b/>
          <w:snapToGrid w:val="0"/>
          <w:sz w:val="26"/>
          <w:szCs w:val="26"/>
        </w:rPr>
        <w:t xml:space="preserve"> в области газоснабжения</w:t>
      </w:r>
    </w:p>
    <w:p w:rsidR="003F21B6" w:rsidRPr="0075248E" w:rsidRDefault="003F21B6" w:rsidP="001B116D">
      <w:pPr>
        <w:pStyle w:val="a6"/>
        <w:spacing w:before="0" w:after="0"/>
        <w:ind w:firstLine="709"/>
        <w:rPr>
          <w:sz w:val="26"/>
          <w:szCs w:val="26"/>
        </w:rPr>
      </w:pPr>
      <w:r w:rsidRPr="0075248E">
        <w:rPr>
          <w:sz w:val="26"/>
          <w:szCs w:val="26"/>
        </w:rPr>
        <w:lastRenderedPageBreak/>
        <w:t>Расчетные показатели минимально допустимого уровня обеспеченности нас</w:t>
      </w:r>
      <w:r w:rsidRPr="0075248E">
        <w:rPr>
          <w:sz w:val="26"/>
          <w:szCs w:val="26"/>
        </w:rPr>
        <w:t>е</w:t>
      </w:r>
      <w:r w:rsidRPr="0075248E">
        <w:rPr>
          <w:sz w:val="26"/>
          <w:szCs w:val="26"/>
        </w:rPr>
        <w:t>ления объектами местного значения области газоснабжения установлены с учетом Федерального закона от 31.03.1999 № 69-ФЗ «О газоснабжении в Российской Фед</w:t>
      </w:r>
      <w:r w:rsidRPr="0075248E">
        <w:rPr>
          <w:sz w:val="26"/>
          <w:szCs w:val="26"/>
        </w:rPr>
        <w:t>е</w:t>
      </w:r>
      <w:r w:rsidRPr="0075248E">
        <w:rPr>
          <w:sz w:val="26"/>
          <w:szCs w:val="26"/>
        </w:rPr>
        <w:t>рации». Одним из основных принципов государственной политики в области газ</w:t>
      </w:r>
      <w:r w:rsidRPr="0075248E">
        <w:rPr>
          <w:sz w:val="26"/>
          <w:szCs w:val="26"/>
        </w:rPr>
        <w:t>о</w:t>
      </w:r>
      <w:r w:rsidRPr="0075248E">
        <w:rPr>
          <w:sz w:val="26"/>
          <w:szCs w:val="26"/>
        </w:rPr>
        <w:t>снабжения является повышение уровня газификации жилищно-коммунального хозя</w:t>
      </w:r>
      <w:r w:rsidRPr="0075248E">
        <w:rPr>
          <w:sz w:val="26"/>
          <w:szCs w:val="26"/>
        </w:rPr>
        <w:t>й</w:t>
      </w:r>
      <w:r w:rsidRPr="0075248E">
        <w:rPr>
          <w:sz w:val="26"/>
          <w:szCs w:val="26"/>
        </w:rPr>
        <w:t>ства, промышленных и иных организаций.</w:t>
      </w:r>
    </w:p>
    <w:p w:rsidR="003F21B6" w:rsidRPr="0075248E" w:rsidRDefault="003F21B6" w:rsidP="001B116D">
      <w:pPr>
        <w:pStyle w:val="a6"/>
        <w:spacing w:before="0" w:after="0"/>
        <w:ind w:firstLine="709"/>
        <w:rPr>
          <w:sz w:val="26"/>
          <w:szCs w:val="26"/>
        </w:rPr>
      </w:pPr>
      <w:r w:rsidRPr="0075248E">
        <w:rPr>
          <w:sz w:val="26"/>
          <w:szCs w:val="26"/>
        </w:rPr>
        <w:t xml:space="preserve">Источником подачи природного газа для </w:t>
      </w:r>
      <w:r w:rsidR="00FF1A9E" w:rsidRPr="0075248E">
        <w:rPr>
          <w:sz w:val="26"/>
          <w:szCs w:val="26"/>
        </w:rPr>
        <w:t>Шебекинского городского округа</w:t>
      </w:r>
      <w:r w:rsidRPr="0075248E">
        <w:rPr>
          <w:sz w:val="26"/>
          <w:szCs w:val="26"/>
        </w:rPr>
        <w:t xml:space="preserve"> я</w:t>
      </w:r>
      <w:r w:rsidRPr="0075248E">
        <w:rPr>
          <w:sz w:val="26"/>
          <w:szCs w:val="26"/>
        </w:rPr>
        <w:t>в</w:t>
      </w:r>
      <w:r w:rsidRPr="0075248E">
        <w:rPr>
          <w:sz w:val="26"/>
          <w:szCs w:val="26"/>
        </w:rPr>
        <w:t>ляется газопровод-отвод от магистрального газопровода «</w:t>
      </w:r>
      <w:proofErr w:type="spellStart"/>
      <w:r w:rsidRPr="0075248E">
        <w:rPr>
          <w:sz w:val="26"/>
          <w:szCs w:val="26"/>
        </w:rPr>
        <w:t>Шебелинка</w:t>
      </w:r>
      <w:proofErr w:type="spellEnd"/>
      <w:r w:rsidRPr="0075248E">
        <w:rPr>
          <w:sz w:val="26"/>
          <w:szCs w:val="26"/>
        </w:rPr>
        <w:t xml:space="preserve">-Белгород-Курск-Брянск». На территории, прилегающей к </w:t>
      </w:r>
      <w:r w:rsidR="00D30061" w:rsidRPr="0075248E">
        <w:rPr>
          <w:sz w:val="26"/>
          <w:szCs w:val="26"/>
        </w:rPr>
        <w:t>г. Шебекино</w:t>
      </w:r>
      <w:r w:rsidRPr="0075248E">
        <w:rPr>
          <w:sz w:val="26"/>
          <w:szCs w:val="26"/>
        </w:rPr>
        <w:t>, имеется газораспред</w:t>
      </w:r>
      <w:r w:rsidRPr="0075248E">
        <w:rPr>
          <w:sz w:val="26"/>
          <w:szCs w:val="26"/>
        </w:rPr>
        <w:t>е</w:t>
      </w:r>
      <w:r w:rsidRPr="0075248E">
        <w:rPr>
          <w:sz w:val="26"/>
          <w:szCs w:val="26"/>
        </w:rPr>
        <w:t>лительная станция (ГРС).</w:t>
      </w:r>
      <w:r w:rsidR="00FF1A9E" w:rsidRPr="0075248E">
        <w:rPr>
          <w:sz w:val="26"/>
          <w:szCs w:val="26"/>
        </w:rPr>
        <w:t xml:space="preserve"> На территории Шебекинского </w:t>
      </w:r>
      <w:r w:rsidR="00D30061" w:rsidRPr="0075248E">
        <w:rPr>
          <w:sz w:val="26"/>
          <w:szCs w:val="26"/>
        </w:rPr>
        <w:t>городского округа</w:t>
      </w:r>
      <w:r w:rsidR="00FF1A9E" w:rsidRPr="0075248E">
        <w:rPr>
          <w:sz w:val="26"/>
          <w:szCs w:val="26"/>
        </w:rPr>
        <w:t xml:space="preserve"> имеется три газораспределительных станции (ГРС). Уровень охвата централизованным газ</w:t>
      </w:r>
      <w:r w:rsidR="00FF1A9E" w:rsidRPr="0075248E">
        <w:rPr>
          <w:sz w:val="26"/>
          <w:szCs w:val="26"/>
        </w:rPr>
        <w:t>о</w:t>
      </w:r>
      <w:r w:rsidR="00FF1A9E" w:rsidRPr="0075248E">
        <w:rPr>
          <w:sz w:val="26"/>
          <w:szCs w:val="26"/>
        </w:rPr>
        <w:t xml:space="preserve">снабжением Шебекинского </w:t>
      </w:r>
      <w:r w:rsidR="00D30061" w:rsidRPr="0075248E">
        <w:rPr>
          <w:sz w:val="26"/>
          <w:szCs w:val="26"/>
        </w:rPr>
        <w:t>городского округа</w:t>
      </w:r>
      <w:r w:rsidR="00FF1A9E" w:rsidRPr="0075248E">
        <w:rPr>
          <w:sz w:val="26"/>
          <w:szCs w:val="26"/>
        </w:rPr>
        <w:t xml:space="preserve"> превышает 90%.</w:t>
      </w:r>
    </w:p>
    <w:p w:rsidR="003F21B6" w:rsidRPr="0075248E" w:rsidRDefault="003F21B6" w:rsidP="001B116D">
      <w:pPr>
        <w:pStyle w:val="a6"/>
        <w:spacing w:before="0" w:after="0"/>
        <w:ind w:firstLine="709"/>
        <w:rPr>
          <w:sz w:val="26"/>
          <w:szCs w:val="26"/>
        </w:rPr>
      </w:pPr>
      <w:r w:rsidRPr="0075248E">
        <w:rPr>
          <w:sz w:val="26"/>
          <w:szCs w:val="26"/>
        </w:rPr>
        <w:t>Земельный участок, минимальной площадью 4 кв. м, для размещения пунктов редуцирования газа, определен исходя из анализа размеров земельных участков, о</w:t>
      </w:r>
      <w:r w:rsidRPr="0075248E">
        <w:rPr>
          <w:sz w:val="26"/>
          <w:szCs w:val="26"/>
        </w:rPr>
        <w:t>т</w:t>
      </w:r>
      <w:r w:rsidRPr="0075248E">
        <w:rPr>
          <w:sz w:val="26"/>
          <w:szCs w:val="26"/>
        </w:rPr>
        <w:t xml:space="preserve">веденных </w:t>
      </w:r>
      <w:proofErr w:type="gramStart"/>
      <w:r w:rsidRPr="0075248E">
        <w:rPr>
          <w:sz w:val="26"/>
          <w:szCs w:val="26"/>
        </w:rPr>
        <w:t>под</w:t>
      </w:r>
      <w:proofErr w:type="gramEnd"/>
      <w:r w:rsidRPr="0075248E">
        <w:rPr>
          <w:sz w:val="26"/>
          <w:szCs w:val="26"/>
        </w:rPr>
        <w:t xml:space="preserve"> существующие ПРГ.</w:t>
      </w:r>
    </w:p>
    <w:p w:rsidR="003F21B6" w:rsidRPr="0075248E" w:rsidRDefault="003F21B6" w:rsidP="001B116D">
      <w:pPr>
        <w:pStyle w:val="a6"/>
        <w:spacing w:before="0" w:after="0"/>
        <w:ind w:firstLine="709"/>
        <w:rPr>
          <w:sz w:val="26"/>
          <w:szCs w:val="26"/>
        </w:rPr>
      </w:pPr>
      <w:r w:rsidRPr="0075248E">
        <w:rPr>
          <w:sz w:val="26"/>
          <w:szCs w:val="26"/>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w:t>
      </w:r>
      <w:r w:rsidRPr="0075248E">
        <w:rPr>
          <w:sz w:val="26"/>
          <w:szCs w:val="26"/>
        </w:rPr>
        <w:t>и</w:t>
      </w:r>
      <w:r w:rsidRPr="0075248E">
        <w:rPr>
          <w:sz w:val="26"/>
          <w:szCs w:val="26"/>
        </w:rPr>
        <w:t xml:space="preserve">симости от мощности, технологической схемы, устанавливаемого оборудования </w:t>
      </w:r>
      <w:r w:rsidR="00351236" w:rsidRPr="0075248E">
        <w:rPr>
          <w:sz w:val="26"/>
          <w:szCs w:val="26"/>
        </w:rPr>
        <w:br/>
      </w:r>
      <w:r w:rsidRPr="0075248E">
        <w:rPr>
          <w:sz w:val="26"/>
          <w:szCs w:val="26"/>
        </w:rPr>
        <w:t>и иных расчетных параметров. Трассировка сетей выполняется согласно п.</w:t>
      </w:r>
      <w:r w:rsidR="00351236" w:rsidRPr="0075248E">
        <w:rPr>
          <w:sz w:val="26"/>
          <w:szCs w:val="26"/>
        </w:rPr>
        <w:t xml:space="preserve"> </w:t>
      </w:r>
      <w:r w:rsidRPr="0075248E">
        <w:rPr>
          <w:sz w:val="26"/>
          <w:szCs w:val="26"/>
        </w:rPr>
        <w:t xml:space="preserve">12.35 </w:t>
      </w:r>
      <w:r w:rsidR="00351236" w:rsidRPr="0075248E">
        <w:rPr>
          <w:sz w:val="26"/>
          <w:szCs w:val="26"/>
        </w:rPr>
        <w:br/>
      </w:r>
      <w:r w:rsidRPr="0075248E">
        <w:rPr>
          <w:sz w:val="26"/>
          <w:szCs w:val="26"/>
        </w:rPr>
        <w:t>и п.</w:t>
      </w:r>
      <w:r w:rsidR="00351236" w:rsidRPr="0075248E">
        <w:rPr>
          <w:sz w:val="26"/>
          <w:szCs w:val="26"/>
        </w:rPr>
        <w:t xml:space="preserve"> </w:t>
      </w:r>
      <w:r w:rsidRPr="0075248E">
        <w:rPr>
          <w:sz w:val="26"/>
          <w:szCs w:val="26"/>
        </w:rPr>
        <w:t xml:space="preserve">12.36 </w:t>
      </w:r>
      <w:hyperlink r:id="rId13" w:history="1">
        <w:r w:rsidRPr="0075248E">
          <w:rPr>
            <w:sz w:val="26"/>
            <w:szCs w:val="26"/>
          </w:rPr>
          <w:t>СП 42.13330.201</w:t>
        </w:r>
        <w:r w:rsidR="00FA7C07" w:rsidRPr="0075248E">
          <w:rPr>
            <w:sz w:val="26"/>
            <w:szCs w:val="26"/>
          </w:rPr>
          <w:t>6</w:t>
        </w:r>
      </w:hyperlink>
      <w:r w:rsidRPr="0075248E">
        <w:rPr>
          <w:sz w:val="26"/>
          <w:szCs w:val="26"/>
        </w:rPr>
        <w:t>.</w:t>
      </w:r>
    </w:p>
    <w:p w:rsidR="003F21B6" w:rsidRPr="0075248E" w:rsidRDefault="003F21B6" w:rsidP="001B116D">
      <w:pPr>
        <w:pStyle w:val="a6"/>
        <w:spacing w:before="0" w:after="0"/>
        <w:ind w:firstLine="709"/>
        <w:rPr>
          <w:b/>
          <w:snapToGrid w:val="0"/>
          <w:sz w:val="26"/>
          <w:szCs w:val="26"/>
        </w:rPr>
      </w:pPr>
      <w:r w:rsidRPr="0075248E">
        <w:rPr>
          <w:b/>
          <w:sz w:val="26"/>
          <w:szCs w:val="26"/>
        </w:rPr>
        <w:t xml:space="preserve">Расчетные показатели минимально допустимого уровня обеспеченности </w:t>
      </w:r>
      <w:r w:rsidRPr="0075248E">
        <w:rPr>
          <w:b/>
          <w:snapToGrid w:val="0"/>
          <w:sz w:val="26"/>
          <w:szCs w:val="26"/>
        </w:rPr>
        <w:t xml:space="preserve">объектами местного значения городского </w:t>
      </w:r>
      <w:r w:rsidR="00FA7C07" w:rsidRPr="0075248E">
        <w:rPr>
          <w:b/>
          <w:snapToGrid w:val="0"/>
          <w:sz w:val="26"/>
          <w:szCs w:val="26"/>
        </w:rPr>
        <w:t xml:space="preserve">округа </w:t>
      </w:r>
      <w:r w:rsidRPr="0075248E">
        <w:rPr>
          <w:b/>
          <w:snapToGrid w:val="0"/>
          <w:sz w:val="26"/>
          <w:szCs w:val="26"/>
        </w:rPr>
        <w:t>в области теплоснабжения</w:t>
      </w:r>
    </w:p>
    <w:p w:rsidR="003F21B6" w:rsidRPr="0075248E" w:rsidRDefault="003F21B6" w:rsidP="001B116D">
      <w:pPr>
        <w:pStyle w:val="a6"/>
        <w:spacing w:before="0" w:after="0"/>
        <w:ind w:firstLine="709"/>
        <w:rPr>
          <w:sz w:val="26"/>
          <w:szCs w:val="26"/>
        </w:rPr>
      </w:pPr>
      <w:r w:rsidRPr="0075248E">
        <w:rPr>
          <w:sz w:val="26"/>
          <w:szCs w:val="26"/>
        </w:rPr>
        <w:t>Расчетные показатели минимально допустимого уровня</w:t>
      </w:r>
      <w:r w:rsidRPr="0075248E">
        <w:rPr>
          <w:b/>
          <w:sz w:val="26"/>
          <w:szCs w:val="26"/>
        </w:rPr>
        <w:t xml:space="preserve"> </w:t>
      </w:r>
      <w:r w:rsidRPr="0075248E">
        <w:rPr>
          <w:sz w:val="26"/>
          <w:szCs w:val="26"/>
        </w:rPr>
        <w:t>обеспеченности объе</w:t>
      </w:r>
      <w:r w:rsidRPr="0075248E">
        <w:rPr>
          <w:sz w:val="26"/>
          <w:szCs w:val="26"/>
        </w:rPr>
        <w:t>к</w:t>
      </w:r>
      <w:r w:rsidRPr="0075248E">
        <w:rPr>
          <w:sz w:val="26"/>
          <w:szCs w:val="26"/>
        </w:rPr>
        <w:t xml:space="preserve">тами местного значения </w:t>
      </w:r>
      <w:r w:rsidRPr="0075248E">
        <w:rPr>
          <w:strike/>
          <w:sz w:val="26"/>
          <w:szCs w:val="26"/>
        </w:rPr>
        <w:t>поселения</w:t>
      </w:r>
      <w:r w:rsidRPr="0075248E">
        <w:rPr>
          <w:sz w:val="26"/>
          <w:szCs w:val="26"/>
        </w:rPr>
        <w:t xml:space="preserve">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w:t>
      </w:r>
      <w:r w:rsidRPr="0075248E">
        <w:rPr>
          <w:sz w:val="26"/>
          <w:szCs w:val="26"/>
        </w:rPr>
        <w:t>и</w:t>
      </w:r>
      <w:r w:rsidRPr="0075248E">
        <w:rPr>
          <w:sz w:val="26"/>
          <w:szCs w:val="26"/>
        </w:rPr>
        <w:t>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3F21B6" w:rsidRPr="0075248E" w:rsidRDefault="003F21B6" w:rsidP="001B116D">
      <w:pPr>
        <w:pStyle w:val="a6"/>
        <w:spacing w:before="0" w:after="0"/>
        <w:ind w:firstLine="709"/>
        <w:rPr>
          <w:snapToGrid w:val="0"/>
          <w:sz w:val="26"/>
          <w:szCs w:val="26"/>
        </w:rPr>
      </w:pPr>
      <w:r w:rsidRPr="0075248E">
        <w:rPr>
          <w:snapToGrid w:val="0"/>
          <w:sz w:val="26"/>
          <w:szCs w:val="26"/>
        </w:rPr>
        <w:t>Решение о строительстве автономных источников тепловой энергии, либо д</w:t>
      </w:r>
      <w:r w:rsidRPr="0075248E">
        <w:rPr>
          <w:snapToGrid w:val="0"/>
          <w:sz w:val="26"/>
          <w:szCs w:val="26"/>
        </w:rPr>
        <w:t>е</w:t>
      </w:r>
      <w:r w:rsidRPr="0075248E">
        <w:rPr>
          <w:snapToGrid w:val="0"/>
          <w:sz w:val="26"/>
          <w:szCs w:val="26"/>
        </w:rPr>
        <w:t>централизованном теплоснабжении в пределах радиусов эффективного теплоснабж</w:t>
      </w:r>
      <w:r w:rsidRPr="0075248E">
        <w:rPr>
          <w:snapToGrid w:val="0"/>
          <w:sz w:val="26"/>
          <w:szCs w:val="26"/>
        </w:rPr>
        <w:t>е</w:t>
      </w:r>
      <w:r w:rsidRPr="0075248E">
        <w:rPr>
          <w:snapToGrid w:val="0"/>
          <w:sz w:val="26"/>
          <w:szCs w:val="26"/>
        </w:rPr>
        <w:t>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w:t>
      </w:r>
      <w:r w:rsidRPr="0075248E">
        <w:rPr>
          <w:snapToGrid w:val="0"/>
          <w:sz w:val="26"/>
          <w:szCs w:val="26"/>
        </w:rPr>
        <w:t>с</w:t>
      </w:r>
      <w:r w:rsidRPr="0075248E">
        <w:rPr>
          <w:snapToGrid w:val="0"/>
          <w:sz w:val="26"/>
          <w:szCs w:val="26"/>
        </w:rPr>
        <w:t>точников тепла.</w:t>
      </w:r>
    </w:p>
    <w:p w:rsidR="003F21B6" w:rsidRPr="0075248E" w:rsidRDefault="003F21B6" w:rsidP="001B116D">
      <w:pPr>
        <w:pStyle w:val="a6"/>
        <w:spacing w:before="0" w:after="0"/>
        <w:ind w:firstLine="709"/>
        <w:rPr>
          <w:sz w:val="26"/>
          <w:szCs w:val="26"/>
        </w:rPr>
      </w:pPr>
      <w:r w:rsidRPr="0075248E">
        <w:rPr>
          <w:sz w:val="26"/>
          <w:szCs w:val="26"/>
        </w:rPr>
        <w:t>Выбор количества и расчет мощности объектов теплоснабжения выполняется исходя из расчета подключенной к ним нагрузки.</w:t>
      </w:r>
    </w:p>
    <w:p w:rsidR="003F21B6" w:rsidRPr="0075248E" w:rsidRDefault="003F21B6" w:rsidP="001B116D">
      <w:pPr>
        <w:pStyle w:val="a6"/>
        <w:spacing w:before="0" w:after="0"/>
        <w:ind w:firstLine="709"/>
        <w:rPr>
          <w:sz w:val="26"/>
          <w:szCs w:val="26"/>
        </w:rPr>
      </w:pPr>
      <w:r w:rsidRPr="0075248E">
        <w:rPr>
          <w:sz w:val="26"/>
          <w:szCs w:val="26"/>
        </w:rPr>
        <w:t>Для разработки нормативов используются только удельные расходы тепловой энергии на отопление жилых и общественных зданий.</w:t>
      </w:r>
    </w:p>
    <w:p w:rsidR="003F21B6" w:rsidRPr="0075248E" w:rsidRDefault="003F21B6" w:rsidP="001B116D">
      <w:pPr>
        <w:pStyle w:val="a6"/>
        <w:spacing w:before="0" w:after="0"/>
        <w:ind w:firstLine="709"/>
        <w:rPr>
          <w:b/>
          <w:snapToGrid w:val="0"/>
          <w:sz w:val="26"/>
          <w:szCs w:val="26"/>
        </w:rPr>
      </w:pPr>
      <w:r w:rsidRPr="0075248E">
        <w:rPr>
          <w:b/>
          <w:sz w:val="26"/>
          <w:szCs w:val="26"/>
        </w:rPr>
        <w:t xml:space="preserve">Расчетные показатели минимально допустимого уровня обеспеченности </w:t>
      </w:r>
      <w:r w:rsidRPr="0075248E">
        <w:rPr>
          <w:b/>
          <w:snapToGrid w:val="0"/>
          <w:sz w:val="26"/>
          <w:szCs w:val="26"/>
        </w:rPr>
        <w:t xml:space="preserve">объектами местного значения городского </w:t>
      </w:r>
      <w:r w:rsidR="00041141" w:rsidRPr="0075248E">
        <w:rPr>
          <w:b/>
          <w:snapToGrid w:val="0"/>
          <w:sz w:val="26"/>
          <w:szCs w:val="26"/>
        </w:rPr>
        <w:t>округа</w:t>
      </w:r>
      <w:r w:rsidRPr="0075248E">
        <w:rPr>
          <w:b/>
          <w:snapToGrid w:val="0"/>
          <w:sz w:val="26"/>
          <w:szCs w:val="26"/>
        </w:rPr>
        <w:t xml:space="preserve"> в области водоснабжения</w:t>
      </w:r>
    </w:p>
    <w:p w:rsidR="003F21B6" w:rsidRPr="0075248E" w:rsidRDefault="003F21B6" w:rsidP="001B116D">
      <w:pPr>
        <w:pStyle w:val="a6"/>
        <w:spacing w:before="0" w:after="0"/>
        <w:ind w:firstLine="709"/>
        <w:rPr>
          <w:sz w:val="26"/>
          <w:szCs w:val="26"/>
        </w:rPr>
      </w:pPr>
      <w:r w:rsidRPr="0075248E">
        <w:rPr>
          <w:sz w:val="26"/>
          <w:szCs w:val="26"/>
        </w:rPr>
        <w:t>Расчетные показатели минимально допустимого уровня обеспеченности нас</w:t>
      </w:r>
      <w:r w:rsidRPr="0075248E">
        <w:rPr>
          <w:sz w:val="26"/>
          <w:szCs w:val="26"/>
        </w:rPr>
        <w:t>е</w:t>
      </w:r>
      <w:r w:rsidRPr="0075248E">
        <w:rPr>
          <w:sz w:val="26"/>
          <w:szCs w:val="26"/>
        </w:rPr>
        <w:t>ления объектами местного значения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3F21B6" w:rsidRPr="0075248E" w:rsidRDefault="003F21B6" w:rsidP="001B116D">
      <w:pPr>
        <w:pStyle w:val="a6"/>
        <w:spacing w:before="0" w:after="0"/>
        <w:ind w:firstLine="709"/>
        <w:rPr>
          <w:sz w:val="26"/>
          <w:szCs w:val="26"/>
        </w:rPr>
      </w:pPr>
      <w:r w:rsidRPr="0075248E">
        <w:rPr>
          <w:sz w:val="26"/>
          <w:szCs w:val="26"/>
        </w:rPr>
        <w:t>В соответствии с Федеральным законом «О водоснабжении и водоотведении», потребители, подключенные к ц</w:t>
      </w:r>
      <w:r w:rsidRPr="0075248E">
        <w:rPr>
          <w:rStyle w:val="blk"/>
          <w:sz w:val="26"/>
          <w:szCs w:val="26"/>
        </w:rPr>
        <w:t xml:space="preserve">ентрализованной системе водоснабжения, должны </w:t>
      </w:r>
      <w:r w:rsidRPr="0075248E">
        <w:rPr>
          <w:rStyle w:val="blk"/>
          <w:sz w:val="26"/>
          <w:szCs w:val="26"/>
        </w:rPr>
        <w:lastRenderedPageBreak/>
        <w:t>снабжаться питьевой водой, соответствующей установленным требованиям качества в требуемом объеме.</w:t>
      </w:r>
    </w:p>
    <w:p w:rsidR="003F21B6" w:rsidRPr="0075248E" w:rsidRDefault="003F21B6" w:rsidP="001B116D">
      <w:pPr>
        <w:pStyle w:val="a6"/>
        <w:spacing w:before="0" w:after="0"/>
        <w:ind w:firstLine="709"/>
        <w:rPr>
          <w:sz w:val="26"/>
          <w:szCs w:val="26"/>
        </w:rPr>
      </w:pPr>
      <w:proofErr w:type="gramStart"/>
      <w:r w:rsidRPr="0075248E">
        <w:rPr>
          <w:sz w:val="26"/>
          <w:szCs w:val="26"/>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w:t>
      </w:r>
      <w:r w:rsidRPr="0075248E">
        <w:rPr>
          <w:sz w:val="26"/>
          <w:szCs w:val="26"/>
        </w:rPr>
        <w:t>е</w:t>
      </w:r>
      <w:r w:rsidRPr="0075248E">
        <w:rPr>
          <w:sz w:val="26"/>
          <w:szCs w:val="26"/>
        </w:rPr>
        <w:t>ния ее потенциальных возможностей, режима рационального использования приро</w:t>
      </w:r>
      <w:r w:rsidRPr="0075248E">
        <w:rPr>
          <w:sz w:val="26"/>
          <w:szCs w:val="26"/>
        </w:rPr>
        <w:t>д</w:t>
      </w:r>
      <w:r w:rsidRPr="0075248E">
        <w:rPr>
          <w:sz w:val="26"/>
          <w:szCs w:val="26"/>
        </w:rPr>
        <w:t>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w:t>
      </w:r>
      <w:r w:rsidRPr="0075248E">
        <w:rPr>
          <w:sz w:val="26"/>
          <w:szCs w:val="26"/>
        </w:rPr>
        <w:t>а</w:t>
      </w:r>
      <w:r w:rsidRPr="0075248E">
        <w:rPr>
          <w:sz w:val="26"/>
          <w:szCs w:val="26"/>
        </w:rPr>
        <w:t>тимых изменений в окружающей среде.</w:t>
      </w:r>
      <w:proofErr w:type="gramEnd"/>
    </w:p>
    <w:p w:rsidR="003F21B6" w:rsidRPr="0075248E" w:rsidRDefault="003F21B6" w:rsidP="001B116D">
      <w:pPr>
        <w:pStyle w:val="a6"/>
        <w:spacing w:before="0" w:after="0"/>
        <w:ind w:firstLine="709"/>
        <w:rPr>
          <w:sz w:val="26"/>
          <w:szCs w:val="26"/>
        </w:rPr>
      </w:pPr>
      <w:r w:rsidRPr="0075248E">
        <w:rPr>
          <w:sz w:val="26"/>
          <w:szCs w:val="26"/>
        </w:rPr>
        <w:t>Удельное водопотребление в жилых помещениях в многоквартирных домах и жилых домов, подключенных к системам централизованного водоснабжения, учит</w:t>
      </w:r>
      <w:r w:rsidRPr="0075248E">
        <w:rPr>
          <w:sz w:val="26"/>
          <w:szCs w:val="26"/>
        </w:rPr>
        <w:t>ы</w:t>
      </w:r>
      <w:r w:rsidRPr="0075248E">
        <w:rPr>
          <w:sz w:val="26"/>
          <w:szCs w:val="26"/>
        </w:rPr>
        <w:t>вает качество предоставляемых коммунальных услуг, предусмотренных законод</w:t>
      </w:r>
      <w:r w:rsidRPr="0075248E">
        <w:rPr>
          <w:sz w:val="26"/>
          <w:szCs w:val="26"/>
        </w:rPr>
        <w:t>а</w:t>
      </w:r>
      <w:r w:rsidRPr="0075248E">
        <w:rPr>
          <w:sz w:val="26"/>
          <w:szCs w:val="26"/>
        </w:rPr>
        <w:t>тельными и иными нормативными правовыми актами Российской Федерации.</w:t>
      </w:r>
    </w:p>
    <w:p w:rsidR="00451431" w:rsidRPr="0075248E" w:rsidRDefault="003F21B6" w:rsidP="001B116D">
      <w:pPr>
        <w:pStyle w:val="a6"/>
        <w:spacing w:before="0" w:after="0"/>
        <w:ind w:firstLine="709"/>
        <w:rPr>
          <w:sz w:val="26"/>
          <w:szCs w:val="26"/>
        </w:rPr>
      </w:pPr>
      <w:r w:rsidRPr="0075248E">
        <w:rPr>
          <w:sz w:val="26"/>
          <w:szCs w:val="26"/>
        </w:rPr>
        <w:t>Систем</w:t>
      </w:r>
      <w:r w:rsidR="00B539FF" w:rsidRPr="0075248E">
        <w:rPr>
          <w:sz w:val="26"/>
          <w:szCs w:val="26"/>
        </w:rPr>
        <w:t>ы</w:t>
      </w:r>
      <w:r w:rsidRPr="0075248E">
        <w:rPr>
          <w:sz w:val="26"/>
          <w:szCs w:val="26"/>
        </w:rPr>
        <w:t xml:space="preserve"> централизованного водоснабжения </w:t>
      </w:r>
      <w:r w:rsidR="00E87EE6" w:rsidRPr="0075248E">
        <w:rPr>
          <w:sz w:val="26"/>
          <w:szCs w:val="26"/>
        </w:rPr>
        <w:t xml:space="preserve">городского </w:t>
      </w:r>
      <w:r w:rsidR="00041141" w:rsidRPr="0075248E">
        <w:rPr>
          <w:sz w:val="26"/>
          <w:szCs w:val="26"/>
        </w:rPr>
        <w:t xml:space="preserve">округа </w:t>
      </w:r>
      <w:r w:rsidRPr="0075248E">
        <w:rPr>
          <w:sz w:val="26"/>
          <w:szCs w:val="26"/>
        </w:rPr>
        <w:t>включа</w:t>
      </w:r>
      <w:r w:rsidR="00B539FF" w:rsidRPr="0075248E">
        <w:rPr>
          <w:sz w:val="26"/>
          <w:szCs w:val="26"/>
        </w:rPr>
        <w:t>ю</w:t>
      </w:r>
      <w:r w:rsidRPr="0075248E">
        <w:rPr>
          <w:sz w:val="26"/>
          <w:szCs w:val="26"/>
        </w:rPr>
        <w:t>т в с</w:t>
      </w:r>
      <w:r w:rsidRPr="0075248E">
        <w:rPr>
          <w:sz w:val="26"/>
          <w:szCs w:val="26"/>
        </w:rPr>
        <w:t>е</w:t>
      </w:r>
      <w:r w:rsidRPr="0075248E">
        <w:rPr>
          <w:sz w:val="26"/>
          <w:szCs w:val="26"/>
        </w:rPr>
        <w:t>бя сети водоснабжения, водозаборы,</w:t>
      </w:r>
      <w:r w:rsidR="00451431" w:rsidRPr="0075248E">
        <w:rPr>
          <w:sz w:val="26"/>
          <w:szCs w:val="26"/>
        </w:rPr>
        <w:t xml:space="preserve"> резервуары,</w:t>
      </w:r>
      <w:r w:rsidRPr="0075248E">
        <w:rPr>
          <w:sz w:val="26"/>
          <w:szCs w:val="26"/>
        </w:rPr>
        <w:t xml:space="preserve"> очистные сооружения и насосные станции. </w:t>
      </w:r>
    </w:p>
    <w:p w:rsidR="003F21B6" w:rsidRPr="0075248E" w:rsidRDefault="003F21B6" w:rsidP="001B116D">
      <w:pPr>
        <w:pStyle w:val="a6"/>
        <w:tabs>
          <w:tab w:val="left" w:pos="142"/>
        </w:tabs>
        <w:spacing w:before="0" w:after="0"/>
        <w:ind w:firstLine="709"/>
        <w:rPr>
          <w:sz w:val="26"/>
          <w:szCs w:val="26"/>
        </w:rPr>
      </w:pPr>
      <w:r w:rsidRPr="0075248E">
        <w:rPr>
          <w:sz w:val="26"/>
          <w:szCs w:val="26"/>
        </w:rPr>
        <w:t>Полный охват сетями водоснабжения обеспечит технологическое и организ</w:t>
      </w:r>
      <w:r w:rsidRPr="0075248E">
        <w:rPr>
          <w:sz w:val="26"/>
          <w:szCs w:val="26"/>
        </w:rPr>
        <w:t>а</w:t>
      </w:r>
      <w:r w:rsidRPr="0075248E">
        <w:rPr>
          <w:sz w:val="26"/>
          <w:szCs w:val="26"/>
        </w:rPr>
        <w:t>ционное единство и целостность централизованных систем водоснабжения, создаст равные условия доступа абонентов к водоснабжению.</w:t>
      </w:r>
    </w:p>
    <w:p w:rsidR="003F21B6" w:rsidRPr="0075248E" w:rsidRDefault="003F21B6" w:rsidP="001B116D">
      <w:pPr>
        <w:pStyle w:val="a6"/>
        <w:spacing w:before="0" w:after="0"/>
        <w:ind w:firstLine="709"/>
        <w:rPr>
          <w:b/>
          <w:snapToGrid w:val="0"/>
          <w:sz w:val="26"/>
          <w:szCs w:val="26"/>
        </w:rPr>
      </w:pPr>
      <w:r w:rsidRPr="0075248E">
        <w:rPr>
          <w:b/>
          <w:sz w:val="26"/>
          <w:szCs w:val="26"/>
        </w:rPr>
        <w:t xml:space="preserve">Расчетные показатели минимально допустимого уровня обеспеченности </w:t>
      </w:r>
      <w:r w:rsidRPr="0075248E">
        <w:rPr>
          <w:b/>
          <w:snapToGrid w:val="0"/>
          <w:sz w:val="26"/>
          <w:szCs w:val="26"/>
        </w:rPr>
        <w:t>объектами местного значения городского</w:t>
      </w:r>
      <w:r w:rsidR="00E87EE6" w:rsidRPr="0075248E">
        <w:rPr>
          <w:b/>
          <w:snapToGrid w:val="0"/>
          <w:sz w:val="26"/>
          <w:szCs w:val="26"/>
        </w:rPr>
        <w:t xml:space="preserve"> округа</w:t>
      </w:r>
      <w:r w:rsidRPr="0075248E">
        <w:rPr>
          <w:b/>
          <w:snapToGrid w:val="0"/>
          <w:sz w:val="26"/>
          <w:szCs w:val="26"/>
        </w:rPr>
        <w:t xml:space="preserve"> в области водоотведения</w:t>
      </w:r>
    </w:p>
    <w:p w:rsidR="003F21B6" w:rsidRPr="0075248E" w:rsidRDefault="003F21B6" w:rsidP="001B116D">
      <w:pPr>
        <w:pStyle w:val="a6"/>
        <w:spacing w:before="0" w:after="0"/>
        <w:ind w:firstLine="709"/>
        <w:rPr>
          <w:rFonts w:eastAsia="Calibri"/>
          <w:sz w:val="26"/>
          <w:szCs w:val="26"/>
        </w:rPr>
      </w:pPr>
      <w:r w:rsidRPr="0075248E">
        <w:rPr>
          <w:sz w:val="26"/>
          <w:szCs w:val="26"/>
        </w:rPr>
        <w:t>Основная система централизованного водоотведения г</w:t>
      </w:r>
      <w:r w:rsidR="00A41297" w:rsidRPr="0075248E">
        <w:rPr>
          <w:sz w:val="26"/>
          <w:szCs w:val="26"/>
        </w:rPr>
        <w:t>.</w:t>
      </w:r>
      <w:r w:rsidRPr="0075248E">
        <w:rPr>
          <w:sz w:val="26"/>
          <w:szCs w:val="26"/>
        </w:rPr>
        <w:t xml:space="preserve"> Шебекино включает </w:t>
      </w:r>
      <w:r w:rsidR="00351236" w:rsidRPr="0075248E">
        <w:rPr>
          <w:sz w:val="26"/>
          <w:szCs w:val="26"/>
        </w:rPr>
        <w:br/>
      </w:r>
      <w:r w:rsidRPr="0075248E">
        <w:rPr>
          <w:sz w:val="26"/>
          <w:szCs w:val="26"/>
        </w:rPr>
        <w:t xml:space="preserve">в себя самотечную и напорную канализацию, канализационные насосные станции </w:t>
      </w:r>
      <w:r w:rsidR="00351236" w:rsidRPr="0075248E">
        <w:rPr>
          <w:sz w:val="26"/>
          <w:szCs w:val="26"/>
        </w:rPr>
        <w:br/>
      </w:r>
      <w:r w:rsidRPr="0075248E">
        <w:rPr>
          <w:sz w:val="26"/>
          <w:szCs w:val="26"/>
        </w:rPr>
        <w:t>и очистные сооружения. Канализована практически вся территория города, за искл</w:t>
      </w:r>
      <w:r w:rsidRPr="0075248E">
        <w:rPr>
          <w:sz w:val="26"/>
          <w:szCs w:val="26"/>
        </w:rPr>
        <w:t>ю</w:t>
      </w:r>
      <w:r w:rsidRPr="0075248E">
        <w:rPr>
          <w:sz w:val="26"/>
          <w:szCs w:val="26"/>
        </w:rPr>
        <w:t>чением некоторых объектов, улиц частной застройки и микрорайонов индивидуал</w:t>
      </w:r>
      <w:r w:rsidRPr="0075248E">
        <w:rPr>
          <w:sz w:val="26"/>
          <w:szCs w:val="26"/>
        </w:rPr>
        <w:t>ь</w:t>
      </w:r>
      <w:r w:rsidRPr="0075248E">
        <w:rPr>
          <w:sz w:val="26"/>
          <w:szCs w:val="26"/>
        </w:rPr>
        <w:t>ного жилищного строительства.</w:t>
      </w:r>
    </w:p>
    <w:p w:rsidR="003F21B6" w:rsidRPr="0075248E" w:rsidRDefault="003F21B6" w:rsidP="001B116D">
      <w:pPr>
        <w:pStyle w:val="a6"/>
        <w:spacing w:before="0" w:after="0"/>
        <w:ind w:firstLine="709"/>
        <w:rPr>
          <w:sz w:val="26"/>
          <w:szCs w:val="26"/>
        </w:rPr>
      </w:pPr>
      <w:r w:rsidRPr="0075248E">
        <w:rPr>
          <w:sz w:val="26"/>
          <w:szCs w:val="26"/>
        </w:rPr>
        <w:t xml:space="preserve">Удельное водоотведение в жилых помещениях в многоквартирных домах </w:t>
      </w:r>
      <w:r w:rsidR="00351236" w:rsidRPr="0075248E">
        <w:rPr>
          <w:sz w:val="26"/>
          <w:szCs w:val="26"/>
        </w:rPr>
        <w:br/>
      </w:r>
      <w:r w:rsidRPr="0075248E">
        <w:rPr>
          <w:sz w:val="26"/>
          <w:szCs w:val="26"/>
        </w:rPr>
        <w:t>и жилых домов, учитывает качество предоставляемых коммунальных услуг, пред</w:t>
      </w:r>
      <w:r w:rsidRPr="0075248E">
        <w:rPr>
          <w:sz w:val="26"/>
          <w:szCs w:val="26"/>
        </w:rPr>
        <w:t>у</w:t>
      </w:r>
      <w:r w:rsidRPr="0075248E">
        <w:rPr>
          <w:sz w:val="26"/>
          <w:szCs w:val="26"/>
        </w:rPr>
        <w:t>смотренных законодательными и иными нормативными правовыми актами Росси</w:t>
      </w:r>
      <w:r w:rsidRPr="0075248E">
        <w:rPr>
          <w:sz w:val="26"/>
          <w:szCs w:val="26"/>
        </w:rPr>
        <w:t>й</w:t>
      </w:r>
      <w:r w:rsidRPr="0075248E">
        <w:rPr>
          <w:sz w:val="26"/>
          <w:szCs w:val="26"/>
        </w:rPr>
        <w:t>ской Федерации.</w:t>
      </w:r>
    </w:p>
    <w:p w:rsidR="00AF38B1" w:rsidRPr="0075248E" w:rsidRDefault="00AF38B1" w:rsidP="001B116D">
      <w:pPr>
        <w:pStyle w:val="a6"/>
        <w:spacing w:before="0" w:after="0"/>
        <w:ind w:firstLine="709"/>
        <w:rPr>
          <w:sz w:val="26"/>
          <w:szCs w:val="26"/>
        </w:rPr>
      </w:pPr>
    </w:p>
    <w:p w:rsidR="003F21B6" w:rsidRPr="0075248E" w:rsidRDefault="003F21B6" w:rsidP="004014C6">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79" w:name="_Toc444504761"/>
      <w:bookmarkStart w:id="80" w:name="_Toc68777309"/>
      <w:r w:rsidRPr="0075248E">
        <w:rPr>
          <w:rFonts w:ascii="Times New Roman" w:hAnsi="Times New Roman" w:cs="Times New Roman"/>
          <w:i w:val="0"/>
          <w:sz w:val="26"/>
          <w:szCs w:val="26"/>
        </w:rPr>
        <w:t xml:space="preserve">Объекты местного значения </w:t>
      </w:r>
      <w:r w:rsidR="00AF38B1" w:rsidRPr="0075248E">
        <w:rPr>
          <w:rFonts w:ascii="Times New Roman" w:hAnsi="Times New Roman" w:cs="Times New Roman"/>
          <w:i w:val="0"/>
          <w:sz w:val="26"/>
          <w:szCs w:val="26"/>
        </w:rPr>
        <w:t>городского округа</w:t>
      </w:r>
      <w:r w:rsidR="004014C6" w:rsidRPr="0075248E">
        <w:rPr>
          <w:rFonts w:ascii="Times New Roman" w:hAnsi="Times New Roman" w:cs="Times New Roman"/>
          <w:i w:val="0"/>
          <w:sz w:val="26"/>
          <w:szCs w:val="26"/>
        </w:rPr>
        <w:t xml:space="preserve"> </w:t>
      </w:r>
      <w:r w:rsidRPr="0075248E">
        <w:rPr>
          <w:rFonts w:ascii="Times New Roman" w:hAnsi="Times New Roman" w:cs="Times New Roman"/>
          <w:i w:val="0"/>
          <w:sz w:val="26"/>
          <w:szCs w:val="26"/>
        </w:rPr>
        <w:t xml:space="preserve"> в области сбора</w:t>
      </w:r>
      <w:r w:rsidR="008A7958" w:rsidRPr="0075248E">
        <w:rPr>
          <w:rFonts w:ascii="Times New Roman" w:hAnsi="Times New Roman" w:cs="Times New Roman"/>
          <w:i w:val="0"/>
          <w:sz w:val="26"/>
          <w:szCs w:val="26"/>
        </w:rPr>
        <w:t xml:space="preserve">, </w:t>
      </w:r>
      <w:r w:rsidRPr="0075248E">
        <w:rPr>
          <w:rFonts w:ascii="Times New Roman" w:hAnsi="Times New Roman" w:cs="Times New Roman"/>
          <w:i w:val="0"/>
          <w:sz w:val="26"/>
          <w:szCs w:val="26"/>
        </w:rPr>
        <w:t>выв</w:t>
      </w:r>
      <w:r w:rsidRPr="0075248E">
        <w:rPr>
          <w:rFonts w:ascii="Times New Roman" w:hAnsi="Times New Roman" w:cs="Times New Roman"/>
          <w:i w:val="0"/>
          <w:sz w:val="26"/>
          <w:szCs w:val="26"/>
        </w:rPr>
        <w:t>о</w:t>
      </w:r>
      <w:r w:rsidRPr="0075248E">
        <w:rPr>
          <w:rFonts w:ascii="Times New Roman" w:hAnsi="Times New Roman" w:cs="Times New Roman"/>
          <w:i w:val="0"/>
          <w:sz w:val="26"/>
          <w:szCs w:val="26"/>
        </w:rPr>
        <w:t>за</w:t>
      </w:r>
      <w:bookmarkEnd w:id="73"/>
      <w:r w:rsidR="008A7958" w:rsidRPr="0075248E">
        <w:rPr>
          <w:rFonts w:ascii="Times New Roman" w:hAnsi="Times New Roman" w:cs="Times New Roman"/>
          <w:i w:val="0"/>
          <w:sz w:val="26"/>
          <w:szCs w:val="26"/>
        </w:rPr>
        <w:t>, утилизации и переработки</w:t>
      </w:r>
      <w:r w:rsidRPr="0075248E">
        <w:rPr>
          <w:rFonts w:ascii="Times New Roman" w:hAnsi="Times New Roman" w:cs="Times New Roman"/>
          <w:i w:val="0"/>
          <w:sz w:val="26"/>
          <w:szCs w:val="26"/>
        </w:rPr>
        <w:t xml:space="preserve"> твердых коммунальных и промышленных отходов</w:t>
      </w:r>
      <w:bookmarkEnd w:id="74"/>
      <w:bookmarkEnd w:id="75"/>
      <w:bookmarkEnd w:id="76"/>
      <w:bookmarkEnd w:id="77"/>
      <w:bookmarkEnd w:id="78"/>
      <w:bookmarkEnd w:id="79"/>
      <w:bookmarkEnd w:id="80"/>
    </w:p>
    <w:p w:rsidR="003F21B6" w:rsidRPr="0075248E" w:rsidRDefault="003F21B6" w:rsidP="001B116D">
      <w:pPr>
        <w:pStyle w:val="a6"/>
        <w:spacing w:before="0" w:after="0"/>
        <w:ind w:firstLine="709"/>
        <w:rPr>
          <w:sz w:val="26"/>
          <w:szCs w:val="26"/>
        </w:rPr>
      </w:pPr>
      <w:proofErr w:type="gramStart"/>
      <w:r w:rsidRPr="0075248E">
        <w:rPr>
          <w:sz w:val="26"/>
          <w:szCs w:val="26"/>
        </w:rPr>
        <w:t xml:space="preserve">Нормы образования твердых коммунальных отходов от населения на человека в год принимаются в соответствии с утвержденными нормами образования твердых коммунальных отходов для населения </w:t>
      </w:r>
      <w:r w:rsidR="00041141" w:rsidRPr="0075248E">
        <w:rPr>
          <w:sz w:val="26"/>
          <w:szCs w:val="26"/>
        </w:rPr>
        <w:t xml:space="preserve">Шебекинского городского округа </w:t>
      </w:r>
      <w:r w:rsidRPr="0075248E">
        <w:rPr>
          <w:sz w:val="26"/>
          <w:szCs w:val="26"/>
        </w:rPr>
        <w:t>в размере 1,84 куб. м на человека в год для благоустроенного жилого фонда и 2,24 куб. м на ч</w:t>
      </w:r>
      <w:r w:rsidRPr="0075248E">
        <w:rPr>
          <w:sz w:val="26"/>
          <w:szCs w:val="26"/>
        </w:rPr>
        <w:t>е</w:t>
      </w:r>
      <w:r w:rsidRPr="0075248E">
        <w:rPr>
          <w:sz w:val="26"/>
          <w:szCs w:val="26"/>
        </w:rPr>
        <w:t>ловека в год от неблагоустроенного жилого фонда.</w:t>
      </w:r>
      <w:proofErr w:type="gramEnd"/>
      <w:r w:rsidRPr="0075248E">
        <w:rPr>
          <w:sz w:val="26"/>
          <w:szCs w:val="26"/>
        </w:rPr>
        <w:t xml:space="preserve"> При средней плотности твердых коммунальных отходов 200 кг на 1 куб. м, значения норм образования твердых ко</w:t>
      </w:r>
      <w:r w:rsidRPr="0075248E">
        <w:rPr>
          <w:sz w:val="26"/>
          <w:szCs w:val="26"/>
        </w:rPr>
        <w:t>м</w:t>
      </w:r>
      <w:r w:rsidRPr="0075248E">
        <w:rPr>
          <w:sz w:val="26"/>
          <w:szCs w:val="26"/>
        </w:rPr>
        <w:t xml:space="preserve">мунальных отходов принимаются в </w:t>
      </w:r>
      <w:r w:rsidR="00A00685" w:rsidRPr="0075248E">
        <w:rPr>
          <w:sz w:val="26"/>
          <w:szCs w:val="26"/>
        </w:rPr>
        <w:t xml:space="preserve">нормативах </w:t>
      </w:r>
      <w:r w:rsidRPr="0075248E">
        <w:rPr>
          <w:sz w:val="26"/>
          <w:szCs w:val="26"/>
        </w:rPr>
        <w:t>в количестве 0,38 тонн на человека в год от благоустроенного жилого фонда и 0,45 тонн на человека в год от неблаг</w:t>
      </w:r>
      <w:r w:rsidRPr="0075248E">
        <w:rPr>
          <w:sz w:val="26"/>
          <w:szCs w:val="26"/>
        </w:rPr>
        <w:t>о</w:t>
      </w:r>
      <w:r w:rsidRPr="0075248E">
        <w:rPr>
          <w:sz w:val="26"/>
          <w:szCs w:val="26"/>
        </w:rPr>
        <w:t>устроенного жилого фонда.</w:t>
      </w:r>
    </w:p>
    <w:p w:rsidR="003F21B6" w:rsidRPr="0075248E" w:rsidRDefault="003F21B6" w:rsidP="001B116D">
      <w:pPr>
        <w:pStyle w:val="a6"/>
        <w:spacing w:before="0" w:after="0"/>
        <w:ind w:firstLine="709"/>
        <w:rPr>
          <w:sz w:val="26"/>
          <w:szCs w:val="26"/>
        </w:rPr>
      </w:pPr>
      <w:r w:rsidRPr="0075248E">
        <w:rPr>
          <w:sz w:val="26"/>
          <w:szCs w:val="26"/>
        </w:rPr>
        <w:t>Нормы образования крупногабаритных коммунальных отходов следует прин</w:t>
      </w:r>
      <w:r w:rsidRPr="0075248E">
        <w:rPr>
          <w:sz w:val="26"/>
          <w:szCs w:val="26"/>
        </w:rPr>
        <w:t>и</w:t>
      </w:r>
      <w:r w:rsidRPr="0075248E">
        <w:rPr>
          <w:sz w:val="26"/>
          <w:szCs w:val="26"/>
        </w:rPr>
        <w:t xml:space="preserve">мать в размере 8 </w:t>
      </w:r>
      <w:r w:rsidR="00351236" w:rsidRPr="0075248E">
        <w:rPr>
          <w:sz w:val="26"/>
          <w:szCs w:val="26"/>
        </w:rPr>
        <w:t>%</w:t>
      </w:r>
      <w:r w:rsidRPr="0075248E">
        <w:rPr>
          <w:sz w:val="26"/>
          <w:szCs w:val="26"/>
        </w:rPr>
        <w:t xml:space="preserve"> от объема твёрдых коммунальных отходов.</w:t>
      </w:r>
    </w:p>
    <w:p w:rsidR="008A7958" w:rsidRPr="0075248E" w:rsidRDefault="008A7958" w:rsidP="001B116D">
      <w:pPr>
        <w:pStyle w:val="a6"/>
        <w:spacing w:before="0" w:after="0"/>
        <w:ind w:firstLine="709"/>
        <w:rPr>
          <w:sz w:val="26"/>
          <w:szCs w:val="26"/>
        </w:rPr>
      </w:pPr>
      <w:r w:rsidRPr="0075248E">
        <w:rPr>
          <w:sz w:val="26"/>
          <w:szCs w:val="26"/>
        </w:rPr>
        <w:t>К объектам местного значения Шебекинского</w:t>
      </w:r>
      <w:r w:rsidR="007C3659" w:rsidRPr="0075248E">
        <w:rPr>
          <w:sz w:val="26"/>
          <w:szCs w:val="26"/>
        </w:rPr>
        <w:t xml:space="preserve"> </w:t>
      </w:r>
      <w:r w:rsidR="00041141" w:rsidRPr="0075248E">
        <w:rPr>
          <w:sz w:val="26"/>
          <w:szCs w:val="26"/>
        </w:rPr>
        <w:t xml:space="preserve">городского округа </w:t>
      </w:r>
      <w:r w:rsidRPr="0075248E">
        <w:rPr>
          <w:sz w:val="26"/>
          <w:szCs w:val="26"/>
        </w:rPr>
        <w:t>в области сб</w:t>
      </w:r>
      <w:r w:rsidRPr="0075248E">
        <w:rPr>
          <w:sz w:val="26"/>
          <w:szCs w:val="26"/>
        </w:rPr>
        <w:t>о</w:t>
      </w:r>
      <w:r w:rsidRPr="0075248E">
        <w:rPr>
          <w:sz w:val="26"/>
          <w:szCs w:val="26"/>
        </w:rPr>
        <w:t>ра и вывоза твердых коммунальных и промышленных отходов отнесены площадки для установки контейнеров для сбора мусора.</w:t>
      </w:r>
    </w:p>
    <w:p w:rsidR="00AF38B1" w:rsidRPr="0075248E" w:rsidRDefault="00AF38B1" w:rsidP="001B116D">
      <w:pPr>
        <w:pStyle w:val="a6"/>
        <w:spacing w:before="0" w:after="0"/>
        <w:ind w:firstLine="709"/>
        <w:rPr>
          <w:sz w:val="26"/>
          <w:szCs w:val="26"/>
        </w:rPr>
      </w:pPr>
    </w:p>
    <w:p w:rsidR="003F21B6" w:rsidRPr="0075248E" w:rsidRDefault="003F21B6" w:rsidP="00380285">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81" w:name="_Toc433836746"/>
      <w:bookmarkStart w:id="82" w:name="_Toc434252541"/>
      <w:bookmarkStart w:id="83" w:name="_Toc434511579"/>
      <w:bookmarkStart w:id="84" w:name="_Toc434576938"/>
      <w:bookmarkStart w:id="85" w:name="_Toc434583208"/>
      <w:bookmarkStart w:id="86" w:name="_Toc444504763"/>
      <w:bookmarkStart w:id="87" w:name="_Toc68777310"/>
      <w:r w:rsidRPr="0075248E">
        <w:rPr>
          <w:rFonts w:ascii="Times New Roman" w:hAnsi="Times New Roman" w:cs="Times New Roman"/>
          <w:i w:val="0"/>
          <w:sz w:val="26"/>
          <w:szCs w:val="26"/>
        </w:rPr>
        <w:lastRenderedPageBreak/>
        <w:t xml:space="preserve">Объекты местного значения </w:t>
      </w:r>
      <w:r w:rsidR="00AF38B1" w:rsidRPr="0075248E">
        <w:rPr>
          <w:rFonts w:ascii="Times New Roman" w:hAnsi="Times New Roman" w:cs="Times New Roman"/>
          <w:i w:val="0"/>
          <w:sz w:val="26"/>
          <w:szCs w:val="26"/>
        </w:rPr>
        <w:t xml:space="preserve">городского округа </w:t>
      </w:r>
      <w:r w:rsidRPr="0075248E">
        <w:rPr>
          <w:rFonts w:ascii="Times New Roman" w:hAnsi="Times New Roman" w:cs="Times New Roman"/>
          <w:i w:val="0"/>
          <w:sz w:val="26"/>
          <w:szCs w:val="26"/>
        </w:rPr>
        <w:t>в области туризма и рекреации</w:t>
      </w:r>
      <w:bookmarkEnd w:id="81"/>
      <w:bookmarkEnd w:id="82"/>
      <w:bookmarkEnd w:id="83"/>
      <w:bookmarkEnd w:id="84"/>
      <w:bookmarkEnd w:id="85"/>
      <w:bookmarkEnd w:id="86"/>
      <w:bookmarkEnd w:id="87"/>
    </w:p>
    <w:p w:rsidR="003F21B6" w:rsidRPr="0075248E" w:rsidRDefault="003F21B6" w:rsidP="001B116D">
      <w:pPr>
        <w:pStyle w:val="a6"/>
        <w:spacing w:before="0" w:after="0"/>
        <w:ind w:firstLine="709"/>
        <w:rPr>
          <w:sz w:val="26"/>
          <w:szCs w:val="26"/>
        </w:rPr>
      </w:pPr>
      <w:proofErr w:type="gramStart"/>
      <w:r w:rsidRPr="0075248E">
        <w:rPr>
          <w:sz w:val="26"/>
          <w:szCs w:val="26"/>
        </w:rPr>
        <w:t>Пляжи необходимо оборудовать пунктами оказания первой медицинской п</w:t>
      </w:r>
      <w:r w:rsidRPr="0075248E">
        <w:rPr>
          <w:sz w:val="26"/>
          <w:szCs w:val="26"/>
        </w:rPr>
        <w:t>о</w:t>
      </w:r>
      <w:r w:rsidRPr="0075248E">
        <w:rPr>
          <w:sz w:val="26"/>
          <w:szCs w:val="26"/>
        </w:rPr>
        <w:t>мощи и спасательными станциями в соответствии с ГОСТ 17.1.5.02-80 «Гигиенич</w:t>
      </w:r>
      <w:r w:rsidRPr="0075248E">
        <w:rPr>
          <w:sz w:val="26"/>
          <w:szCs w:val="26"/>
        </w:rPr>
        <w:t>е</w:t>
      </w:r>
      <w:r w:rsidRPr="0075248E">
        <w:rPr>
          <w:sz w:val="26"/>
          <w:szCs w:val="26"/>
        </w:rPr>
        <w:t>ские требования к зонам рекреации водных объектов» и Правилами охраны жизни людей на водных объектах, утвержденными Постановлением Правительства Белг</w:t>
      </w:r>
      <w:r w:rsidRPr="0075248E">
        <w:rPr>
          <w:sz w:val="26"/>
          <w:szCs w:val="26"/>
        </w:rPr>
        <w:t>о</w:t>
      </w:r>
      <w:r w:rsidRPr="0075248E">
        <w:rPr>
          <w:sz w:val="26"/>
          <w:szCs w:val="26"/>
        </w:rPr>
        <w:t>родской области от 27.04.2005 № 92-пп</w:t>
      </w:r>
      <w:r w:rsidR="00041141" w:rsidRPr="0075248E">
        <w:rPr>
          <w:sz w:val="26"/>
          <w:szCs w:val="26"/>
        </w:rPr>
        <w:t xml:space="preserve"> «Об утверждении Правил охраны жизни л</w:t>
      </w:r>
      <w:r w:rsidR="00041141" w:rsidRPr="0075248E">
        <w:rPr>
          <w:sz w:val="26"/>
          <w:szCs w:val="26"/>
        </w:rPr>
        <w:t>ю</w:t>
      </w:r>
      <w:r w:rsidR="00041141" w:rsidRPr="0075248E">
        <w:rPr>
          <w:sz w:val="26"/>
          <w:szCs w:val="26"/>
        </w:rPr>
        <w:t>дей на водных объектах и Правил использования водных объектов для плавания на маломерных судах»</w:t>
      </w:r>
      <w:r w:rsidRPr="0075248E">
        <w:rPr>
          <w:sz w:val="26"/>
          <w:szCs w:val="26"/>
        </w:rPr>
        <w:t>.</w:t>
      </w:r>
      <w:proofErr w:type="gramEnd"/>
    </w:p>
    <w:p w:rsidR="003F21B6" w:rsidRPr="0075248E" w:rsidRDefault="003F21B6" w:rsidP="001B116D">
      <w:pPr>
        <w:pStyle w:val="a6"/>
        <w:spacing w:before="0" w:after="0"/>
        <w:ind w:firstLine="709"/>
        <w:rPr>
          <w:sz w:val="26"/>
          <w:szCs w:val="26"/>
        </w:rPr>
      </w:pPr>
      <w:r w:rsidRPr="0075248E">
        <w:rPr>
          <w:sz w:val="26"/>
          <w:szCs w:val="26"/>
        </w:rPr>
        <w:t>Организованные пляжи должны быть оборудованы спасательными станциями: 1 спасательная станция на каждый организованный пляж.</w:t>
      </w:r>
    </w:p>
    <w:p w:rsidR="003F21B6" w:rsidRPr="0075248E" w:rsidRDefault="003F21B6" w:rsidP="001B116D">
      <w:pPr>
        <w:pStyle w:val="a6"/>
        <w:spacing w:before="0" w:after="0"/>
        <w:ind w:firstLine="709"/>
        <w:rPr>
          <w:sz w:val="26"/>
          <w:szCs w:val="26"/>
        </w:rPr>
      </w:pPr>
      <w:r w:rsidRPr="0075248E">
        <w:rPr>
          <w:sz w:val="26"/>
          <w:szCs w:val="26"/>
        </w:rPr>
        <w:t xml:space="preserve">В зонах рекреации водных объектов в период купального сезона организуется дежурный медицинский пункт для оказания медицинской помощи пострадавшим </w:t>
      </w:r>
      <w:r w:rsidR="00351236" w:rsidRPr="0075248E">
        <w:rPr>
          <w:sz w:val="26"/>
          <w:szCs w:val="26"/>
        </w:rPr>
        <w:br/>
      </w:r>
      <w:r w:rsidRPr="0075248E">
        <w:rPr>
          <w:sz w:val="26"/>
          <w:szCs w:val="26"/>
        </w:rPr>
        <w:t>на воде.</w:t>
      </w:r>
    </w:p>
    <w:p w:rsidR="003F21B6" w:rsidRPr="0075248E" w:rsidRDefault="003F21B6" w:rsidP="001B116D">
      <w:pPr>
        <w:pStyle w:val="a6"/>
        <w:spacing w:before="0" w:after="0"/>
        <w:ind w:firstLine="709"/>
        <w:rPr>
          <w:sz w:val="26"/>
          <w:szCs w:val="26"/>
        </w:rPr>
      </w:pPr>
      <w:r w:rsidRPr="0075248E">
        <w:rPr>
          <w:sz w:val="26"/>
          <w:szCs w:val="26"/>
        </w:rPr>
        <w:t>Зоны рекреации водного объекта должны быть радиофицированы, иметь тел</w:t>
      </w:r>
      <w:r w:rsidRPr="0075248E">
        <w:rPr>
          <w:sz w:val="26"/>
          <w:szCs w:val="26"/>
        </w:rPr>
        <w:t>е</w:t>
      </w:r>
      <w:r w:rsidRPr="0075248E">
        <w:rPr>
          <w:sz w:val="26"/>
          <w:szCs w:val="26"/>
        </w:rPr>
        <w:t>фонную связь и обеспечиваться городским транспортом.</w:t>
      </w:r>
    </w:p>
    <w:p w:rsidR="003F21B6" w:rsidRPr="0075248E" w:rsidRDefault="003F21B6" w:rsidP="00351236">
      <w:pPr>
        <w:pStyle w:val="a6"/>
        <w:spacing w:before="0" w:after="0"/>
        <w:ind w:firstLine="709"/>
        <w:rPr>
          <w:sz w:val="26"/>
          <w:szCs w:val="26"/>
        </w:rPr>
      </w:pPr>
      <w:r w:rsidRPr="0075248E">
        <w:rPr>
          <w:sz w:val="26"/>
          <w:szCs w:val="26"/>
        </w:rPr>
        <w:t>Пляжи должны быть оборудованы мачтами высотой 8 - 10 м для подъема си</w:t>
      </w:r>
      <w:r w:rsidRPr="0075248E">
        <w:rPr>
          <w:sz w:val="26"/>
          <w:szCs w:val="26"/>
        </w:rPr>
        <w:t>г</w:t>
      </w:r>
      <w:r w:rsidRPr="0075248E">
        <w:rPr>
          <w:sz w:val="26"/>
          <w:szCs w:val="26"/>
        </w:rPr>
        <w:t xml:space="preserve">налов. </w:t>
      </w:r>
    </w:p>
    <w:p w:rsidR="003F21B6" w:rsidRPr="0075248E" w:rsidRDefault="003F21B6" w:rsidP="001B116D">
      <w:pPr>
        <w:pStyle w:val="a6"/>
        <w:spacing w:before="0" w:after="0"/>
        <w:ind w:firstLine="709"/>
        <w:rPr>
          <w:sz w:val="26"/>
          <w:szCs w:val="26"/>
        </w:rPr>
      </w:pPr>
      <w:r w:rsidRPr="0075248E">
        <w:rPr>
          <w:sz w:val="26"/>
          <w:szCs w:val="26"/>
        </w:rPr>
        <w:t>Зоны рекреации водных объектов должны быть оборудованы информационн</w:t>
      </w:r>
      <w:r w:rsidRPr="0075248E">
        <w:rPr>
          <w:sz w:val="26"/>
          <w:szCs w:val="26"/>
        </w:rPr>
        <w:t>ы</w:t>
      </w:r>
      <w:r w:rsidRPr="0075248E">
        <w:rPr>
          <w:sz w:val="26"/>
          <w:szCs w:val="26"/>
        </w:rPr>
        <w:t>ми стендами с материалами по профилактике несчастных случаев на водных объе</w:t>
      </w:r>
      <w:r w:rsidRPr="0075248E">
        <w:rPr>
          <w:sz w:val="26"/>
          <w:szCs w:val="26"/>
        </w:rPr>
        <w:t>к</w:t>
      </w:r>
      <w:r w:rsidRPr="0075248E">
        <w:rPr>
          <w:sz w:val="26"/>
          <w:szCs w:val="26"/>
        </w:rPr>
        <w:t>тах, данными о температуре воды и воздуха.</w:t>
      </w:r>
    </w:p>
    <w:p w:rsidR="00AF38B1" w:rsidRPr="0075248E" w:rsidRDefault="00AF38B1" w:rsidP="001B116D">
      <w:pPr>
        <w:pStyle w:val="a6"/>
        <w:spacing w:before="0" w:after="0"/>
        <w:ind w:firstLine="709"/>
        <w:rPr>
          <w:sz w:val="26"/>
          <w:szCs w:val="26"/>
        </w:rPr>
      </w:pPr>
    </w:p>
    <w:p w:rsidR="003F21B6" w:rsidRPr="0075248E" w:rsidRDefault="003F21B6" w:rsidP="001B116D">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88" w:name="_Toc415488780"/>
      <w:bookmarkStart w:id="89" w:name="_Toc420924718"/>
      <w:bookmarkStart w:id="90" w:name="_Toc427067177"/>
      <w:bookmarkStart w:id="91" w:name="_Toc434252544"/>
      <w:bookmarkStart w:id="92" w:name="_Toc434511582"/>
      <w:bookmarkStart w:id="93" w:name="_Toc434576941"/>
      <w:bookmarkStart w:id="94" w:name="_Toc434583211"/>
      <w:bookmarkStart w:id="95" w:name="_Toc444504766"/>
      <w:bookmarkStart w:id="96" w:name="_Toc68777311"/>
      <w:bookmarkStart w:id="97" w:name="_Toc401670080"/>
      <w:r w:rsidRPr="0075248E">
        <w:rPr>
          <w:rFonts w:ascii="Times New Roman" w:hAnsi="Times New Roman" w:cs="Times New Roman"/>
          <w:i w:val="0"/>
          <w:sz w:val="26"/>
          <w:szCs w:val="26"/>
        </w:rPr>
        <w:t>Обоснование расчетных показателей объектов, не относящихся к об</w:t>
      </w:r>
      <w:r w:rsidRPr="0075248E">
        <w:rPr>
          <w:rFonts w:ascii="Times New Roman" w:hAnsi="Times New Roman" w:cs="Times New Roman"/>
          <w:i w:val="0"/>
          <w:sz w:val="26"/>
          <w:szCs w:val="26"/>
        </w:rPr>
        <w:t>ъ</w:t>
      </w:r>
      <w:r w:rsidRPr="0075248E">
        <w:rPr>
          <w:rFonts w:ascii="Times New Roman" w:hAnsi="Times New Roman" w:cs="Times New Roman"/>
          <w:i w:val="0"/>
          <w:sz w:val="26"/>
          <w:szCs w:val="26"/>
        </w:rPr>
        <w:t>ектам местного значения</w:t>
      </w:r>
      <w:bookmarkEnd w:id="88"/>
      <w:bookmarkEnd w:id="89"/>
      <w:bookmarkEnd w:id="90"/>
      <w:bookmarkEnd w:id="91"/>
      <w:r w:rsidRPr="0075248E">
        <w:rPr>
          <w:rFonts w:ascii="Times New Roman" w:hAnsi="Times New Roman" w:cs="Times New Roman"/>
          <w:i w:val="0"/>
          <w:sz w:val="26"/>
          <w:szCs w:val="26"/>
        </w:rPr>
        <w:t xml:space="preserve"> </w:t>
      </w:r>
      <w:bookmarkEnd w:id="92"/>
      <w:bookmarkEnd w:id="93"/>
      <w:bookmarkEnd w:id="94"/>
      <w:bookmarkEnd w:id="95"/>
      <w:r w:rsidR="00041141" w:rsidRPr="0075248E">
        <w:rPr>
          <w:rFonts w:ascii="Times New Roman" w:hAnsi="Times New Roman" w:cs="Times New Roman"/>
          <w:i w:val="0"/>
          <w:sz w:val="26"/>
          <w:szCs w:val="26"/>
        </w:rPr>
        <w:t>городского округа</w:t>
      </w:r>
      <w:bookmarkEnd w:id="96"/>
    </w:p>
    <w:p w:rsidR="003F21B6" w:rsidRPr="0075248E" w:rsidRDefault="003F21B6" w:rsidP="001B116D">
      <w:pPr>
        <w:pStyle w:val="a6"/>
        <w:spacing w:before="0" w:after="0"/>
        <w:ind w:firstLine="709"/>
        <w:rPr>
          <w:sz w:val="26"/>
          <w:szCs w:val="26"/>
        </w:rPr>
      </w:pPr>
      <w:r w:rsidRPr="0075248E">
        <w:rPr>
          <w:sz w:val="26"/>
          <w:szCs w:val="26"/>
        </w:rPr>
        <w:t xml:space="preserve">К объектам, не являющимся объектами местного значения </w:t>
      </w:r>
      <w:r w:rsidR="00041141" w:rsidRPr="0075248E">
        <w:rPr>
          <w:sz w:val="26"/>
          <w:szCs w:val="26"/>
        </w:rPr>
        <w:t>городского округа</w:t>
      </w:r>
      <w:r w:rsidRPr="0075248E">
        <w:rPr>
          <w:sz w:val="26"/>
          <w:szCs w:val="26"/>
        </w:rPr>
        <w:t>, отнесены такие объекты, которые создаются и содержатся, в основном, путем пр</w:t>
      </w:r>
      <w:r w:rsidRPr="0075248E">
        <w:rPr>
          <w:sz w:val="26"/>
          <w:szCs w:val="26"/>
        </w:rPr>
        <w:t>и</w:t>
      </w:r>
      <w:r w:rsidRPr="0075248E">
        <w:rPr>
          <w:sz w:val="26"/>
          <w:szCs w:val="26"/>
        </w:rPr>
        <w:t xml:space="preserve">влечения на добровольной основе частных коммерческих организаций. </w:t>
      </w:r>
    </w:p>
    <w:p w:rsidR="003F21B6" w:rsidRPr="0075248E" w:rsidRDefault="003F21B6" w:rsidP="001B116D">
      <w:pPr>
        <w:pStyle w:val="ConsPlusNormal"/>
        <w:ind w:firstLine="709"/>
        <w:jc w:val="both"/>
        <w:rPr>
          <w:rFonts w:ascii="Times New Roman" w:hAnsi="Times New Roman" w:cs="Times New Roman"/>
          <w:sz w:val="26"/>
          <w:szCs w:val="26"/>
        </w:rPr>
      </w:pPr>
      <w:r w:rsidRPr="0075248E">
        <w:rPr>
          <w:rFonts w:ascii="Times New Roman" w:hAnsi="Times New Roman" w:cs="Times New Roman"/>
          <w:sz w:val="26"/>
          <w:szCs w:val="26"/>
        </w:rPr>
        <w:t>Посредством использования предпринимательской активности, преимущ</w:t>
      </w:r>
      <w:r w:rsidRPr="0075248E">
        <w:rPr>
          <w:rFonts w:ascii="Times New Roman" w:hAnsi="Times New Roman" w:cs="Times New Roman"/>
          <w:sz w:val="26"/>
          <w:szCs w:val="26"/>
        </w:rPr>
        <w:t>е</w:t>
      </w:r>
      <w:r w:rsidRPr="0075248E">
        <w:rPr>
          <w:rFonts w:ascii="Times New Roman" w:hAnsi="Times New Roman" w:cs="Times New Roman"/>
          <w:sz w:val="26"/>
          <w:szCs w:val="26"/>
        </w:rPr>
        <w:t xml:space="preserve">ственно создаются и содержатся следующие виды объектов: </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аптечные организации; </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объекты культуры; </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объекты физической культуры и массового спорта;</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предприятия торговли, общественного питания, бытового и коммунального обслуживания; </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кредитно-финансовые организации; </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объекты почтовой связи;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объекты транспортного обслуживания;</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объекты туризма и рекреации;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объекты промышленности и сельского хозяйства.</w:t>
      </w:r>
    </w:p>
    <w:p w:rsidR="003F21B6" w:rsidRPr="0075248E" w:rsidRDefault="003F21B6" w:rsidP="001B116D">
      <w:pPr>
        <w:pStyle w:val="a6"/>
        <w:spacing w:before="0" w:after="0"/>
        <w:ind w:firstLine="709"/>
        <w:rPr>
          <w:sz w:val="26"/>
          <w:szCs w:val="26"/>
        </w:rPr>
      </w:pPr>
      <w:r w:rsidRPr="0075248E">
        <w:rPr>
          <w:sz w:val="26"/>
          <w:szCs w:val="26"/>
        </w:rPr>
        <w:t>Нормирование объектов социально-бытового и культурного обслуживания, с</w:t>
      </w:r>
      <w:r w:rsidRPr="0075248E">
        <w:rPr>
          <w:sz w:val="26"/>
          <w:szCs w:val="26"/>
        </w:rPr>
        <w:t>о</w:t>
      </w:r>
      <w:r w:rsidRPr="0075248E">
        <w:rPr>
          <w:sz w:val="26"/>
          <w:szCs w:val="26"/>
        </w:rPr>
        <w:t>здаваемых и функционирующих посредством использования предпринимательской активности, осуществляется с целью обеспечения населения по месту жительства г</w:t>
      </w:r>
      <w:r w:rsidRPr="0075248E">
        <w:rPr>
          <w:sz w:val="26"/>
          <w:szCs w:val="26"/>
        </w:rPr>
        <w:t>а</w:t>
      </w:r>
      <w:r w:rsidRPr="0075248E">
        <w:rPr>
          <w:sz w:val="26"/>
          <w:szCs w:val="26"/>
        </w:rPr>
        <w:t xml:space="preserve">рантированным минимумом социально-значимых товаров и услуг. </w:t>
      </w:r>
    </w:p>
    <w:p w:rsidR="003F21B6" w:rsidRPr="0075248E" w:rsidRDefault="003F21B6" w:rsidP="001B116D">
      <w:pPr>
        <w:pStyle w:val="a6"/>
        <w:spacing w:before="0" w:after="0"/>
        <w:ind w:firstLine="709"/>
        <w:rPr>
          <w:sz w:val="26"/>
          <w:szCs w:val="26"/>
        </w:rPr>
      </w:pPr>
      <w:r w:rsidRPr="0075248E">
        <w:rPr>
          <w:sz w:val="26"/>
          <w:szCs w:val="26"/>
        </w:rPr>
        <w:t>Такие объекты размещаются на земельных участках, образуемых в соотве</w:t>
      </w:r>
      <w:r w:rsidRPr="0075248E">
        <w:rPr>
          <w:sz w:val="26"/>
          <w:szCs w:val="26"/>
        </w:rPr>
        <w:t>т</w:t>
      </w:r>
      <w:r w:rsidRPr="0075248E">
        <w:rPr>
          <w:sz w:val="26"/>
          <w:szCs w:val="26"/>
        </w:rPr>
        <w:t>ствии с документацией по планировке территории кварталов, в том числе во встрое</w:t>
      </w:r>
      <w:r w:rsidRPr="0075248E">
        <w:rPr>
          <w:sz w:val="26"/>
          <w:szCs w:val="26"/>
        </w:rPr>
        <w:t>н</w:t>
      </w:r>
      <w:r w:rsidRPr="0075248E">
        <w:rPr>
          <w:sz w:val="26"/>
          <w:szCs w:val="26"/>
        </w:rPr>
        <w:t>ных помещениях на нижних этажах, включая первый, многоквартирных домов, др</w:t>
      </w:r>
      <w:r w:rsidRPr="0075248E">
        <w:rPr>
          <w:sz w:val="26"/>
          <w:szCs w:val="26"/>
        </w:rPr>
        <w:t>у</w:t>
      </w:r>
      <w:r w:rsidRPr="0075248E">
        <w:rPr>
          <w:sz w:val="26"/>
          <w:szCs w:val="26"/>
        </w:rPr>
        <w:t xml:space="preserve">гих комплексов недвижимого имущества. </w:t>
      </w:r>
    </w:p>
    <w:p w:rsidR="00AF38B1" w:rsidRPr="0075248E" w:rsidRDefault="00AF38B1" w:rsidP="001B116D">
      <w:pPr>
        <w:pStyle w:val="a6"/>
        <w:spacing w:before="0" w:after="0"/>
        <w:ind w:firstLine="709"/>
        <w:rPr>
          <w:sz w:val="26"/>
          <w:szCs w:val="26"/>
        </w:rPr>
      </w:pPr>
    </w:p>
    <w:p w:rsidR="003F21B6" w:rsidRPr="0075248E" w:rsidRDefault="003F21B6" w:rsidP="00CA6725">
      <w:pPr>
        <w:pStyle w:val="3"/>
        <w:rPr>
          <w:rFonts w:ascii="Times New Roman" w:hAnsi="Times New Roman" w:cs="Times New Roman"/>
          <w:i/>
          <w:sz w:val="26"/>
          <w:szCs w:val="26"/>
        </w:rPr>
      </w:pPr>
      <w:bookmarkStart w:id="98" w:name="_Toc68777312"/>
      <w:bookmarkStart w:id="99" w:name="_Toc427067182"/>
      <w:bookmarkEnd w:id="97"/>
      <w:r w:rsidRPr="0075248E">
        <w:rPr>
          <w:rFonts w:ascii="Times New Roman" w:hAnsi="Times New Roman" w:cs="Times New Roman"/>
          <w:i/>
          <w:sz w:val="26"/>
          <w:szCs w:val="26"/>
        </w:rPr>
        <w:lastRenderedPageBreak/>
        <w:t>Обоснование расчетных показателей, устанавливаемых для объектов, относ</w:t>
      </w:r>
      <w:r w:rsidRPr="0075248E">
        <w:rPr>
          <w:rFonts w:ascii="Times New Roman" w:hAnsi="Times New Roman" w:cs="Times New Roman"/>
          <w:i/>
          <w:sz w:val="26"/>
          <w:szCs w:val="26"/>
        </w:rPr>
        <w:t>я</w:t>
      </w:r>
      <w:r w:rsidRPr="0075248E">
        <w:rPr>
          <w:rFonts w:ascii="Times New Roman" w:hAnsi="Times New Roman" w:cs="Times New Roman"/>
          <w:i/>
          <w:sz w:val="26"/>
          <w:szCs w:val="26"/>
        </w:rPr>
        <w:t>щихся к области жилищного строительства</w:t>
      </w:r>
      <w:bookmarkEnd w:id="98"/>
    </w:p>
    <w:p w:rsidR="003F21B6" w:rsidRPr="0075248E" w:rsidRDefault="003F21B6" w:rsidP="001B116D">
      <w:pPr>
        <w:pStyle w:val="a6"/>
        <w:spacing w:before="0" w:after="0"/>
        <w:ind w:firstLine="709"/>
        <w:rPr>
          <w:sz w:val="26"/>
          <w:szCs w:val="26"/>
        </w:rPr>
      </w:pPr>
      <w:r w:rsidRPr="0075248E">
        <w:rPr>
          <w:sz w:val="26"/>
          <w:szCs w:val="26"/>
        </w:rPr>
        <w:t xml:space="preserve">При определении жилых зон следует предусматривать их дифференциацию </w:t>
      </w:r>
      <w:r w:rsidR="00351236" w:rsidRPr="0075248E">
        <w:rPr>
          <w:sz w:val="26"/>
          <w:szCs w:val="26"/>
        </w:rPr>
        <w:br/>
      </w:r>
      <w:r w:rsidRPr="0075248E">
        <w:rPr>
          <w:sz w:val="26"/>
          <w:szCs w:val="26"/>
        </w:rPr>
        <w:t>по типам застройки, градостроительной ценности территории, типу освоения терр</w:t>
      </w:r>
      <w:r w:rsidRPr="0075248E">
        <w:rPr>
          <w:sz w:val="26"/>
          <w:szCs w:val="26"/>
        </w:rPr>
        <w:t>и</w:t>
      </w:r>
      <w:r w:rsidRPr="0075248E">
        <w:rPr>
          <w:sz w:val="26"/>
          <w:szCs w:val="26"/>
        </w:rPr>
        <w:t>тории. Тип и этажность жилой застройки определяются в соответствии с архитекту</w:t>
      </w:r>
      <w:r w:rsidRPr="0075248E">
        <w:rPr>
          <w:sz w:val="26"/>
          <w:szCs w:val="26"/>
        </w:rPr>
        <w:t>р</w:t>
      </w:r>
      <w:r w:rsidRPr="0075248E">
        <w:rPr>
          <w:sz w:val="26"/>
          <w:szCs w:val="26"/>
        </w:rPr>
        <w:t>но-композиционными, санитарно-гигиеническими и другими требованиями, предъя</w:t>
      </w:r>
      <w:r w:rsidRPr="0075248E">
        <w:rPr>
          <w:sz w:val="26"/>
          <w:szCs w:val="26"/>
        </w:rPr>
        <w:t>в</w:t>
      </w:r>
      <w:r w:rsidRPr="0075248E">
        <w:rPr>
          <w:sz w:val="26"/>
          <w:szCs w:val="26"/>
        </w:rPr>
        <w:t>ляемыми к формированию жилой среды, а также возможностью развития социальной, транспортной и инженерной инфраструктур и обеспечения противопожарной бе</w:t>
      </w:r>
      <w:r w:rsidRPr="0075248E">
        <w:rPr>
          <w:sz w:val="26"/>
          <w:szCs w:val="26"/>
        </w:rPr>
        <w:t>з</w:t>
      </w:r>
      <w:r w:rsidRPr="0075248E">
        <w:rPr>
          <w:sz w:val="26"/>
          <w:szCs w:val="26"/>
        </w:rPr>
        <w:t>опасности.</w:t>
      </w:r>
    </w:p>
    <w:p w:rsidR="003F21B6" w:rsidRPr="0075248E" w:rsidRDefault="003F21B6" w:rsidP="001B116D">
      <w:pPr>
        <w:pStyle w:val="a6"/>
        <w:spacing w:before="0" w:after="0"/>
        <w:ind w:firstLine="709"/>
        <w:rPr>
          <w:sz w:val="26"/>
          <w:szCs w:val="26"/>
        </w:rPr>
      </w:pPr>
      <w:r w:rsidRPr="0075248E">
        <w:rPr>
          <w:sz w:val="26"/>
          <w:szCs w:val="26"/>
        </w:rPr>
        <w:t>Жилая застройка в зависимости от этажности подразделяется на следующие типы:</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индивидуальная жилая застройка - застройка отдельно стоящими жилыми домами с приусадебными участками, высотой до 3 этажей включительно;</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блокированная жилая застройка – застройка малоэтажными жилыми домами блокированного типа до 3 </w:t>
      </w:r>
      <w:proofErr w:type="gramStart"/>
      <w:r w:rsidRPr="0075248E">
        <w:rPr>
          <w:sz w:val="26"/>
          <w:szCs w:val="26"/>
        </w:rPr>
        <w:t>этажей</w:t>
      </w:r>
      <w:proofErr w:type="gramEnd"/>
      <w:r w:rsidRPr="0075248E">
        <w:rPr>
          <w:sz w:val="26"/>
          <w:szCs w:val="26"/>
        </w:rPr>
        <w:t xml:space="preserve"> включительно, имеющих отдельный земельный участок;</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малоэтажная жилая застройка – застройка многоквартирными жилыми дом</w:t>
      </w:r>
      <w:r w:rsidRPr="0075248E">
        <w:rPr>
          <w:sz w:val="26"/>
          <w:szCs w:val="26"/>
        </w:rPr>
        <w:t>а</w:t>
      </w:r>
      <w:r w:rsidRPr="0075248E">
        <w:rPr>
          <w:sz w:val="26"/>
          <w:szCs w:val="26"/>
        </w:rPr>
        <w:t xml:space="preserve">ми высотой до 4 этажей, включая </w:t>
      </w:r>
      <w:proofErr w:type="gramStart"/>
      <w:r w:rsidRPr="0075248E">
        <w:rPr>
          <w:sz w:val="26"/>
          <w:szCs w:val="26"/>
        </w:rPr>
        <w:t>мансардный</w:t>
      </w:r>
      <w:proofErr w:type="gramEnd"/>
      <w:r w:rsidRPr="0075248E">
        <w:rPr>
          <w:sz w:val="26"/>
          <w:szCs w:val="26"/>
        </w:rPr>
        <w:t>, без отдельных земельных участков;</w:t>
      </w:r>
    </w:p>
    <w:p w:rsidR="003F21B6" w:rsidRPr="0075248E" w:rsidRDefault="003F21B6" w:rsidP="001B116D">
      <w:pPr>
        <w:pStyle w:val="afff1"/>
        <w:numPr>
          <w:ilvl w:val="0"/>
          <w:numId w:val="9"/>
        </w:numPr>
        <w:ind w:left="0" w:firstLine="709"/>
        <w:contextualSpacing w:val="0"/>
        <w:rPr>
          <w:sz w:val="26"/>
          <w:szCs w:val="26"/>
        </w:rPr>
      </w:pPr>
      <w:proofErr w:type="spellStart"/>
      <w:r w:rsidRPr="0075248E">
        <w:rPr>
          <w:sz w:val="26"/>
          <w:szCs w:val="26"/>
        </w:rPr>
        <w:t>среднеэтажная</w:t>
      </w:r>
      <w:proofErr w:type="spellEnd"/>
      <w:r w:rsidRPr="0075248E">
        <w:rPr>
          <w:sz w:val="26"/>
          <w:szCs w:val="26"/>
        </w:rPr>
        <w:t xml:space="preserve"> жилая застройка - застройка многоквартирными жилыми д</w:t>
      </w:r>
      <w:r w:rsidRPr="0075248E">
        <w:rPr>
          <w:sz w:val="26"/>
          <w:szCs w:val="26"/>
        </w:rPr>
        <w:t>о</w:t>
      </w:r>
      <w:r w:rsidRPr="0075248E">
        <w:rPr>
          <w:sz w:val="26"/>
          <w:szCs w:val="26"/>
        </w:rPr>
        <w:t xml:space="preserve">мами высотой от 5 до 8 этажей включительно, включая </w:t>
      </w:r>
      <w:proofErr w:type="gramStart"/>
      <w:r w:rsidRPr="0075248E">
        <w:rPr>
          <w:sz w:val="26"/>
          <w:szCs w:val="26"/>
        </w:rPr>
        <w:t>мансардный</w:t>
      </w:r>
      <w:proofErr w:type="gramEnd"/>
      <w:r w:rsidRPr="0075248E">
        <w:rPr>
          <w:sz w:val="26"/>
          <w:szCs w:val="26"/>
        </w:rPr>
        <w:t>;</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многоэтажная жилая застройка - застройка многоквартирными жилыми д</w:t>
      </w:r>
      <w:r w:rsidRPr="0075248E">
        <w:rPr>
          <w:sz w:val="26"/>
          <w:szCs w:val="26"/>
        </w:rPr>
        <w:t>о</w:t>
      </w:r>
      <w:r w:rsidRPr="0075248E">
        <w:rPr>
          <w:sz w:val="26"/>
          <w:szCs w:val="26"/>
        </w:rPr>
        <w:t>мами высотой от 9 до 16 этажей включительно.</w:t>
      </w:r>
    </w:p>
    <w:p w:rsidR="003F21B6" w:rsidRPr="0075248E" w:rsidRDefault="003F21B6" w:rsidP="001B116D">
      <w:pPr>
        <w:pStyle w:val="afff1"/>
        <w:ind w:left="0" w:firstLine="709"/>
        <w:rPr>
          <w:sz w:val="26"/>
          <w:szCs w:val="26"/>
        </w:rPr>
      </w:pPr>
      <w:r w:rsidRPr="0075248E">
        <w:rPr>
          <w:sz w:val="26"/>
          <w:szCs w:val="26"/>
        </w:rPr>
        <w:t>При разработке градостроительной документации обосновывается тип застро</w:t>
      </w:r>
      <w:r w:rsidRPr="0075248E">
        <w:rPr>
          <w:sz w:val="26"/>
          <w:szCs w:val="26"/>
        </w:rPr>
        <w:t>й</w:t>
      </w:r>
      <w:r w:rsidRPr="0075248E">
        <w:rPr>
          <w:sz w:val="26"/>
          <w:szCs w:val="26"/>
        </w:rPr>
        <w:t>ки, отвечающий предпочтительным условиям развития данной территории.</w:t>
      </w:r>
    </w:p>
    <w:p w:rsidR="003F21B6" w:rsidRPr="0075248E" w:rsidRDefault="003F21B6" w:rsidP="001B116D">
      <w:pPr>
        <w:pStyle w:val="a6"/>
        <w:spacing w:before="0" w:after="0"/>
        <w:ind w:firstLine="709"/>
        <w:rPr>
          <w:sz w:val="26"/>
          <w:szCs w:val="26"/>
        </w:rPr>
      </w:pPr>
      <w:proofErr w:type="gramStart"/>
      <w:r w:rsidRPr="0075248E">
        <w:rPr>
          <w:sz w:val="26"/>
          <w:szCs w:val="26"/>
        </w:rPr>
        <w:t>Для предварительного определения потребности в территориях жилищного строительства, в том числе территорий муниципального жилищного фонда, инвест</w:t>
      </w:r>
      <w:r w:rsidRPr="0075248E">
        <w:rPr>
          <w:sz w:val="26"/>
          <w:szCs w:val="26"/>
        </w:rPr>
        <w:t>и</w:t>
      </w:r>
      <w:r w:rsidRPr="0075248E">
        <w:rPr>
          <w:sz w:val="26"/>
          <w:szCs w:val="26"/>
        </w:rPr>
        <w:t>ционных площадок в сфере развития жилищного строительства для целей комплек</w:t>
      </w:r>
      <w:r w:rsidRPr="0075248E">
        <w:rPr>
          <w:sz w:val="26"/>
          <w:szCs w:val="26"/>
        </w:rPr>
        <w:t>с</w:t>
      </w:r>
      <w:r w:rsidRPr="0075248E">
        <w:rPr>
          <w:sz w:val="26"/>
          <w:szCs w:val="26"/>
        </w:rPr>
        <w:t xml:space="preserve">ного освоения и коммерческого найма в границах </w:t>
      </w:r>
      <w:r w:rsidR="00C0039C" w:rsidRPr="0075248E">
        <w:rPr>
          <w:sz w:val="26"/>
          <w:szCs w:val="26"/>
        </w:rPr>
        <w:t>муниципальных образований</w:t>
      </w:r>
      <w:r w:rsidRPr="0075248E">
        <w:rPr>
          <w:sz w:val="26"/>
          <w:szCs w:val="26"/>
        </w:rPr>
        <w:t xml:space="preserve"> уст</w:t>
      </w:r>
      <w:r w:rsidRPr="0075248E">
        <w:rPr>
          <w:sz w:val="26"/>
          <w:szCs w:val="26"/>
        </w:rPr>
        <w:t>а</w:t>
      </w:r>
      <w:r w:rsidRPr="0075248E">
        <w:rPr>
          <w:sz w:val="26"/>
          <w:szCs w:val="26"/>
        </w:rPr>
        <w:t>новлены расчетные показатели минимально допустимой площади территории для зон жилой застройки, в гектарах, в расчете на 1 тыс. человек.</w:t>
      </w:r>
      <w:proofErr w:type="gramEnd"/>
    </w:p>
    <w:p w:rsidR="003F21B6" w:rsidRPr="0075248E" w:rsidRDefault="003F21B6" w:rsidP="001B116D">
      <w:pPr>
        <w:pStyle w:val="a6"/>
        <w:spacing w:before="0" w:after="0"/>
        <w:ind w:firstLine="709"/>
        <w:rPr>
          <w:sz w:val="26"/>
          <w:szCs w:val="26"/>
        </w:rPr>
      </w:pPr>
      <w:r w:rsidRPr="0075248E">
        <w:rPr>
          <w:sz w:val="26"/>
          <w:szCs w:val="26"/>
        </w:rPr>
        <w:t xml:space="preserve">Минимальные размеры территории для жилищного строительства определены </w:t>
      </w:r>
      <w:r w:rsidR="00E87EE6" w:rsidRPr="0075248E">
        <w:rPr>
          <w:sz w:val="26"/>
          <w:szCs w:val="26"/>
        </w:rPr>
        <w:t xml:space="preserve">в </w:t>
      </w:r>
      <w:r w:rsidR="00514502" w:rsidRPr="0075248E">
        <w:rPr>
          <w:sz w:val="26"/>
          <w:szCs w:val="26"/>
        </w:rPr>
        <w:t>таблице 2.</w:t>
      </w:r>
    </w:p>
    <w:p w:rsidR="003F21B6" w:rsidRPr="0075248E" w:rsidRDefault="003F21B6" w:rsidP="001B116D">
      <w:pPr>
        <w:pStyle w:val="afff5"/>
        <w:spacing w:before="0" w:after="0"/>
        <w:ind w:firstLine="709"/>
        <w:rPr>
          <w:sz w:val="26"/>
          <w:szCs w:val="26"/>
        </w:rPr>
      </w:pPr>
      <w:r w:rsidRPr="0075248E">
        <w:rPr>
          <w:sz w:val="26"/>
          <w:szCs w:val="26"/>
        </w:rPr>
        <w:t xml:space="preserve">Таблица </w:t>
      </w:r>
      <w:r w:rsidRPr="0075248E">
        <w:rPr>
          <w:sz w:val="26"/>
          <w:szCs w:val="26"/>
        </w:rPr>
        <w:fldChar w:fldCharType="begin"/>
      </w:r>
      <w:r w:rsidRPr="0075248E">
        <w:rPr>
          <w:sz w:val="26"/>
          <w:szCs w:val="26"/>
        </w:rPr>
        <w:instrText xml:space="preserve"> SEQ Таблица \* ARABIC </w:instrText>
      </w:r>
      <w:r w:rsidRPr="0075248E">
        <w:rPr>
          <w:sz w:val="26"/>
          <w:szCs w:val="26"/>
        </w:rPr>
        <w:fldChar w:fldCharType="separate"/>
      </w:r>
      <w:r w:rsidR="009800B1" w:rsidRPr="0075248E">
        <w:rPr>
          <w:noProof/>
          <w:sz w:val="26"/>
          <w:szCs w:val="26"/>
        </w:rPr>
        <w:t>2</w:t>
      </w:r>
      <w:r w:rsidRPr="0075248E">
        <w:rPr>
          <w:sz w:val="26"/>
          <w:szCs w:val="26"/>
        </w:rPr>
        <w:fldChar w:fldCharType="end"/>
      </w:r>
      <w:r w:rsidRPr="0075248E">
        <w:rPr>
          <w:sz w:val="26"/>
          <w:szCs w:val="26"/>
          <w:lang w:val="ru-RU"/>
        </w:rPr>
        <w:t xml:space="preserve"> </w:t>
      </w:r>
      <w:r w:rsidRPr="0075248E">
        <w:rPr>
          <w:sz w:val="26"/>
          <w:szCs w:val="26"/>
        </w:rPr>
        <w:t xml:space="preserve">Минимальный размер территории для жилищного строительства в зависимости от типа застройки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652"/>
        <w:gridCol w:w="1646"/>
        <w:gridCol w:w="1489"/>
        <w:gridCol w:w="1658"/>
        <w:gridCol w:w="1600"/>
      </w:tblGrid>
      <w:tr w:rsidR="0075248E" w:rsidRPr="0075248E" w:rsidTr="00351236">
        <w:tc>
          <w:tcPr>
            <w:tcW w:w="1809" w:type="dxa"/>
            <w:shd w:val="clear" w:color="auto" w:fill="auto"/>
          </w:tcPr>
          <w:p w:rsidR="00351236" w:rsidRPr="0075248E" w:rsidRDefault="003F21B6" w:rsidP="00351236">
            <w:pPr>
              <w:ind w:firstLine="0"/>
              <w:jc w:val="center"/>
              <w:rPr>
                <w:sz w:val="24"/>
                <w:szCs w:val="24"/>
                <w:lang w:eastAsia="x-none"/>
              </w:rPr>
            </w:pPr>
            <w:r w:rsidRPr="0075248E">
              <w:rPr>
                <w:sz w:val="24"/>
                <w:szCs w:val="24"/>
                <w:lang w:eastAsia="x-none"/>
              </w:rPr>
              <w:t xml:space="preserve">Тип </w:t>
            </w:r>
            <w:r w:rsidR="00351236" w:rsidRPr="0075248E">
              <w:rPr>
                <w:sz w:val="24"/>
                <w:szCs w:val="24"/>
                <w:lang w:eastAsia="x-none"/>
              </w:rPr>
              <w:t xml:space="preserve">жилой </w:t>
            </w:r>
          </w:p>
          <w:p w:rsidR="003F21B6" w:rsidRPr="0075248E" w:rsidRDefault="003F21B6" w:rsidP="00351236">
            <w:pPr>
              <w:ind w:firstLine="0"/>
              <w:jc w:val="center"/>
              <w:rPr>
                <w:sz w:val="24"/>
                <w:szCs w:val="24"/>
                <w:lang w:eastAsia="x-none"/>
              </w:rPr>
            </w:pPr>
            <w:r w:rsidRPr="0075248E">
              <w:rPr>
                <w:sz w:val="24"/>
                <w:szCs w:val="24"/>
                <w:lang w:eastAsia="x-none"/>
              </w:rPr>
              <w:t>застройки</w:t>
            </w:r>
          </w:p>
        </w:tc>
        <w:tc>
          <w:tcPr>
            <w:tcW w:w="1652" w:type="dxa"/>
            <w:shd w:val="clear" w:color="auto" w:fill="auto"/>
          </w:tcPr>
          <w:p w:rsidR="003F21B6" w:rsidRPr="0075248E" w:rsidRDefault="003F21B6" w:rsidP="001B116D">
            <w:pPr>
              <w:ind w:firstLine="0"/>
              <w:jc w:val="center"/>
              <w:rPr>
                <w:sz w:val="24"/>
                <w:szCs w:val="24"/>
                <w:lang w:eastAsia="x-none"/>
              </w:rPr>
            </w:pPr>
            <w:r w:rsidRPr="0075248E">
              <w:rPr>
                <w:sz w:val="24"/>
                <w:szCs w:val="24"/>
                <w:lang w:eastAsia="x-none"/>
              </w:rPr>
              <w:t>Индивид</w:t>
            </w:r>
            <w:r w:rsidRPr="0075248E">
              <w:rPr>
                <w:sz w:val="24"/>
                <w:szCs w:val="24"/>
                <w:lang w:eastAsia="x-none"/>
              </w:rPr>
              <w:t>у</w:t>
            </w:r>
            <w:r w:rsidRPr="0075248E">
              <w:rPr>
                <w:sz w:val="24"/>
                <w:szCs w:val="24"/>
                <w:lang w:eastAsia="x-none"/>
              </w:rPr>
              <w:t>альная</w:t>
            </w:r>
          </w:p>
          <w:p w:rsidR="003F21B6" w:rsidRPr="0075248E" w:rsidRDefault="003F21B6" w:rsidP="001B116D">
            <w:pPr>
              <w:ind w:firstLine="0"/>
              <w:jc w:val="center"/>
              <w:rPr>
                <w:sz w:val="24"/>
                <w:szCs w:val="24"/>
                <w:lang w:eastAsia="x-none"/>
              </w:rPr>
            </w:pPr>
          </w:p>
        </w:tc>
        <w:tc>
          <w:tcPr>
            <w:tcW w:w="1646" w:type="dxa"/>
            <w:shd w:val="clear" w:color="auto" w:fill="auto"/>
          </w:tcPr>
          <w:p w:rsidR="003F21B6" w:rsidRPr="0075248E" w:rsidRDefault="003F21B6" w:rsidP="001B116D">
            <w:pPr>
              <w:ind w:firstLine="0"/>
              <w:jc w:val="center"/>
              <w:rPr>
                <w:sz w:val="24"/>
                <w:szCs w:val="24"/>
                <w:lang w:eastAsia="x-none"/>
              </w:rPr>
            </w:pPr>
            <w:r w:rsidRPr="0075248E">
              <w:rPr>
                <w:sz w:val="24"/>
                <w:szCs w:val="24"/>
                <w:lang w:eastAsia="x-none"/>
              </w:rPr>
              <w:t>Блокирова</w:t>
            </w:r>
            <w:r w:rsidRPr="0075248E">
              <w:rPr>
                <w:sz w:val="24"/>
                <w:szCs w:val="24"/>
                <w:lang w:eastAsia="x-none"/>
              </w:rPr>
              <w:t>н</w:t>
            </w:r>
            <w:r w:rsidRPr="0075248E">
              <w:rPr>
                <w:sz w:val="24"/>
                <w:szCs w:val="24"/>
                <w:lang w:eastAsia="x-none"/>
              </w:rPr>
              <w:t>ная</w:t>
            </w:r>
          </w:p>
          <w:p w:rsidR="003F21B6" w:rsidRPr="0075248E" w:rsidRDefault="003F21B6" w:rsidP="001B116D">
            <w:pPr>
              <w:ind w:firstLine="0"/>
              <w:jc w:val="center"/>
              <w:rPr>
                <w:sz w:val="24"/>
                <w:szCs w:val="24"/>
                <w:lang w:eastAsia="x-none"/>
              </w:rPr>
            </w:pPr>
          </w:p>
        </w:tc>
        <w:tc>
          <w:tcPr>
            <w:tcW w:w="1489" w:type="dxa"/>
            <w:shd w:val="clear" w:color="auto" w:fill="auto"/>
          </w:tcPr>
          <w:p w:rsidR="003F21B6" w:rsidRPr="0075248E" w:rsidRDefault="003F21B6" w:rsidP="001B116D">
            <w:pPr>
              <w:ind w:firstLine="0"/>
              <w:jc w:val="center"/>
              <w:rPr>
                <w:sz w:val="24"/>
                <w:szCs w:val="24"/>
                <w:lang w:eastAsia="x-none"/>
              </w:rPr>
            </w:pPr>
            <w:r w:rsidRPr="0075248E">
              <w:rPr>
                <w:sz w:val="24"/>
                <w:szCs w:val="24"/>
                <w:lang w:eastAsia="x-none"/>
              </w:rPr>
              <w:t>Малоэта</w:t>
            </w:r>
            <w:r w:rsidRPr="0075248E">
              <w:rPr>
                <w:sz w:val="24"/>
                <w:szCs w:val="24"/>
                <w:lang w:eastAsia="x-none"/>
              </w:rPr>
              <w:t>ж</w:t>
            </w:r>
            <w:r w:rsidRPr="0075248E">
              <w:rPr>
                <w:sz w:val="24"/>
                <w:szCs w:val="24"/>
                <w:lang w:eastAsia="x-none"/>
              </w:rPr>
              <w:t>ная</w:t>
            </w:r>
          </w:p>
          <w:p w:rsidR="003F21B6" w:rsidRPr="0075248E" w:rsidRDefault="003F21B6" w:rsidP="001B116D">
            <w:pPr>
              <w:ind w:firstLine="0"/>
              <w:jc w:val="center"/>
              <w:rPr>
                <w:sz w:val="24"/>
                <w:szCs w:val="24"/>
                <w:lang w:eastAsia="x-none"/>
              </w:rPr>
            </w:pPr>
          </w:p>
        </w:tc>
        <w:tc>
          <w:tcPr>
            <w:tcW w:w="1658" w:type="dxa"/>
            <w:shd w:val="clear" w:color="auto" w:fill="auto"/>
          </w:tcPr>
          <w:p w:rsidR="003F21B6" w:rsidRPr="0075248E" w:rsidRDefault="003F21B6" w:rsidP="001B116D">
            <w:pPr>
              <w:ind w:firstLine="0"/>
              <w:jc w:val="center"/>
              <w:rPr>
                <w:sz w:val="24"/>
                <w:szCs w:val="24"/>
                <w:lang w:eastAsia="x-none"/>
              </w:rPr>
            </w:pPr>
            <w:proofErr w:type="spellStart"/>
            <w:r w:rsidRPr="0075248E">
              <w:rPr>
                <w:sz w:val="24"/>
                <w:szCs w:val="24"/>
                <w:lang w:eastAsia="x-none"/>
              </w:rPr>
              <w:t>Среднеэта</w:t>
            </w:r>
            <w:r w:rsidRPr="0075248E">
              <w:rPr>
                <w:sz w:val="24"/>
                <w:szCs w:val="24"/>
                <w:lang w:eastAsia="x-none"/>
              </w:rPr>
              <w:t>ж</w:t>
            </w:r>
            <w:r w:rsidRPr="0075248E">
              <w:rPr>
                <w:sz w:val="24"/>
                <w:szCs w:val="24"/>
                <w:lang w:eastAsia="x-none"/>
              </w:rPr>
              <w:t>ная</w:t>
            </w:r>
            <w:proofErr w:type="spellEnd"/>
          </w:p>
          <w:p w:rsidR="003F21B6" w:rsidRPr="0075248E" w:rsidRDefault="003F21B6" w:rsidP="001B116D">
            <w:pPr>
              <w:ind w:firstLine="0"/>
              <w:jc w:val="center"/>
              <w:rPr>
                <w:sz w:val="24"/>
                <w:szCs w:val="24"/>
                <w:lang w:eastAsia="x-none"/>
              </w:rPr>
            </w:pPr>
          </w:p>
        </w:tc>
        <w:tc>
          <w:tcPr>
            <w:tcW w:w="1600" w:type="dxa"/>
            <w:shd w:val="clear" w:color="auto" w:fill="auto"/>
          </w:tcPr>
          <w:p w:rsidR="003F21B6" w:rsidRPr="0075248E" w:rsidRDefault="003F21B6" w:rsidP="001B116D">
            <w:pPr>
              <w:ind w:firstLine="0"/>
              <w:jc w:val="center"/>
              <w:rPr>
                <w:sz w:val="24"/>
                <w:szCs w:val="24"/>
                <w:lang w:eastAsia="x-none"/>
              </w:rPr>
            </w:pPr>
            <w:r w:rsidRPr="0075248E">
              <w:rPr>
                <w:sz w:val="24"/>
                <w:szCs w:val="24"/>
                <w:lang w:eastAsia="x-none"/>
              </w:rPr>
              <w:t>Многоэта</w:t>
            </w:r>
            <w:r w:rsidRPr="0075248E">
              <w:rPr>
                <w:sz w:val="24"/>
                <w:szCs w:val="24"/>
                <w:lang w:eastAsia="x-none"/>
              </w:rPr>
              <w:t>ж</w:t>
            </w:r>
            <w:r w:rsidRPr="0075248E">
              <w:rPr>
                <w:sz w:val="24"/>
                <w:szCs w:val="24"/>
                <w:lang w:eastAsia="x-none"/>
              </w:rPr>
              <w:t>ная</w:t>
            </w:r>
          </w:p>
          <w:p w:rsidR="003F21B6" w:rsidRPr="0075248E" w:rsidRDefault="003F21B6" w:rsidP="001B116D">
            <w:pPr>
              <w:ind w:firstLine="0"/>
              <w:jc w:val="center"/>
              <w:rPr>
                <w:sz w:val="24"/>
                <w:szCs w:val="24"/>
                <w:lang w:eastAsia="x-none"/>
              </w:rPr>
            </w:pPr>
          </w:p>
        </w:tc>
      </w:tr>
      <w:tr w:rsidR="0075248E" w:rsidRPr="0075248E" w:rsidTr="00351236">
        <w:tc>
          <w:tcPr>
            <w:tcW w:w="1809" w:type="dxa"/>
            <w:shd w:val="clear" w:color="auto" w:fill="auto"/>
          </w:tcPr>
          <w:p w:rsidR="003F21B6" w:rsidRPr="0075248E" w:rsidRDefault="003F21B6" w:rsidP="001B116D">
            <w:pPr>
              <w:ind w:firstLine="0"/>
              <w:jc w:val="center"/>
              <w:rPr>
                <w:sz w:val="24"/>
                <w:szCs w:val="24"/>
                <w:lang w:eastAsia="x-none"/>
              </w:rPr>
            </w:pPr>
            <w:r w:rsidRPr="0075248E">
              <w:rPr>
                <w:sz w:val="24"/>
                <w:szCs w:val="24"/>
                <w:lang w:eastAsia="x-none"/>
              </w:rPr>
              <w:t>Максимальный</w:t>
            </w:r>
          </w:p>
          <w:p w:rsidR="003F21B6" w:rsidRPr="0075248E" w:rsidRDefault="003F21B6" w:rsidP="001B116D">
            <w:pPr>
              <w:ind w:firstLine="0"/>
              <w:jc w:val="center"/>
              <w:rPr>
                <w:sz w:val="24"/>
                <w:szCs w:val="24"/>
                <w:lang w:eastAsia="x-none"/>
              </w:rPr>
            </w:pPr>
            <w:r w:rsidRPr="0075248E">
              <w:rPr>
                <w:sz w:val="24"/>
                <w:szCs w:val="24"/>
                <w:lang w:eastAsia="x-none"/>
              </w:rPr>
              <w:t>размер</w:t>
            </w:r>
          </w:p>
          <w:p w:rsidR="003F21B6" w:rsidRPr="0075248E" w:rsidRDefault="003F21B6" w:rsidP="001B116D">
            <w:pPr>
              <w:ind w:firstLine="0"/>
              <w:jc w:val="center"/>
              <w:rPr>
                <w:sz w:val="24"/>
                <w:szCs w:val="24"/>
                <w:lang w:eastAsia="x-none"/>
              </w:rPr>
            </w:pPr>
            <w:r w:rsidRPr="0075248E">
              <w:rPr>
                <w:sz w:val="24"/>
                <w:szCs w:val="24"/>
                <w:lang w:eastAsia="x-none"/>
              </w:rPr>
              <w:t>территории</w:t>
            </w:r>
          </w:p>
          <w:p w:rsidR="003F21B6" w:rsidRPr="0075248E" w:rsidRDefault="003F21B6" w:rsidP="001B116D">
            <w:pPr>
              <w:ind w:firstLine="0"/>
              <w:jc w:val="center"/>
              <w:rPr>
                <w:sz w:val="24"/>
                <w:szCs w:val="24"/>
                <w:lang w:eastAsia="x-none"/>
              </w:rPr>
            </w:pPr>
            <w:proofErr w:type="gramStart"/>
            <w:r w:rsidRPr="0075248E">
              <w:rPr>
                <w:sz w:val="24"/>
                <w:szCs w:val="24"/>
                <w:lang w:eastAsia="x-none"/>
              </w:rPr>
              <w:t>га</w:t>
            </w:r>
            <w:proofErr w:type="gramEnd"/>
            <w:r w:rsidRPr="0075248E">
              <w:rPr>
                <w:sz w:val="24"/>
                <w:szCs w:val="24"/>
                <w:lang w:eastAsia="x-none"/>
              </w:rPr>
              <w:t>/1тыс. чел</w:t>
            </w:r>
          </w:p>
        </w:tc>
        <w:tc>
          <w:tcPr>
            <w:tcW w:w="1652" w:type="dxa"/>
            <w:shd w:val="clear" w:color="auto" w:fill="auto"/>
            <w:vAlign w:val="center"/>
          </w:tcPr>
          <w:p w:rsidR="003F21B6" w:rsidRPr="0075248E" w:rsidRDefault="003F21B6" w:rsidP="001B116D">
            <w:pPr>
              <w:ind w:firstLine="0"/>
              <w:jc w:val="center"/>
              <w:rPr>
                <w:sz w:val="24"/>
                <w:szCs w:val="24"/>
                <w:lang w:eastAsia="x-none"/>
              </w:rPr>
            </w:pPr>
            <w:r w:rsidRPr="0075248E">
              <w:rPr>
                <w:sz w:val="24"/>
                <w:szCs w:val="24"/>
                <w:lang w:eastAsia="x-none"/>
              </w:rPr>
              <w:t>40</w:t>
            </w:r>
          </w:p>
        </w:tc>
        <w:tc>
          <w:tcPr>
            <w:tcW w:w="1646" w:type="dxa"/>
            <w:shd w:val="clear" w:color="auto" w:fill="auto"/>
            <w:vAlign w:val="center"/>
          </w:tcPr>
          <w:p w:rsidR="003F21B6" w:rsidRPr="0075248E" w:rsidRDefault="003F21B6" w:rsidP="001B116D">
            <w:pPr>
              <w:ind w:firstLine="0"/>
              <w:jc w:val="center"/>
              <w:rPr>
                <w:sz w:val="24"/>
                <w:szCs w:val="24"/>
                <w:lang w:eastAsia="x-none"/>
              </w:rPr>
            </w:pPr>
            <w:r w:rsidRPr="0075248E">
              <w:rPr>
                <w:sz w:val="24"/>
                <w:szCs w:val="24"/>
                <w:lang w:eastAsia="x-none"/>
              </w:rPr>
              <w:t>20</w:t>
            </w:r>
          </w:p>
        </w:tc>
        <w:tc>
          <w:tcPr>
            <w:tcW w:w="1489" w:type="dxa"/>
            <w:shd w:val="clear" w:color="auto" w:fill="auto"/>
            <w:vAlign w:val="center"/>
          </w:tcPr>
          <w:p w:rsidR="003F21B6" w:rsidRPr="0075248E" w:rsidRDefault="003F21B6" w:rsidP="001B116D">
            <w:pPr>
              <w:ind w:firstLine="0"/>
              <w:jc w:val="center"/>
              <w:rPr>
                <w:sz w:val="24"/>
                <w:szCs w:val="24"/>
                <w:lang w:eastAsia="x-none"/>
              </w:rPr>
            </w:pPr>
            <w:r w:rsidRPr="0075248E">
              <w:rPr>
                <w:sz w:val="24"/>
                <w:szCs w:val="24"/>
                <w:lang w:eastAsia="x-none"/>
              </w:rPr>
              <w:t>10</w:t>
            </w:r>
          </w:p>
        </w:tc>
        <w:tc>
          <w:tcPr>
            <w:tcW w:w="1658" w:type="dxa"/>
            <w:shd w:val="clear" w:color="auto" w:fill="auto"/>
            <w:vAlign w:val="center"/>
          </w:tcPr>
          <w:p w:rsidR="003F21B6" w:rsidRPr="0075248E" w:rsidRDefault="003F21B6" w:rsidP="001B116D">
            <w:pPr>
              <w:ind w:firstLine="0"/>
              <w:jc w:val="center"/>
              <w:rPr>
                <w:sz w:val="24"/>
                <w:szCs w:val="24"/>
                <w:lang w:eastAsia="x-none"/>
              </w:rPr>
            </w:pPr>
            <w:r w:rsidRPr="0075248E">
              <w:rPr>
                <w:sz w:val="24"/>
                <w:szCs w:val="24"/>
                <w:lang w:eastAsia="x-none"/>
              </w:rPr>
              <w:t>8</w:t>
            </w:r>
          </w:p>
        </w:tc>
        <w:tc>
          <w:tcPr>
            <w:tcW w:w="1600" w:type="dxa"/>
            <w:shd w:val="clear" w:color="auto" w:fill="auto"/>
            <w:vAlign w:val="center"/>
          </w:tcPr>
          <w:p w:rsidR="003F21B6" w:rsidRPr="0075248E" w:rsidRDefault="003F21B6" w:rsidP="001B116D">
            <w:pPr>
              <w:ind w:firstLine="0"/>
              <w:jc w:val="center"/>
              <w:rPr>
                <w:sz w:val="24"/>
                <w:szCs w:val="24"/>
                <w:lang w:eastAsia="x-none"/>
              </w:rPr>
            </w:pPr>
            <w:r w:rsidRPr="0075248E">
              <w:rPr>
                <w:sz w:val="24"/>
                <w:szCs w:val="24"/>
                <w:lang w:eastAsia="x-none"/>
              </w:rPr>
              <w:t>7</w:t>
            </w:r>
          </w:p>
        </w:tc>
      </w:tr>
      <w:tr w:rsidR="00813ECA" w:rsidRPr="0075248E" w:rsidTr="00351236">
        <w:tc>
          <w:tcPr>
            <w:tcW w:w="9854" w:type="dxa"/>
            <w:gridSpan w:val="6"/>
            <w:shd w:val="clear" w:color="auto" w:fill="auto"/>
          </w:tcPr>
          <w:p w:rsidR="003F21B6" w:rsidRPr="0075248E" w:rsidRDefault="003F21B6" w:rsidP="001B116D">
            <w:pPr>
              <w:ind w:firstLine="0"/>
              <w:rPr>
                <w:b/>
                <w:sz w:val="24"/>
                <w:szCs w:val="24"/>
                <w:lang w:eastAsia="x-none"/>
              </w:rPr>
            </w:pPr>
            <w:r w:rsidRPr="0075248E">
              <w:rPr>
                <w:b/>
                <w:sz w:val="24"/>
                <w:szCs w:val="24"/>
                <w:lang w:eastAsia="x-none"/>
              </w:rPr>
              <w:t>Примечания:</w:t>
            </w:r>
          </w:p>
          <w:p w:rsidR="003F21B6" w:rsidRPr="0075248E" w:rsidRDefault="003F21B6" w:rsidP="001B116D">
            <w:pPr>
              <w:numPr>
                <w:ilvl w:val="0"/>
                <w:numId w:val="27"/>
              </w:numPr>
              <w:ind w:left="0" w:firstLine="0"/>
              <w:jc w:val="left"/>
              <w:rPr>
                <w:sz w:val="24"/>
                <w:szCs w:val="24"/>
                <w:lang w:eastAsia="x-none"/>
              </w:rPr>
            </w:pPr>
            <w:r w:rsidRPr="0075248E">
              <w:rPr>
                <w:sz w:val="24"/>
                <w:szCs w:val="24"/>
              </w:rPr>
              <w:t>Минимальный размер земельного участка для индивидуального жилищного стро</w:t>
            </w:r>
            <w:r w:rsidRPr="0075248E">
              <w:rPr>
                <w:sz w:val="24"/>
                <w:szCs w:val="24"/>
              </w:rPr>
              <w:t>и</w:t>
            </w:r>
            <w:r w:rsidRPr="0075248E">
              <w:rPr>
                <w:sz w:val="24"/>
                <w:szCs w:val="24"/>
              </w:rPr>
              <w:t>тельства устанавливается органами местного самоуправления.</w:t>
            </w:r>
          </w:p>
          <w:p w:rsidR="003F21B6" w:rsidRPr="0075248E" w:rsidRDefault="003F21B6" w:rsidP="001B116D">
            <w:pPr>
              <w:numPr>
                <w:ilvl w:val="0"/>
                <w:numId w:val="27"/>
              </w:numPr>
              <w:ind w:left="0" w:firstLine="0"/>
              <w:jc w:val="left"/>
              <w:rPr>
                <w:sz w:val="24"/>
                <w:szCs w:val="24"/>
                <w:lang w:eastAsia="x-none"/>
              </w:rPr>
            </w:pPr>
            <w:r w:rsidRPr="0075248E">
              <w:rPr>
                <w:sz w:val="24"/>
                <w:szCs w:val="24"/>
              </w:rPr>
              <w:t>Минимальный размер земельного участка для блокированной застройки – 100 кв. м.</w:t>
            </w:r>
          </w:p>
        </w:tc>
      </w:tr>
    </w:tbl>
    <w:p w:rsidR="00351236" w:rsidRPr="0075248E" w:rsidRDefault="00351236" w:rsidP="001B116D">
      <w:pPr>
        <w:pStyle w:val="a6"/>
        <w:spacing w:before="0" w:after="0"/>
        <w:ind w:firstLine="709"/>
        <w:rPr>
          <w:b/>
          <w:sz w:val="26"/>
          <w:szCs w:val="26"/>
        </w:rPr>
      </w:pPr>
    </w:p>
    <w:p w:rsidR="003F21B6" w:rsidRPr="0075248E" w:rsidRDefault="003F21B6" w:rsidP="001B116D">
      <w:pPr>
        <w:pStyle w:val="a6"/>
        <w:spacing w:before="0" w:after="0"/>
        <w:ind w:firstLine="709"/>
        <w:rPr>
          <w:b/>
          <w:sz w:val="26"/>
          <w:szCs w:val="26"/>
        </w:rPr>
      </w:pPr>
      <w:r w:rsidRPr="0075248E">
        <w:rPr>
          <w:b/>
          <w:sz w:val="26"/>
          <w:szCs w:val="26"/>
        </w:rPr>
        <w:t>Определение расчетной плотности населения в границах планировочного элемента</w:t>
      </w:r>
    </w:p>
    <w:p w:rsidR="003F21B6" w:rsidRPr="0075248E" w:rsidRDefault="003F21B6" w:rsidP="001B116D">
      <w:pPr>
        <w:pStyle w:val="a6"/>
        <w:spacing w:before="0" w:after="0"/>
        <w:ind w:firstLine="709"/>
        <w:rPr>
          <w:sz w:val="26"/>
          <w:szCs w:val="26"/>
        </w:rPr>
      </w:pPr>
      <w:r w:rsidRPr="0075248E">
        <w:rPr>
          <w:sz w:val="26"/>
          <w:szCs w:val="26"/>
        </w:rPr>
        <w:lastRenderedPageBreak/>
        <w:t>Показателем обеспеченности территорией для размещения объектов жилищн</w:t>
      </w:r>
      <w:r w:rsidRPr="0075248E">
        <w:rPr>
          <w:sz w:val="26"/>
          <w:szCs w:val="26"/>
        </w:rPr>
        <w:t>о</w:t>
      </w:r>
      <w:r w:rsidRPr="0075248E">
        <w:rPr>
          <w:sz w:val="26"/>
          <w:szCs w:val="26"/>
        </w:rPr>
        <w:t>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3F21B6" w:rsidRPr="0075248E" w:rsidRDefault="003F21B6" w:rsidP="001B116D">
      <w:pPr>
        <w:pStyle w:val="a6"/>
        <w:spacing w:before="0" w:after="0"/>
        <w:ind w:firstLine="709"/>
        <w:rPr>
          <w:rFonts w:eastAsia="Arial Unicode MS"/>
          <w:sz w:val="26"/>
          <w:szCs w:val="26"/>
        </w:rPr>
      </w:pPr>
      <w:r w:rsidRPr="0075248E">
        <w:rPr>
          <w:rFonts w:eastAsia="Arial Unicode MS"/>
          <w:sz w:val="26"/>
          <w:szCs w:val="26"/>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3F21B6" w:rsidRPr="0075248E" w:rsidRDefault="003F21B6" w:rsidP="001B116D">
      <w:pPr>
        <w:pStyle w:val="a6"/>
        <w:spacing w:before="0" w:after="0"/>
        <w:ind w:firstLine="709"/>
        <w:rPr>
          <w:rFonts w:eastAsia="Arial Unicode MS"/>
          <w:sz w:val="26"/>
          <w:szCs w:val="26"/>
        </w:rPr>
      </w:pPr>
      <w:r w:rsidRPr="0075248E">
        <w:rPr>
          <w:rFonts w:eastAsia="Arial Unicode MS"/>
          <w:sz w:val="26"/>
          <w:szCs w:val="26"/>
        </w:rPr>
        <w:t>Общая площадь встроенных и встроенно-пристроенных в жилые здания пом</w:t>
      </w:r>
      <w:r w:rsidRPr="0075248E">
        <w:rPr>
          <w:rFonts w:eastAsia="Arial Unicode MS"/>
          <w:sz w:val="26"/>
          <w:szCs w:val="26"/>
        </w:rPr>
        <w:t>е</w:t>
      </w:r>
      <w:r w:rsidRPr="0075248E">
        <w:rPr>
          <w:rFonts w:eastAsia="Arial Unicode MS"/>
          <w:sz w:val="26"/>
          <w:szCs w:val="26"/>
        </w:rPr>
        <w:t>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3F21B6" w:rsidRPr="0075248E" w:rsidRDefault="003F21B6" w:rsidP="001B116D">
      <w:pPr>
        <w:pStyle w:val="a6"/>
        <w:spacing w:before="0" w:after="0"/>
        <w:ind w:firstLine="709"/>
        <w:rPr>
          <w:rFonts w:eastAsia="Arial Unicode MS"/>
          <w:sz w:val="26"/>
          <w:szCs w:val="26"/>
        </w:rPr>
      </w:pPr>
      <w:r w:rsidRPr="0075248E">
        <w:rPr>
          <w:sz w:val="26"/>
          <w:szCs w:val="26"/>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w:t>
      </w:r>
      <w:r w:rsidR="00DC70FE" w:rsidRPr="0075248E">
        <w:rPr>
          <w:sz w:val="26"/>
          <w:szCs w:val="26"/>
        </w:rPr>
        <w:t>х</w:t>
      </w:r>
      <w:r w:rsidRPr="0075248E">
        <w:rPr>
          <w:sz w:val="26"/>
          <w:szCs w:val="26"/>
        </w:rPr>
        <w:t>. Технические зоны прокладки магистральных и других внешних сетей, проходящие по территории ква</w:t>
      </w:r>
      <w:r w:rsidRPr="0075248E">
        <w:rPr>
          <w:sz w:val="26"/>
          <w:szCs w:val="26"/>
        </w:rPr>
        <w:t>р</w:t>
      </w:r>
      <w:r w:rsidRPr="0075248E">
        <w:rPr>
          <w:sz w:val="26"/>
          <w:szCs w:val="26"/>
        </w:rPr>
        <w:t>тала, включаются в расчетную территорию планировочного элемента как зона благ</w:t>
      </w:r>
      <w:r w:rsidRPr="0075248E">
        <w:rPr>
          <w:sz w:val="26"/>
          <w:szCs w:val="26"/>
        </w:rPr>
        <w:t>о</w:t>
      </w:r>
      <w:r w:rsidRPr="0075248E">
        <w:rPr>
          <w:sz w:val="26"/>
          <w:szCs w:val="26"/>
        </w:rPr>
        <w:t>устройства (в том числе участки зеленых насаждений).</w:t>
      </w:r>
    </w:p>
    <w:p w:rsidR="003F21B6" w:rsidRPr="0075248E" w:rsidRDefault="003F21B6" w:rsidP="001B116D">
      <w:pPr>
        <w:pStyle w:val="a6"/>
        <w:spacing w:before="0" w:after="0"/>
        <w:ind w:firstLine="709"/>
        <w:rPr>
          <w:sz w:val="26"/>
          <w:szCs w:val="26"/>
        </w:rPr>
      </w:pPr>
      <w:r w:rsidRPr="0075248E">
        <w:rPr>
          <w:b/>
          <w:sz w:val="26"/>
          <w:szCs w:val="26"/>
        </w:rPr>
        <w:t>При комплексном освоении территории,</w:t>
      </w:r>
      <w:r w:rsidRPr="0075248E">
        <w:rPr>
          <w:sz w:val="26"/>
          <w:szCs w:val="26"/>
        </w:rPr>
        <w:t xml:space="preserve"> расчетная плотность населения определяется в соответствии с этажностью застройки, коэффициентом плотности з</w:t>
      </w:r>
      <w:r w:rsidRPr="0075248E">
        <w:rPr>
          <w:sz w:val="26"/>
          <w:szCs w:val="26"/>
        </w:rPr>
        <w:t>а</w:t>
      </w:r>
      <w:r w:rsidRPr="0075248E">
        <w:rPr>
          <w:sz w:val="26"/>
          <w:szCs w:val="26"/>
        </w:rPr>
        <w:t>стройки. Расчетная плотность установлена по формуле:</w:t>
      </w:r>
    </w:p>
    <w:p w:rsidR="003F21B6" w:rsidRPr="0075248E" w:rsidRDefault="00403189" w:rsidP="001B116D">
      <w:pPr>
        <w:pStyle w:val="S7"/>
        <w:tabs>
          <w:tab w:val="left" w:pos="0"/>
        </w:tabs>
        <w:spacing w:line="240" w:lineRule="auto"/>
        <w:jc w:val="center"/>
        <w:rPr>
          <w:rFonts w:ascii="Times New Roman" w:hAnsi="Times New Roman" w:cs="Times New Roman"/>
          <w:sz w:val="26"/>
          <w:szCs w:val="26"/>
        </w:rPr>
      </w:pPr>
      <m:oMathPara>
        <m:oMath>
          <m:sSub>
            <m:sSubPr>
              <m:ctrlPr>
                <w:ins w:id="100" w:author="Старченкова Наталья Сергеевна" w:date="2015-03-20T20:17:00Z">
                  <w:rPr>
                    <w:rFonts w:ascii="Cambria Math" w:hAnsi="Cambria Math" w:cs="Times New Roman"/>
                    <w:sz w:val="26"/>
                    <w:szCs w:val="26"/>
                  </w:rPr>
                </w:ins>
              </m:ctrlPr>
            </m:sSubPr>
            <m:e>
              <w:ins w:id="101" w:author="Старченкова Наталья Сергеевна" w:date="2015-03-20T20:17:00Z">
                <m:r>
                  <m:rPr>
                    <m:sty m:val="p"/>
                  </m:rPr>
                  <w:rPr>
                    <w:rFonts w:ascii="Cambria Math" w:hAnsi="Cambria Math" w:cs="Times New Roman"/>
                    <w:sz w:val="26"/>
                    <w:szCs w:val="26"/>
                    <w:lang w:val="en-US"/>
                  </w:rPr>
                  <m:t>P</m:t>
                </m:r>
              </w:ins>
            </m:e>
            <m:sub>
              <w:ins w:id="102" w:author="Старченкова Наталья Сергеевна" w:date="2015-03-20T20:17:00Z">
                <m:r>
                  <w:rPr>
                    <w:rFonts w:ascii="Cambria Math" w:hAnsi="Cambria Math" w:cs="Times New Roman"/>
                    <w:sz w:val="26"/>
                    <w:szCs w:val="26"/>
                  </w:rPr>
                  <m:t>РАСЧ</m:t>
                </m:r>
              </w:ins>
            </m:sub>
          </m:sSub>
          <w:ins w:id="103" w:author="Старченкова Наталья Сергеевна" w:date="2015-03-20T20:17:00Z">
            <m:r>
              <m:rPr>
                <m:sty m:val="p"/>
              </m:rPr>
              <w:rPr>
                <w:rFonts w:ascii="Cambria Math" w:hAnsi="Cambria Math" w:cs="Times New Roman"/>
                <w:sz w:val="26"/>
                <w:szCs w:val="26"/>
              </w:rPr>
              <m:t>=</m:t>
            </m:r>
          </w:ins>
          <m:f>
            <m:fPr>
              <m:ctrlPr>
                <w:ins w:id="104" w:author="Старченкова Наталья Сергеевна" w:date="2015-03-20T20:17:00Z">
                  <w:rPr>
                    <w:rFonts w:ascii="Cambria Math" w:hAnsi="Cambria Math" w:cs="Times New Roman"/>
                    <w:sz w:val="26"/>
                    <w:szCs w:val="26"/>
                  </w:rPr>
                </w:ins>
              </m:ctrlPr>
            </m:fPr>
            <m:num>
              <w:ins w:id="105" w:author="Старченкова Наталья Сергеевна" w:date="2015-03-20T20:17:00Z">
                <m:r>
                  <w:rPr>
                    <w:rFonts w:ascii="Cambria Math" w:hAnsi="Cambria Math" w:cs="Times New Roman"/>
                    <w:sz w:val="26"/>
                    <w:szCs w:val="26"/>
                  </w:rPr>
                  <m:t>10000</m:t>
                </m:r>
              </w:ins>
              <m:sSub>
                <m:sSubPr>
                  <m:ctrlPr>
                    <w:ins w:id="106" w:author="Старченкова Наталья Сергеевна" w:date="2015-03-20T20:17:00Z">
                      <w:rPr>
                        <w:rFonts w:ascii="Cambria Math" w:hAnsi="Cambria Math" w:cs="Times New Roman"/>
                        <w:sz w:val="26"/>
                        <w:szCs w:val="26"/>
                      </w:rPr>
                    </w:ins>
                  </m:ctrlPr>
                </m:sSubPr>
                <m:e>
                  <w:ins w:id="107" w:author="Старченкова Наталья Сергеевна" w:date="2015-03-20T20:17:00Z">
                    <m:r>
                      <m:rPr>
                        <m:sty m:val="p"/>
                      </m:rPr>
                      <w:rPr>
                        <w:rFonts w:ascii="Cambria Math" w:hAnsi="Cambria Math" w:cs="Times New Roman"/>
                        <w:sz w:val="26"/>
                        <w:szCs w:val="26"/>
                      </w:rPr>
                      <m:t>×</m:t>
                    </m:r>
                  </w:ins>
                  <m:sSub>
                    <m:sSubPr>
                      <m:ctrlPr>
                        <w:ins w:id="108" w:author="Старченкова Наталья Сергеевна" w:date="2015-03-20T20:17:00Z">
                          <w:rPr>
                            <w:rFonts w:ascii="Cambria Math" w:hAnsi="Cambria Math" w:cs="Times New Roman"/>
                            <w:sz w:val="26"/>
                            <w:szCs w:val="26"/>
                          </w:rPr>
                        </w:ins>
                      </m:ctrlPr>
                    </m:sSubPr>
                    <m:e>
                      <w:ins w:id="109" w:author="Старченкова Наталья Сергеевна" w:date="2015-03-20T20:17:00Z">
                        <m:r>
                          <m:rPr>
                            <m:sty m:val="p"/>
                          </m:rPr>
                          <w:rPr>
                            <w:rFonts w:ascii="Cambria Math" w:hAnsi="Cambria Math" w:cs="Times New Roman"/>
                            <w:sz w:val="26"/>
                            <w:szCs w:val="26"/>
                          </w:rPr>
                          <m:t>К</m:t>
                        </m:r>
                      </w:ins>
                    </m:e>
                    <m:sub>
                      <w:ins w:id="110" w:author="Старченкова Наталья Сергеевна" w:date="2015-03-20T20:17:00Z">
                        <m:r>
                          <m:rPr>
                            <m:sty m:val="p"/>
                          </m:rPr>
                          <w:rPr>
                            <w:rFonts w:ascii="Cambria Math" w:hAnsi="Cambria Math" w:cs="Times New Roman"/>
                            <w:sz w:val="26"/>
                            <w:szCs w:val="26"/>
                          </w:rPr>
                          <m:t xml:space="preserve">ПЗ </m:t>
                        </m:r>
                      </w:ins>
                    </m:sub>
                  </m:sSub>
                  <w:ins w:id="111" w:author="Старченкова Наталья Сергеевна" w:date="2015-03-20T20:17:00Z">
                    <m:r>
                      <m:rPr>
                        <m:sty m:val="p"/>
                      </m:rPr>
                      <w:rPr>
                        <w:rFonts w:ascii="Cambria Math" w:hAnsi="Cambria Math" w:cs="Times New Roman"/>
                        <w:sz w:val="26"/>
                        <w:szCs w:val="26"/>
                      </w:rPr>
                      <m:t>×</m:t>
                    </m:r>
                  </w:ins>
                  <m:sSub>
                    <m:sSubPr>
                      <m:ctrlPr>
                        <w:ins w:id="112" w:author="Старченкова Наталья Сергеевна" w:date="2015-03-20T20:17:00Z">
                          <w:rPr>
                            <w:rFonts w:ascii="Cambria Math" w:hAnsi="Cambria Math" w:cs="Times New Roman"/>
                            <w:sz w:val="26"/>
                            <w:szCs w:val="26"/>
                          </w:rPr>
                        </w:ins>
                      </m:ctrlPr>
                    </m:sSubPr>
                    <m:e>
                      <w:ins w:id="113" w:author="Старченкова Наталья Сергеевна" w:date="2015-03-20T20:17:00Z">
                        <m:r>
                          <m:rPr>
                            <m:sty m:val="p"/>
                          </m:rPr>
                          <w:rPr>
                            <w:rFonts w:ascii="Cambria Math" w:hAnsi="Cambria Math" w:cs="Times New Roman"/>
                            <w:sz w:val="26"/>
                            <w:szCs w:val="26"/>
                          </w:rPr>
                          <m:t>К</m:t>
                        </m:r>
                      </w:ins>
                    </m:e>
                    <m:sub>
                      <w:ins w:id="114" w:author="Старченкова Наталья Сергеевна" w:date="2015-03-20T20:17:00Z">
                        <m:r>
                          <m:rPr>
                            <m:sty m:val="p"/>
                          </m:rPr>
                          <w:rPr>
                            <w:rFonts w:ascii="Cambria Math" w:hAnsi="Cambria Math" w:cs="Times New Roman"/>
                            <w:sz w:val="26"/>
                            <w:szCs w:val="26"/>
                          </w:rPr>
                          <m:t>П</m:t>
                        </m:r>
                        <m:r>
                          <w:rPr>
                            <w:rFonts w:ascii="Cambria Math" w:hAnsi="Cambria Math" w:cs="Times New Roman"/>
                            <w:sz w:val="26"/>
                            <w:szCs w:val="26"/>
                          </w:rPr>
                          <m:t>ЕР</m:t>
                        </m:r>
                      </w:ins>
                    </m:sub>
                  </m:sSub>
                </m:e>
                <m:sub>
                  <w:ins w:id="115" w:author="Старченкова Наталья Сергеевна" w:date="2015-03-20T20:17:00Z">
                    <m:r>
                      <m:rPr>
                        <m:sty m:val="p"/>
                      </m:rPr>
                      <w:rPr>
                        <w:rFonts w:ascii="Cambria Math" w:hAnsi="Cambria Math" w:cs="Times New Roman"/>
                        <w:sz w:val="26"/>
                        <w:szCs w:val="26"/>
                      </w:rPr>
                      <m:t xml:space="preserve">  </m:t>
                    </m:r>
                  </w:ins>
                </m:sub>
              </m:sSub>
            </m:num>
            <m:den>
              <m:sSub>
                <m:sSubPr>
                  <m:ctrlPr>
                    <w:ins w:id="116" w:author="Старченкова Наталья Сергеевна" w:date="2015-03-20T20:17:00Z">
                      <w:rPr>
                        <w:rFonts w:ascii="Cambria Math" w:hAnsi="Cambria Math" w:cs="Times New Roman"/>
                        <w:sz w:val="26"/>
                        <w:szCs w:val="26"/>
                      </w:rPr>
                    </w:ins>
                  </m:ctrlPr>
                </m:sSubPr>
                <m:e>
                  <w:ins w:id="117" w:author="Старченкова Наталья Сергеевна" w:date="2015-03-20T20:17:00Z">
                    <m:r>
                      <m:rPr>
                        <m:sty m:val="p"/>
                      </m:rPr>
                      <w:rPr>
                        <w:rFonts w:ascii="Cambria Math" w:hAnsi="Cambria Math" w:cs="Times New Roman"/>
                        <w:sz w:val="26"/>
                        <w:szCs w:val="26"/>
                      </w:rPr>
                      <m:t>К</m:t>
                    </m:r>
                  </w:ins>
                </m:e>
                <m:sub>
                  <w:ins w:id="118" w:author="Старченкова Наталья Сергеевна" w:date="2015-03-20T20:17:00Z">
                    <m:r>
                      <m:rPr>
                        <m:sty m:val="p"/>
                      </m:rPr>
                      <w:rPr>
                        <w:rFonts w:ascii="Cambria Math" w:hAnsi="Cambria Math" w:cs="Times New Roman"/>
                        <w:sz w:val="26"/>
                        <w:szCs w:val="26"/>
                      </w:rPr>
                      <m:t>ЖИЛ. ОБЕСП.</m:t>
                    </m:r>
                  </w:ins>
                </m:sub>
              </m:sSub>
            </m:den>
          </m:f>
        </m:oMath>
      </m:oMathPara>
    </w:p>
    <w:p w:rsidR="003F21B6" w:rsidRPr="0075248E" w:rsidRDefault="003F21B6" w:rsidP="001B116D">
      <w:pPr>
        <w:pStyle w:val="S7"/>
        <w:spacing w:line="240" w:lineRule="auto"/>
        <w:jc w:val="center"/>
        <w:rPr>
          <w:rFonts w:ascii="Times New Roman" w:hAnsi="Times New Roman" w:cs="Times New Roman"/>
          <w:sz w:val="26"/>
          <w:szCs w:val="26"/>
        </w:rPr>
      </w:pPr>
    </w:p>
    <w:p w:rsidR="003F21B6" w:rsidRPr="0075248E" w:rsidRDefault="003F21B6" w:rsidP="001B116D">
      <w:pPr>
        <w:pStyle w:val="a6"/>
        <w:spacing w:before="0" w:after="0"/>
        <w:ind w:firstLine="709"/>
        <w:rPr>
          <w:sz w:val="26"/>
          <w:szCs w:val="26"/>
        </w:rPr>
      </w:pPr>
      <w:r w:rsidRPr="0075248E">
        <w:rPr>
          <w:sz w:val="26"/>
          <w:szCs w:val="26"/>
        </w:rPr>
        <w:t>где:</w:t>
      </w:r>
    </w:p>
    <w:p w:rsidR="003F21B6" w:rsidRPr="0075248E" w:rsidRDefault="003F21B6" w:rsidP="001B116D">
      <w:pPr>
        <w:pStyle w:val="a6"/>
        <w:spacing w:before="0" w:after="0"/>
        <w:ind w:firstLine="709"/>
        <w:rPr>
          <w:sz w:val="26"/>
          <w:szCs w:val="26"/>
        </w:rPr>
      </w:pPr>
      <w:r w:rsidRPr="0075248E">
        <w:rPr>
          <w:sz w:val="26"/>
          <w:szCs w:val="26"/>
        </w:rPr>
        <w:fldChar w:fldCharType="begin"/>
      </w:r>
      <w:r w:rsidRPr="0075248E">
        <w:rPr>
          <w:sz w:val="26"/>
          <w:szCs w:val="26"/>
        </w:rPr>
        <w:instrText xml:space="preserve"> QUOTE </w:instrText>
      </w:r>
      <w:r w:rsidR="005B7A60">
        <w:rPr>
          <w:position w:val="-6"/>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05pt;height:16.15pt" equationxml="&lt;">
            <v:imagedata r:id="rId14" o:title="" chromakey="white"/>
          </v:shape>
        </w:pict>
      </w:r>
      <w:r w:rsidRPr="0075248E">
        <w:rPr>
          <w:sz w:val="26"/>
          <w:szCs w:val="26"/>
        </w:rPr>
        <w:instrText xml:space="preserve"> </w:instrText>
      </w:r>
      <w:r w:rsidRPr="0075248E">
        <w:rPr>
          <w:sz w:val="26"/>
          <w:szCs w:val="26"/>
        </w:rPr>
        <w:fldChar w:fldCharType="separate"/>
      </w:r>
      <w:r w:rsidR="005B7A60">
        <w:rPr>
          <w:position w:val="-6"/>
          <w:sz w:val="26"/>
          <w:szCs w:val="26"/>
        </w:rPr>
        <w:pict>
          <v:shape id="_x0000_i1026" type="#_x0000_t75" style="width:26.05pt;height:16.15pt" equationxml="&lt;">
            <v:imagedata r:id="rId14" o:title="" chromakey="white"/>
          </v:shape>
        </w:pict>
      </w:r>
      <w:r w:rsidRPr="0075248E">
        <w:rPr>
          <w:sz w:val="26"/>
          <w:szCs w:val="26"/>
        </w:rPr>
        <w:fldChar w:fldCharType="end"/>
      </w:r>
      <w:r w:rsidRPr="0075248E">
        <w:rPr>
          <w:sz w:val="26"/>
          <w:szCs w:val="26"/>
        </w:rPr>
        <w:t xml:space="preserve"> – расчетная плотность населения в границах жилого квартала, чел./</w:t>
      </w:r>
      <w:proofErr w:type="gramStart"/>
      <w:r w:rsidRPr="0075248E">
        <w:rPr>
          <w:sz w:val="26"/>
          <w:szCs w:val="26"/>
        </w:rPr>
        <w:t>га</w:t>
      </w:r>
      <w:proofErr w:type="gramEnd"/>
      <w:r w:rsidRPr="0075248E">
        <w:rPr>
          <w:sz w:val="26"/>
          <w:szCs w:val="26"/>
        </w:rPr>
        <w:t>;</w:t>
      </w:r>
    </w:p>
    <w:p w:rsidR="003F21B6" w:rsidRPr="0075248E" w:rsidRDefault="00370F3F" w:rsidP="001B116D">
      <w:pPr>
        <w:pStyle w:val="a6"/>
        <w:spacing w:before="0" w:after="0"/>
        <w:ind w:firstLine="709"/>
        <w:rPr>
          <w:sz w:val="26"/>
          <w:szCs w:val="26"/>
        </w:rPr>
      </w:pPr>
      <w:r w:rsidRPr="0075248E">
        <w:rPr>
          <w:sz w:val="26"/>
          <w:szCs w:val="26"/>
        </w:rPr>
        <w:t>К</w:t>
      </w:r>
      <w:r w:rsidRPr="0075248E">
        <w:rPr>
          <w:sz w:val="26"/>
          <w:szCs w:val="26"/>
          <w:vertAlign w:val="subscript"/>
        </w:rPr>
        <w:t>ПЗ</w:t>
      </w:r>
      <w:r w:rsidRPr="0075248E">
        <w:rPr>
          <w:sz w:val="26"/>
          <w:szCs w:val="26"/>
        </w:rPr>
        <w:t xml:space="preserve"> – коэффициент плотности застройки - отношение площади всех этажей зданий и сооружений к площади планировочного элемента. </w:t>
      </w:r>
      <w:r w:rsidR="003F21B6" w:rsidRPr="0075248E">
        <w:rPr>
          <w:sz w:val="26"/>
          <w:szCs w:val="26"/>
        </w:rPr>
        <w:t>Определяется в соотве</w:t>
      </w:r>
      <w:r w:rsidR="003F21B6" w:rsidRPr="0075248E">
        <w:rPr>
          <w:sz w:val="26"/>
          <w:szCs w:val="26"/>
        </w:rPr>
        <w:t>т</w:t>
      </w:r>
      <w:r w:rsidR="003F21B6" w:rsidRPr="0075248E">
        <w:rPr>
          <w:sz w:val="26"/>
          <w:szCs w:val="26"/>
        </w:rPr>
        <w:t>ствии с планируемой этажностью жилой застройки, согласно части 5 приложение</w:t>
      </w:r>
      <w:proofErr w:type="gramStart"/>
      <w:r w:rsidR="003F21B6" w:rsidRPr="0075248E">
        <w:rPr>
          <w:sz w:val="26"/>
          <w:szCs w:val="26"/>
        </w:rPr>
        <w:t xml:space="preserve"> </w:t>
      </w:r>
      <w:r w:rsidR="00514502" w:rsidRPr="0075248E">
        <w:rPr>
          <w:sz w:val="26"/>
          <w:szCs w:val="26"/>
        </w:rPr>
        <w:t>Б</w:t>
      </w:r>
      <w:proofErr w:type="gramEnd"/>
      <w:r w:rsidR="00514502" w:rsidRPr="0075248E">
        <w:rPr>
          <w:sz w:val="26"/>
          <w:szCs w:val="26"/>
        </w:rPr>
        <w:t xml:space="preserve"> СП 42.13330.2016;</w:t>
      </w:r>
    </w:p>
    <w:p w:rsidR="003F21B6" w:rsidRPr="0075248E" w:rsidRDefault="003F21B6" w:rsidP="001B116D">
      <w:pPr>
        <w:pStyle w:val="a6"/>
        <w:spacing w:before="0" w:after="0"/>
        <w:ind w:firstLine="709"/>
        <w:rPr>
          <w:sz w:val="26"/>
          <w:szCs w:val="26"/>
        </w:rPr>
      </w:pPr>
      <w:r w:rsidRPr="0075248E">
        <w:rPr>
          <w:sz w:val="26"/>
          <w:szCs w:val="26"/>
        </w:rPr>
        <w:t>К</w:t>
      </w:r>
      <w:r w:rsidRPr="0075248E">
        <w:rPr>
          <w:sz w:val="26"/>
          <w:szCs w:val="26"/>
          <w:vertAlign w:val="subscript"/>
        </w:rPr>
        <w:t>ПЕР</w:t>
      </w:r>
      <w:r w:rsidRPr="0075248E">
        <w:rPr>
          <w:sz w:val="26"/>
          <w:szCs w:val="26"/>
        </w:rPr>
        <w:t xml:space="preserve"> – коэффициент перехода от общей площади к площади жилых помещ</w:t>
      </w:r>
      <w:r w:rsidRPr="0075248E">
        <w:rPr>
          <w:sz w:val="26"/>
          <w:szCs w:val="26"/>
        </w:rPr>
        <w:t>е</w:t>
      </w:r>
      <w:r w:rsidRPr="0075248E">
        <w:rPr>
          <w:sz w:val="26"/>
          <w:szCs w:val="26"/>
        </w:rPr>
        <w:t>ний, определяемый в соответствии с конструктивными особенностями застройки, объемом помещений общего пользования;</w:t>
      </w:r>
    </w:p>
    <w:p w:rsidR="003F21B6" w:rsidRPr="0075248E" w:rsidRDefault="003F21B6" w:rsidP="001B116D">
      <w:pPr>
        <w:pStyle w:val="a6"/>
        <w:spacing w:before="0" w:after="0"/>
        <w:ind w:firstLine="709"/>
        <w:rPr>
          <w:sz w:val="26"/>
          <w:szCs w:val="26"/>
        </w:rPr>
      </w:pPr>
      <w:r w:rsidRPr="0075248E">
        <w:rPr>
          <w:sz w:val="26"/>
          <w:szCs w:val="26"/>
        </w:rPr>
        <w:t>К</w:t>
      </w:r>
      <w:r w:rsidRPr="0075248E">
        <w:rPr>
          <w:sz w:val="26"/>
          <w:szCs w:val="26"/>
          <w:vertAlign w:val="subscript"/>
        </w:rPr>
        <w:t>ЖИЛ. ОБЕСП.</w:t>
      </w:r>
      <w:r w:rsidRPr="0075248E">
        <w:rPr>
          <w:sz w:val="26"/>
          <w:szCs w:val="26"/>
        </w:rPr>
        <w:t xml:space="preserve"> – нормативный коэффициент жилищной обеспеченности, кв. м/чел. </w:t>
      </w:r>
    </w:p>
    <w:p w:rsidR="003F21B6" w:rsidRPr="0075248E" w:rsidRDefault="003F21B6" w:rsidP="001B116D">
      <w:pPr>
        <w:pStyle w:val="a6"/>
        <w:spacing w:before="0" w:after="0"/>
        <w:ind w:firstLine="709"/>
        <w:rPr>
          <w:sz w:val="26"/>
          <w:szCs w:val="26"/>
        </w:rPr>
      </w:pPr>
      <w:r w:rsidRPr="0075248E">
        <w:rPr>
          <w:sz w:val="26"/>
          <w:szCs w:val="26"/>
        </w:rPr>
        <w:t>При подсчете коэффициентов плотности застройки площадь этажей определ</w:t>
      </w:r>
      <w:r w:rsidRPr="0075248E">
        <w:rPr>
          <w:sz w:val="26"/>
          <w:szCs w:val="26"/>
        </w:rPr>
        <w:t>я</w:t>
      </w:r>
      <w:r w:rsidRPr="0075248E">
        <w:rPr>
          <w:sz w:val="26"/>
          <w:szCs w:val="26"/>
        </w:rPr>
        <w:t>ется по внешним размерам здания. Учитываются только надземные этажи, включая мансардные.  Подземные этажи зданий и сооружений не учитываются. Подземное с</w:t>
      </w:r>
      <w:r w:rsidRPr="0075248E">
        <w:rPr>
          <w:sz w:val="26"/>
          <w:szCs w:val="26"/>
        </w:rPr>
        <w:t>о</w:t>
      </w:r>
      <w:r w:rsidRPr="0075248E">
        <w:rPr>
          <w:sz w:val="26"/>
          <w:szCs w:val="26"/>
        </w:rPr>
        <w:t>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F21B6" w:rsidRPr="0075248E" w:rsidRDefault="003F21B6" w:rsidP="001B116D">
      <w:pPr>
        <w:pStyle w:val="a6"/>
        <w:spacing w:before="0" w:after="0"/>
        <w:ind w:firstLine="709"/>
        <w:rPr>
          <w:sz w:val="26"/>
          <w:szCs w:val="26"/>
        </w:rPr>
      </w:pPr>
      <w:r w:rsidRPr="0075248E">
        <w:rPr>
          <w:sz w:val="26"/>
          <w:szCs w:val="26"/>
        </w:rPr>
        <w:t>Расчетная плотность населения применяется в границах планировочного эл</w:t>
      </w:r>
      <w:r w:rsidRPr="0075248E">
        <w:rPr>
          <w:sz w:val="26"/>
          <w:szCs w:val="26"/>
        </w:rPr>
        <w:t>е</w:t>
      </w:r>
      <w:r w:rsidRPr="0075248E">
        <w:rPr>
          <w:sz w:val="26"/>
          <w:szCs w:val="26"/>
        </w:rPr>
        <w:t>мента – квартала. Границами кварталов являются красные линии.</w:t>
      </w:r>
    </w:p>
    <w:p w:rsidR="003F21B6" w:rsidRPr="0075248E" w:rsidRDefault="003F21B6" w:rsidP="001B116D">
      <w:pPr>
        <w:pStyle w:val="a6"/>
        <w:spacing w:before="0" w:after="0"/>
        <w:ind w:firstLine="709"/>
        <w:rPr>
          <w:sz w:val="26"/>
          <w:szCs w:val="26"/>
        </w:rPr>
      </w:pPr>
      <w:r w:rsidRPr="0075248E">
        <w:rPr>
          <w:sz w:val="26"/>
          <w:szCs w:val="26"/>
        </w:rPr>
        <w:t>При повышении показателя расчетной жилищной обеспеченности, расчетная плотность населения уменьшается.</w:t>
      </w:r>
    </w:p>
    <w:p w:rsidR="003F21B6" w:rsidRPr="0075248E" w:rsidRDefault="003F21B6" w:rsidP="001B116D">
      <w:pPr>
        <w:pStyle w:val="a6"/>
        <w:spacing w:before="0" w:after="0"/>
        <w:ind w:firstLine="709"/>
        <w:rPr>
          <w:sz w:val="26"/>
          <w:szCs w:val="26"/>
        </w:rPr>
      </w:pPr>
      <w:r w:rsidRPr="0075248E">
        <w:rPr>
          <w:sz w:val="26"/>
          <w:szCs w:val="26"/>
        </w:rPr>
        <w:t>При проектировании территории жилой застройки должны соблюдаться треб</w:t>
      </w:r>
      <w:r w:rsidRPr="0075248E">
        <w:rPr>
          <w:sz w:val="26"/>
          <w:szCs w:val="26"/>
        </w:rPr>
        <w:t>о</w:t>
      </w:r>
      <w:r w:rsidRPr="0075248E">
        <w:rPr>
          <w:sz w:val="26"/>
          <w:szCs w:val="26"/>
        </w:rPr>
        <w:t>вания по охране окружающей среды, защите территории от шума, вибрации, загря</w:t>
      </w:r>
      <w:r w:rsidRPr="0075248E">
        <w:rPr>
          <w:sz w:val="26"/>
          <w:szCs w:val="26"/>
        </w:rPr>
        <w:t>з</w:t>
      </w:r>
      <w:r w:rsidRPr="0075248E">
        <w:rPr>
          <w:sz w:val="26"/>
          <w:szCs w:val="26"/>
        </w:rPr>
        <w:t>нений атмосферного воздуха, электрических, ионизирующих и электромагнитных и</w:t>
      </w:r>
      <w:r w:rsidRPr="0075248E">
        <w:rPr>
          <w:sz w:val="26"/>
          <w:szCs w:val="26"/>
        </w:rPr>
        <w:t>з</w:t>
      </w:r>
      <w:r w:rsidRPr="0075248E">
        <w:rPr>
          <w:sz w:val="26"/>
          <w:szCs w:val="26"/>
        </w:rPr>
        <w:t xml:space="preserve">лучений, радиационного, химического, микробиологического, </w:t>
      </w:r>
      <w:proofErr w:type="spellStart"/>
      <w:r w:rsidRPr="0075248E">
        <w:rPr>
          <w:sz w:val="26"/>
          <w:szCs w:val="26"/>
        </w:rPr>
        <w:t>паразитологического</w:t>
      </w:r>
      <w:proofErr w:type="spellEnd"/>
      <w:r w:rsidRPr="0075248E">
        <w:rPr>
          <w:sz w:val="26"/>
          <w:szCs w:val="26"/>
        </w:rPr>
        <w:t xml:space="preserve"> </w:t>
      </w:r>
      <w:r w:rsidRPr="0075248E">
        <w:rPr>
          <w:sz w:val="26"/>
          <w:szCs w:val="26"/>
        </w:rPr>
        <w:lastRenderedPageBreak/>
        <w:t xml:space="preserve">загрязнений в соответствии с требованиями действующих санитарно-эпидемиологических правил и нормативов. </w:t>
      </w:r>
    </w:p>
    <w:p w:rsidR="003F21B6" w:rsidRPr="0075248E" w:rsidRDefault="003F21B6" w:rsidP="001B116D">
      <w:pPr>
        <w:pStyle w:val="a6"/>
        <w:spacing w:before="0" w:after="0"/>
        <w:ind w:firstLine="709"/>
        <w:rPr>
          <w:sz w:val="26"/>
          <w:szCs w:val="26"/>
        </w:rPr>
      </w:pPr>
      <w:r w:rsidRPr="0075248E">
        <w:rPr>
          <w:sz w:val="26"/>
          <w:szCs w:val="26"/>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w:t>
      </w:r>
      <w:r w:rsidR="00514502" w:rsidRPr="0075248E">
        <w:rPr>
          <w:sz w:val="26"/>
          <w:szCs w:val="26"/>
        </w:rPr>
        <w:t xml:space="preserve">установленными </w:t>
      </w:r>
      <w:r w:rsidR="007C3659" w:rsidRPr="0075248E">
        <w:rPr>
          <w:sz w:val="26"/>
          <w:szCs w:val="26"/>
        </w:rPr>
        <w:t>требованиями</w:t>
      </w:r>
      <w:r w:rsidRPr="0075248E">
        <w:rPr>
          <w:sz w:val="26"/>
          <w:szCs w:val="26"/>
        </w:rPr>
        <w:t xml:space="preserve"> с учетом противопожарных требований и бытовых разрывов. </w:t>
      </w:r>
    </w:p>
    <w:p w:rsidR="003F21B6" w:rsidRPr="0075248E" w:rsidRDefault="003F21B6" w:rsidP="001B116D">
      <w:pPr>
        <w:pStyle w:val="a6"/>
        <w:spacing w:before="0" w:after="0"/>
        <w:ind w:firstLine="709"/>
        <w:rPr>
          <w:sz w:val="26"/>
          <w:szCs w:val="26"/>
        </w:rPr>
      </w:pPr>
      <w:r w:rsidRPr="0075248E">
        <w:rPr>
          <w:sz w:val="26"/>
          <w:szCs w:val="26"/>
        </w:rPr>
        <w:t>Площадь зеленых насаждений в границах планировочного элемента рекоме</w:t>
      </w:r>
      <w:r w:rsidRPr="0075248E">
        <w:rPr>
          <w:sz w:val="26"/>
          <w:szCs w:val="26"/>
        </w:rPr>
        <w:t>н</w:t>
      </w:r>
      <w:r w:rsidRPr="0075248E">
        <w:rPr>
          <w:sz w:val="26"/>
          <w:szCs w:val="26"/>
        </w:rPr>
        <w:t>дуется принимать не менее 25 % от всей территории планировочного элемента.</w:t>
      </w:r>
    </w:p>
    <w:p w:rsidR="003F21B6" w:rsidRPr="0075248E" w:rsidRDefault="003F21B6" w:rsidP="001B116D">
      <w:pPr>
        <w:pStyle w:val="a6"/>
        <w:spacing w:before="0" w:after="0"/>
        <w:ind w:firstLine="709"/>
        <w:rPr>
          <w:sz w:val="26"/>
          <w:szCs w:val="26"/>
        </w:rPr>
      </w:pPr>
      <w:r w:rsidRPr="0075248E">
        <w:rPr>
          <w:b/>
          <w:sz w:val="26"/>
          <w:szCs w:val="26"/>
        </w:rPr>
        <w:t>В рамках развития застроенных территорий</w:t>
      </w:r>
      <w:r w:rsidRPr="0075248E">
        <w:rPr>
          <w:sz w:val="26"/>
          <w:szCs w:val="26"/>
        </w:rPr>
        <w:t>,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3F21B6" w:rsidRPr="0075248E" w:rsidRDefault="003F21B6" w:rsidP="001B116D">
      <w:pPr>
        <w:pStyle w:val="a6"/>
        <w:spacing w:before="0" w:after="0"/>
        <w:ind w:firstLine="709"/>
        <w:rPr>
          <w:sz w:val="26"/>
          <w:szCs w:val="26"/>
        </w:rPr>
      </w:pPr>
      <w:r w:rsidRPr="0075248E">
        <w:rPr>
          <w:sz w:val="26"/>
          <w:szCs w:val="26"/>
        </w:rPr>
        <w:t xml:space="preserve">Размеры земельных участков индивидуальной жилой застройки, </w:t>
      </w:r>
      <w:proofErr w:type="spellStart"/>
      <w:r w:rsidRPr="0075248E">
        <w:rPr>
          <w:sz w:val="26"/>
          <w:szCs w:val="26"/>
        </w:rPr>
        <w:t>прикварти</w:t>
      </w:r>
      <w:r w:rsidRPr="0075248E">
        <w:rPr>
          <w:sz w:val="26"/>
          <w:szCs w:val="26"/>
        </w:rPr>
        <w:t>р</w:t>
      </w:r>
      <w:r w:rsidRPr="0075248E">
        <w:rPr>
          <w:sz w:val="26"/>
          <w:szCs w:val="26"/>
        </w:rPr>
        <w:t>ных</w:t>
      </w:r>
      <w:proofErr w:type="spellEnd"/>
      <w:r w:rsidRPr="0075248E">
        <w:rPr>
          <w:sz w:val="26"/>
          <w:szCs w:val="26"/>
        </w:rPr>
        <w:t xml:space="preserve"> земельных участков рекомендуется принимать с учетом особенностей террит</w:t>
      </w:r>
      <w:r w:rsidRPr="0075248E">
        <w:rPr>
          <w:sz w:val="26"/>
          <w:szCs w:val="26"/>
        </w:rPr>
        <w:t>о</w:t>
      </w:r>
      <w:r w:rsidRPr="0075248E">
        <w:rPr>
          <w:sz w:val="26"/>
          <w:szCs w:val="26"/>
        </w:rPr>
        <w:t>рий, характера сложившейся и формируемой жилой застройки, условий ее размещ</w:t>
      </w:r>
      <w:r w:rsidRPr="0075248E">
        <w:rPr>
          <w:sz w:val="26"/>
          <w:szCs w:val="26"/>
        </w:rPr>
        <w:t>е</w:t>
      </w:r>
      <w:r w:rsidRPr="0075248E">
        <w:rPr>
          <w:sz w:val="26"/>
          <w:szCs w:val="26"/>
        </w:rPr>
        <w:t>ния в структурном элементе жилой зоны.</w:t>
      </w:r>
    </w:p>
    <w:p w:rsidR="00AF38B1" w:rsidRPr="0075248E" w:rsidRDefault="00AF38B1" w:rsidP="001B116D">
      <w:pPr>
        <w:pStyle w:val="a6"/>
        <w:spacing w:before="0" w:after="0"/>
        <w:ind w:firstLine="709"/>
        <w:rPr>
          <w:sz w:val="26"/>
          <w:szCs w:val="26"/>
        </w:rPr>
      </w:pPr>
    </w:p>
    <w:p w:rsidR="003F21B6" w:rsidRPr="0075248E" w:rsidRDefault="003F21B6" w:rsidP="00CA6725">
      <w:pPr>
        <w:pStyle w:val="3"/>
        <w:rPr>
          <w:rFonts w:ascii="Times New Roman" w:hAnsi="Times New Roman" w:cs="Times New Roman"/>
          <w:i/>
          <w:sz w:val="26"/>
          <w:szCs w:val="26"/>
        </w:rPr>
      </w:pPr>
      <w:bookmarkStart w:id="119" w:name="_Toc444504776"/>
      <w:bookmarkStart w:id="120" w:name="_Toc68777313"/>
      <w:bookmarkEnd w:id="99"/>
      <w:r w:rsidRPr="0075248E">
        <w:rPr>
          <w:rFonts w:ascii="Times New Roman" w:hAnsi="Times New Roman" w:cs="Times New Roman"/>
          <w:i/>
          <w:sz w:val="26"/>
          <w:szCs w:val="26"/>
        </w:rPr>
        <w:t>Объекты в области промышленности и сельского хозяйства</w:t>
      </w:r>
      <w:bookmarkEnd w:id="119"/>
      <w:bookmarkEnd w:id="120"/>
    </w:p>
    <w:p w:rsidR="003F21B6" w:rsidRPr="0075248E" w:rsidRDefault="003F21B6" w:rsidP="001B116D">
      <w:pPr>
        <w:pStyle w:val="a6"/>
        <w:spacing w:before="0" w:after="0"/>
        <w:ind w:firstLine="709"/>
        <w:rPr>
          <w:sz w:val="26"/>
          <w:szCs w:val="26"/>
        </w:rPr>
      </w:pPr>
      <w:r w:rsidRPr="0075248E">
        <w:rPr>
          <w:sz w:val="26"/>
          <w:szCs w:val="26"/>
          <w:lang w:eastAsia="x-none"/>
        </w:rPr>
        <w:t>Для объектов в области промышленности и сельского хозяйства максимально допустимый уровень территориальной доступности не нормируется.</w:t>
      </w:r>
    </w:p>
    <w:p w:rsidR="003F21B6" w:rsidRPr="0075248E" w:rsidRDefault="003F21B6" w:rsidP="001B116D">
      <w:pPr>
        <w:pStyle w:val="a6"/>
        <w:spacing w:before="0" w:after="0"/>
        <w:ind w:firstLine="709"/>
        <w:rPr>
          <w:sz w:val="26"/>
          <w:szCs w:val="26"/>
        </w:rPr>
      </w:pPr>
      <w:r w:rsidRPr="0075248E">
        <w:rPr>
          <w:sz w:val="26"/>
          <w:szCs w:val="26"/>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w:t>
      </w:r>
      <w:r w:rsidRPr="0075248E">
        <w:rPr>
          <w:sz w:val="26"/>
          <w:szCs w:val="26"/>
        </w:rPr>
        <w:t>о</w:t>
      </w:r>
      <w:r w:rsidRPr="0075248E">
        <w:rPr>
          <w:sz w:val="26"/>
          <w:szCs w:val="26"/>
        </w:rPr>
        <w:t>изводственного процесса и труда на предприятиях, рациональное и экономное и</w:t>
      </w:r>
      <w:r w:rsidRPr="0075248E">
        <w:rPr>
          <w:sz w:val="26"/>
          <w:szCs w:val="26"/>
        </w:rPr>
        <w:t>с</w:t>
      </w:r>
      <w:r w:rsidRPr="0075248E">
        <w:rPr>
          <w:sz w:val="26"/>
          <w:szCs w:val="26"/>
        </w:rPr>
        <w:t>пользование земельных участков и наибольшую эффективность капитальных влож</w:t>
      </w:r>
      <w:r w:rsidRPr="0075248E">
        <w:rPr>
          <w:sz w:val="26"/>
          <w:szCs w:val="26"/>
        </w:rPr>
        <w:t>е</w:t>
      </w:r>
      <w:r w:rsidRPr="0075248E">
        <w:rPr>
          <w:sz w:val="26"/>
          <w:szCs w:val="26"/>
        </w:rPr>
        <w:t>ний.</w:t>
      </w:r>
    </w:p>
    <w:p w:rsidR="003F21B6" w:rsidRPr="0075248E" w:rsidRDefault="003F21B6" w:rsidP="001B116D">
      <w:pPr>
        <w:pStyle w:val="a6"/>
        <w:spacing w:before="0" w:after="0"/>
        <w:ind w:firstLine="709"/>
        <w:rPr>
          <w:sz w:val="26"/>
          <w:szCs w:val="26"/>
        </w:rPr>
      </w:pPr>
      <w:r w:rsidRPr="0075248E">
        <w:rPr>
          <w:sz w:val="26"/>
          <w:szCs w:val="26"/>
        </w:rPr>
        <w:t>Земельные участки производственных объектов и их групп надлежит разм</w:t>
      </w:r>
      <w:r w:rsidRPr="0075248E">
        <w:rPr>
          <w:sz w:val="26"/>
          <w:szCs w:val="26"/>
        </w:rPr>
        <w:t>е</w:t>
      </w:r>
      <w:r w:rsidRPr="0075248E">
        <w:rPr>
          <w:sz w:val="26"/>
          <w:szCs w:val="26"/>
        </w:rPr>
        <w:t xml:space="preserve">щать на территориях, предусмотренных </w:t>
      </w:r>
      <w:r w:rsidR="00F46B71" w:rsidRPr="0075248E">
        <w:rPr>
          <w:sz w:val="26"/>
          <w:szCs w:val="26"/>
        </w:rPr>
        <w:t>генеральным планом городского округа</w:t>
      </w:r>
      <w:r w:rsidRPr="0075248E">
        <w:rPr>
          <w:sz w:val="26"/>
          <w:szCs w:val="26"/>
        </w:rPr>
        <w:t>, пр</w:t>
      </w:r>
      <w:r w:rsidRPr="0075248E">
        <w:rPr>
          <w:sz w:val="26"/>
          <w:szCs w:val="26"/>
        </w:rPr>
        <w:t>о</w:t>
      </w:r>
      <w:r w:rsidRPr="0075248E">
        <w:rPr>
          <w:sz w:val="26"/>
          <w:szCs w:val="26"/>
        </w:rPr>
        <w:t>ектами планировки соответствующих территорий, выполняемых с учетом программ экономического, социального, экологического 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w:t>
      </w:r>
      <w:r w:rsidRPr="0075248E">
        <w:rPr>
          <w:sz w:val="26"/>
          <w:szCs w:val="26"/>
        </w:rPr>
        <w:t>а</w:t>
      </w:r>
      <w:r w:rsidRPr="0075248E">
        <w:rPr>
          <w:sz w:val="26"/>
          <w:szCs w:val="26"/>
        </w:rPr>
        <w:t>легания полезных ископаемых допускается по согласованию с органами госуда</w:t>
      </w:r>
      <w:r w:rsidRPr="0075248E">
        <w:rPr>
          <w:sz w:val="26"/>
          <w:szCs w:val="26"/>
        </w:rPr>
        <w:t>р</w:t>
      </w:r>
      <w:r w:rsidRPr="0075248E">
        <w:rPr>
          <w:sz w:val="26"/>
          <w:szCs w:val="26"/>
        </w:rPr>
        <w:t>ственного горного надзора, а на площадях залегания общераспространенных поле</w:t>
      </w:r>
      <w:r w:rsidRPr="0075248E">
        <w:rPr>
          <w:sz w:val="26"/>
          <w:szCs w:val="26"/>
        </w:rPr>
        <w:t>з</w:t>
      </w:r>
      <w:r w:rsidRPr="0075248E">
        <w:rPr>
          <w:sz w:val="26"/>
          <w:szCs w:val="26"/>
        </w:rPr>
        <w:t>ных ископаемых – в порядке, устанавливаемом законодательством.</w:t>
      </w:r>
    </w:p>
    <w:p w:rsidR="003F21B6" w:rsidRPr="0075248E" w:rsidRDefault="003F21B6" w:rsidP="001B116D">
      <w:pPr>
        <w:pStyle w:val="a6"/>
        <w:spacing w:before="0" w:after="0"/>
        <w:ind w:firstLine="709"/>
        <w:rPr>
          <w:sz w:val="26"/>
          <w:szCs w:val="26"/>
        </w:rPr>
      </w:pPr>
      <w:r w:rsidRPr="0075248E">
        <w:rPr>
          <w:sz w:val="26"/>
          <w:szCs w:val="26"/>
        </w:rPr>
        <w:t>Размещение объектов не допускается (ограничения установлены в соответствии с п. 4.4 СП 18.13330.201</w:t>
      </w:r>
      <w:r w:rsidR="00514502" w:rsidRPr="0075248E">
        <w:rPr>
          <w:sz w:val="26"/>
          <w:szCs w:val="26"/>
        </w:rPr>
        <w:t>9</w:t>
      </w:r>
      <w:r w:rsidR="00F46B71" w:rsidRPr="0075248E">
        <w:rPr>
          <w:sz w:val="26"/>
          <w:szCs w:val="26"/>
        </w:rPr>
        <w:t>)</w:t>
      </w:r>
      <w:r w:rsidRPr="0075248E">
        <w:rPr>
          <w:sz w:val="26"/>
          <w:szCs w:val="26"/>
        </w:rPr>
        <w:t>:</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в первом поясе зоны санитарной охраны подземных и наземных источников водоснабжения</w:t>
      </w:r>
      <w:r w:rsidR="00F22C5E" w:rsidRPr="0075248E">
        <w:rPr>
          <w:sz w:val="26"/>
          <w:szCs w:val="26"/>
        </w:rPr>
        <w:t xml:space="preserve"> в соответствии с СанПиН 2.1.4.1110</w:t>
      </w:r>
      <w:r w:rsidRPr="0075248E">
        <w:rPr>
          <w:sz w:val="26"/>
          <w:szCs w:val="26"/>
        </w:rPr>
        <w:t>;</w:t>
      </w:r>
    </w:p>
    <w:p w:rsidR="00F22C5E" w:rsidRPr="0075248E" w:rsidRDefault="00F22C5E" w:rsidP="00F22C5E">
      <w:pPr>
        <w:autoSpaceDE w:val="0"/>
        <w:autoSpaceDN w:val="0"/>
        <w:adjustRightInd w:val="0"/>
        <w:ind w:firstLine="709"/>
        <w:jc w:val="left"/>
        <w:rPr>
          <w:sz w:val="26"/>
          <w:szCs w:val="26"/>
        </w:rPr>
      </w:pPr>
      <w:r w:rsidRPr="0075248E">
        <w:rPr>
          <w:sz w:val="26"/>
          <w:szCs w:val="26"/>
        </w:rPr>
        <w:t>- в первой зоне округа санитарной охраны курортов, если проектируемые об</w:t>
      </w:r>
      <w:r w:rsidRPr="0075248E">
        <w:rPr>
          <w:sz w:val="26"/>
          <w:szCs w:val="26"/>
        </w:rPr>
        <w:t>ъ</w:t>
      </w:r>
      <w:r w:rsidRPr="0075248E">
        <w:rPr>
          <w:sz w:val="26"/>
          <w:szCs w:val="26"/>
        </w:rPr>
        <w:t>екты не связаны непосредственно с эксплуатацией природных лечебных средств к</w:t>
      </w:r>
      <w:r w:rsidRPr="0075248E">
        <w:rPr>
          <w:sz w:val="26"/>
          <w:szCs w:val="26"/>
        </w:rPr>
        <w:t>у</w:t>
      </w:r>
      <w:r w:rsidRPr="0075248E">
        <w:rPr>
          <w:sz w:val="26"/>
          <w:szCs w:val="26"/>
        </w:rPr>
        <w:t>рорта;</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в зеленых зонах городов;</w:t>
      </w:r>
    </w:p>
    <w:p w:rsidR="003F21B6" w:rsidRPr="0075248E" w:rsidRDefault="003F21B6" w:rsidP="00F22C5E">
      <w:pPr>
        <w:pStyle w:val="afff1"/>
        <w:numPr>
          <w:ilvl w:val="0"/>
          <w:numId w:val="9"/>
        </w:numPr>
        <w:contextualSpacing w:val="0"/>
        <w:rPr>
          <w:sz w:val="26"/>
          <w:szCs w:val="26"/>
        </w:rPr>
      </w:pPr>
      <w:r w:rsidRPr="0075248E">
        <w:rPr>
          <w:sz w:val="26"/>
          <w:szCs w:val="26"/>
        </w:rPr>
        <w:t>на землях особо охраняемых природных территорий</w:t>
      </w:r>
      <w:r w:rsidR="00F22C5E" w:rsidRPr="0075248E">
        <w:rPr>
          <w:sz w:val="26"/>
          <w:szCs w:val="26"/>
        </w:rPr>
        <w:t xml:space="preserve">, в </w:t>
      </w:r>
      <w:proofErr w:type="spellStart"/>
      <w:r w:rsidR="00F22C5E" w:rsidRPr="0075248E">
        <w:rPr>
          <w:sz w:val="26"/>
          <w:szCs w:val="26"/>
        </w:rPr>
        <w:t>т.ч</w:t>
      </w:r>
      <w:proofErr w:type="spellEnd"/>
      <w:r w:rsidR="00F22C5E" w:rsidRPr="0075248E">
        <w:rPr>
          <w:sz w:val="26"/>
          <w:szCs w:val="26"/>
        </w:rPr>
        <w:t>. заповедников и их охранных зон;</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в зонах охраны памятников истории и культуры без разрешения соответств</w:t>
      </w:r>
      <w:r w:rsidRPr="0075248E">
        <w:rPr>
          <w:sz w:val="26"/>
          <w:szCs w:val="26"/>
        </w:rPr>
        <w:t>у</w:t>
      </w:r>
      <w:r w:rsidRPr="0075248E">
        <w:rPr>
          <w:sz w:val="26"/>
          <w:szCs w:val="26"/>
        </w:rPr>
        <w:t>ющих органов охраны памятников;</w:t>
      </w:r>
    </w:p>
    <w:p w:rsidR="00F22C5E" w:rsidRPr="0075248E" w:rsidRDefault="00F22C5E" w:rsidP="00F22C5E">
      <w:pPr>
        <w:pStyle w:val="afff1"/>
        <w:numPr>
          <w:ilvl w:val="0"/>
          <w:numId w:val="9"/>
        </w:numPr>
        <w:contextualSpacing w:val="0"/>
        <w:rPr>
          <w:sz w:val="26"/>
          <w:szCs w:val="26"/>
        </w:rPr>
      </w:pPr>
      <w:r w:rsidRPr="0075248E">
        <w:rPr>
          <w:sz w:val="26"/>
          <w:szCs w:val="26"/>
        </w:rPr>
        <w:t>в опасных зонах отвалов породы угольных и сланцевых шахт или обогатител</w:t>
      </w:r>
      <w:r w:rsidRPr="0075248E">
        <w:rPr>
          <w:sz w:val="26"/>
          <w:szCs w:val="26"/>
        </w:rPr>
        <w:t>ь</w:t>
      </w:r>
      <w:r w:rsidRPr="0075248E">
        <w:rPr>
          <w:sz w:val="26"/>
          <w:szCs w:val="26"/>
        </w:rPr>
        <w:t>ных фабрик;</w:t>
      </w:r>
    </w:p>
    <w:p w:rsidR="00F22C5E" w:rsidRPr="0075248E" w:rsidRDefault="00F22C5E" w:rsidP="00F22C5E">
      <w:pPr>
        <w:pStyle w:val="afff1"/>
        <w:numPr>
          <w:ilvl w:val="0"/>
          <w:numId w:val="9"/>
        </w:numPr>
        <w:contextualSpacing w:val="0"/>
        <w:rPr>
          <w:sz w:val="26"/>
          <w:szCs w:val="26"/>
        </w:rPr>
      </w:pPr>
      <w:proofErr w:type="gramStart"/>
      <w:r w:rsidRPr="0075248E">
        <w:rPr>
          <w:sz w:val="26"/>
          <w:szCs w:val="26"/>
        </w:rPr>
        <w:lastRenderedPageBreak/>
        <w:t>районах развития опасных геологических и инженерно-геологических проце</w:t>
      </w:r>
      <w:r w:rsidRPr="0075248E">
        <w:rPr>
          <w:sz w:val="26"/>
          <w:szCs w:val="26"/>
        </w:rPr>
        <w:t>с</w:t>
      </w:r>
      <w:r w:rsidRPr="0075248E">
        <w:rPr>
          <w:sz w:val="26"/>
          <w:szCs w:val="26"/>
        </w:rPr>
        <w:t>сов, оползней, оседания или обрушения поверхности под влиянием горных разраб</w:t>
      </w:r>
      <w:r w:rsidRPr="0075248E">
        <w:rPr>
          <w:sz w:val="26"/>
          <w:szCs w:val="26"/>
        </w:rPr>
        <w:t>о</w:t>
      </w:r>
      <w:r w:rsidRPr="0075248E">
        <w:rPr>
          <w:sz w:val="26"/>
          <w:szCs w:val="26"/>
        </w:rPr>
        <w:t>ток, селевых потоков и снежных лавин.</w:t>
      </w:r>
      <w:proofErr w:type="gramEnd"/>
      <w:r w:rsidRPr="0075248E">
        <w:rPr>
          <w:sz w:val="26"/>
          <w:szCs w:val="26"/>
        </w:rPr>
        <w:t xml:space="preserve"> Допускается размещение объектов в соотве</w:t>
      </w:r>
      <w:r w:rsidRPr="0075248E">
        <w:rPr>
          <w:sz w:val="26"/>
          <w:szCs w:val="26"/>
        </w:rPr>
        <w:t>т</w:t>
      </w:r>
      <w:r w:rsidRPr="0075248E">
        <w:rPr>
          <w:sz w:val="26"/>
          <w:szCs w:val="26"/>
        </w:rPr>
        <w:t>ствии с требованиями СП 115.13330, СП 116.13330;</w:t>
      </w:r>
    </w:p>
    <w:p w:rsidR="00F22C5E" w:rsidRPr="0075248E" w:rsidRDefault="00F22C5E" w:rsidP="00F22C5E">
      <w:pPr>
        <w:pStyle w:val="afff1"/>
        <w:numPr>
          <w:ilvl w:val="0"/>
          <w:numId w:val="9"/>
        </w:numPr>
        <w:contextualSpacing w:val="0"/>
        <w:rPr>
          <w:sz w:val="26"/>
          <w:szCs w:val="26"/>
        </w:rPr>
      </w:pPr>
      <w:r w:rsidRPr="0075248E">
        <w:rPr>
          <w:sz w:val="26"/>
          <w:szCs w:val="26"/>
        </w:rPr>
        <w:t>на участках, загрязненных органическими и радиоактивными отбросами, до истечения сроков, установленных органами санитарно-эпидемиологической службы;</w:t>
      </w:r>
    </w:p>
    <w:p w:rsidR="003F21B6" w:rsidRPr="0075248E" w:rsidRDefault="003F21B6" w:rsidP="00F22C5E">
      <w:pPr>
        <w:pStyle w:val="afff1"/>
        <w:numPr>
          <w:ilvl w:val="0"/>
          <w:numId w:val="9"/>
        </w:numPr>
        <w:contextualSpacing w:val="0"/>
        <w:rPr>
          <w:sz w:val="26"/>
          <w:szCs w:val="26"/>
        </w:rPr>
      </w:pPr>
      <w:r w:rsidRPr="0075248E">
        <w:rPr>
          <w:sz w:val="26"/>
          <w:szCs w:val="26"/>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w:t>
      </w:r>
      <w:r w:rsidRPr="0075248E">
        <w:rPr>
          <w:sz w:val="26"/>
          <w:szCs w:val="26"/>
        </w:rPr>
        <w:t>о</w:t>
      </w:r>
      <w:r w:rsidRPr="0075248E">
        <w:rPr>
          <w:sz w:val="26"/>
          <w:szCs w:val="26"/>
        </w:rPr>
        <w:t>рой затопление имеет глубину 1,5 м и более или может повлечь за собой разрушение зданий и сооружений, гибель людей, вывод из строя оборудования объектов.</w:t>
      </w:r>
    </w:p>
    <w:p w:rsidR="003F21B6" w:rsidRPr="0075248E" w:rsidRDefault="003F21B6" w:rsidP="001B116D">
      <w:pPr>
        <w:pStyle w:val="a6"/>
        <w:spacing w:before="0" w:after="0"/>
        <w:ind w:firstLine="709"/>
        <w:rPr>
          <w:sz w:val="26"/>
          <w:szCs w:val="26"/>
        </w:rPr>
      </w:pPr>
      <w:r w:rsidRPr="0075248E">
        <w:rPr>
          <w:sz w:val="26"/>
          <w:szCs w:val="26"/>
        </w:rPr>
        <w:t>Между производственными объектами и жилой зоной необходимо предусма</w:t>
      </w:r>
      <w:r w:rsidRPr="0075248E">
        <w:rPr>
          <w:sz w:val="26"/>
          <w:szCs w:val="26"/>
        </w:rPr>
        <w:t>т</w:t>
      </w:r>
      <w:r w:rsidRPr="0075248E">
        <w:rPr>
          <w:sz w:val="26"/>
          <w:szCs w:val="26"/>
        </w:rPr>
        <w:t>ривать санитарно-защитную зону.</w:t>
      </w:r>
    </w:p>
    <w:p w:rsidR="003F21B6" w:rsidRPr="0075248E" w:rsidRDefault="003F21B6" w:rsidP="001B116D">
      <w:pPr>
        <w:pStyle w:val="a6"/>
        <w:spacing w:before="0" w:after="0"/>
        <w:ind w:firstLine="709"/>
        <w:rPr>
          <w:sz w:val="26"/>
          <w:szCs w:val="26"/>
        </w:rPr>
      </w:pPr>
      <w:r w:rsidRPr="0075248E">
        <w:rPr>
          <w:sz w:val="26"/>
          <w:szCs w:val="26"/>
        </w:rPr>
        <w:t xml:space="preserve">Устройство отвалов, </w:t>
      </w:r>
      <w:proofErr w:type="spellStart"/>
      <w:r w:rsidRPr="0075248E">
        <w:rPr>
          <w:sz w:val="26"/>
          <w:szCs w:val="26"/>
        </w:rPr>
        <w:t>шлаконакопителей</w:t>
      </w:r>
      <w:proofErr w:type="spellEnd"/>
      <w:r w:rsidRPr="0075248E">
        <w:rPr>
          <w:sz w:val="26"/>
          <w:szCs w:val="26"/>
        </w:rPr>
        <w:t>, отходов и отбросов предприятий д</w:t>
      </w:r>
      <w:r w:rsidRPr="0075248E">
        <w:rPr>
          <w:sz w:val="26"/>
          <w:szCs w:val="26"/>
        </w:rPr>
        <w:t>о</w:t>
      </w:r>
      <w:r w:rsidRPr="0075248E">
        <w:rPr>
          <w:sz w:val="26"/>
          <w:szCs w:val="26"/>
        </w:rPr>
        <w:t>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w:t>
      </w:r>
      <w:r w:rsidRPr="0075248E">
        <w:rPr>
          <w:sz w:val="26"/>
          <w:szCs w:val="26"/>
        </w:rPr>
        <w:t>т</w:t>
      </w:r>
      <w:r w:rsidRPr="0075248E">
        <w:rPr>
          <w:sz w:val="26"/>
          <w:szCs w:val="26"/>
        </w:rPr>
        <w:t>валы. Участки для них следует размещать за пределами объектов и II пояса зон сан</w:t>
      </w:r>
      <w:r w:rsidRPr="0075248E">
        <w:rPr>
          <w:sz w:val="26"/>
          <w:szCs w:val="26"/>
        </w:rPr>
        <w:t>и</w:t>
      </w:r>
      <w:r w:rsidRPr="0075248E">
        <w:rPr>
          <w:sz w:val="26"/>
          <w:szCs w:val="26"/>
        </w:rPr>
        <w:t xml:space="preserve">тарной охраны подземных </w:t>
      </w:r>
      <w:proofErr w:type="spellStart"/>
      <w:r w:rsidRPr="0075248E">
        <w:rPr>
          <w:sz w:val="26"/>
          <w:szCs w:val="26"/>
        </w:rPr>
        <w:t>водоисточников</w:t>
      </w:r>
      <w:proofErr w:type="spellEnd"/>
      <w:r w:rsidRPr="0075248E">
        <w:rPr>
          <w:sz w:val="26"/>
          <w:szCs w:val="26"/>
        </w:rPr>
        <w:t>, с соблюдением санитарных норм.</w:t>
      </w:r>
    </w:p>
    <w:p w:rsidR="003F21B6" w:rsidRPr="0075248E" w:rsidRDefault="003F21B6" w:rsidP="001B116D">
      <w:pPr>
        <w:pStyle w:val="a6"/>
        <w:spacing w:before="0" w:after="0"/>
        <w:ind w:firstLine="709"/>
        <w:rPr>
          <w:sz w:val="26"/>
          <w:szCs w:val="26"/>
        </w:rPr>
      </w:pPr>
      <w:r w:rsidRPr="0075248E">
        <w:rPr>
          <w:sz w:val="26"/>
          <w:szCs w:val="26"/>
        </w:rPr>
        <w:t>В состав производственных зон могут включаться:</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коммунальные зоны – зоны размещения коммунальных и складских объе</w:t>
      </w:r>
      <w:r w:rsidRPr="0075248E">
        <w:rPr>
          <w:sz w:val="26"/>
          <w:szCs w:val="26"/>
        </w:rPr>
        <w:t>к</w:t>
      </w:r>
      <w:r w:rsidRPr="0075248E">
        <w:rPr>
          <w:sz w:val="26"/>
          <w:szCs w:val="26"/>
        </w:rPr>
        <w:t>тов, объектов жилищно-коммунального хозяйства, объектов транспорта, объектов оптовой торговли;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производственные зоны – зоны размещения производственных объектов </w:t>
      </w:r>
      <w:r w:rsidR="00351236" w:rsidRPr="0075248E">
        <w:rPr>
          <w:sz w:val="26"/>
          <w:szCs w:val="26"/>
        </w:rPr>
        <w:br/>
      </w:r>
      <w:r w:rsidRPr="0075248E">
        <w:rPr>
          <w:sz w:val="26"/>
          <w:szCs w:val="26"/>
        </w:rPr>
        <w:t>с различными нормативами воздействия на окружающую среду, как правило, треб</w:t>
      </w:r>
      <w:r w:rsidRPr="0075248E">
        <w:rPr>
          <w:sz w:val="26"/>
          <w:szCs w:val="26"/>
        </w:rPr>
        <w:t>у</w:t>
      </w:r>
      <w:r w:rsidRPr="0075248E">
        <w:rPr>
          <w:sz w:val="26"/>
          <w:szCs w:val="26"/>
        </w:rPr>
        <w:t>ющие устройства санитарно-защитных зон шириной более 50 м, а также железнод</w:t>
      </w:r>
      <w:r w:rsidRPr="0075248E">
        <w:rPr>
          <w:sz w:val="26"/>
          <w:szCs w:val="26"/>
        </w:rPr>
        <w:t>о</w:t>
      </w:r>
      <w:r w:rsidRPr="0075248E">
        <w:rPr>
          <w:sz w:val="26"/>
          <w:szCs w:val="26"/>
        </w:rPr>
        <w:t>рожных подъездных путей;</w:t>
      </w:r>
    </w:p>
    <w:p w:rsidR="003F21B6" w:rsidRPr="0075248E" w:rsidRDefault="003F21B6" w:rsidP="001B116D">
      <w:pPr>
        <w:pStyle w:val="afff1"/>
        <w:numPr>
          <w:ilvl w:val="0"/>
          <w:numId w:val="9"/>
        </w:numPr>
        <w:ind w:left="0" w:firstLine="709"/>
        <w:contextualSpacing w:val="0"/>
        <w:rPr>
          <w:sz w:val="26"/>
          <w:szCs w:val="26"/>
        </w:rPr>
      </w:pPr>
      <w:proofErr w:type="gramStart"/>
      <w:r w:rsidRPr="0075248E">
        <w:rPr>
          <w:sz w:val="26"/>
          <w:szCs w:val="26"/>
        </w:rPr>
        <w:t>иные виды производственной (научно-производственные зоны), инженерной и транспортной инфраструктур.</w:t>
      </w:r>
      <w:proofErr w:type="gramEnd"/>
    </w:p>
    <w:p w:rsidR="003F21B6" w:rsidRPr="0075248E" w:rsidRDefault="003F21B6" w:rsidP="001B116D">
      <w:pPr>
        <w:pStyle w:val="a6"/>
        <w:spacing w:before="0" w:after="0"/>
        <w:ind w:firstLine="709"/>
        <w:rPr>
          <w:sz w:val="26"/>
          <w:szCs w:val="26"/>
        </w:rPr>
      </w:pPr>
      <w:r w:rsidRPr="0075248E">
        <w:rPr>
          <w:sz w:val="26"/>
          <w:szCs w:val="26"/>
        </w:rPr>
        <w:t>В производственных зонах допускается размещать сооружения и помещения объектов аварийно-спасательных служб, обслуживающих расположенные в прои</w:t>
      </w:r>
      <w:r w:rsidRPr="0075248E">
        <w:rPr>
          <w:sz w:val="26"/>
          <w:szCs w:val="26"/>
        </w:rPr>
        <w:t>з</w:t>
      </w:r>
      <w:r w:rsidRPr="0075248E">
        <w:rPr>
          <w:sz w:val="26"/>
          <w:szCs w:val="26"/>
        </w:rPr>
        <w:t>водственной зоне предприятия и другие объекты.</w:t>
      </w:r>
    </w:p>
    <w:p w:rsidR="003F21B6" w:rsidRPr="0075248E" w:rsidRDefault="003F21B6" w:rsidP="001B116D">
      <w:pPr>
        <w:pStyle w:val="a6"/>
        <w:spacing w:before="0" w:after="0"/>
        <w:ind w:firstLine="709"/>
        <w:rPr>
          <w:sz w:val="26"/>
          <w:szCs w:val="26"/>
        </w:rPr>
      </w:pPr>
      <w:r w:rsidRPr="0075248E">
        <w:rPr>
          <w:sz w:val="26"/>
          <w:szCs w:val="26"/>
        </w:rPr>
        <w:t>При размещении и реконструкции предприятий и других объектов на террит</w:t>
      </w:r>
      <w:r w:rsidRPr="0075248E">
        <w:rPr>
          <w:sz w:val="26"/>
          <w:szCs w:val="26"/>
        </w:rPr>
        <w:t>о</w:t>
      </w:r>
      <w:r w:rsidRPr="0075248E">
        <w:rPr>
          <w:sz w:val="26"/>
          <w:szCs w:val="26"/>
        </w:rPr>
        <w:t>рии производственной зоны следует предусматривать меры по обеспечению их бе</w:t>
      </w:r>
      <w:r w:rsidRPr="0075248E">
        <w:rPr>
          <w:sz w:val="26"/>
          <w:szCs w:val="26"/>
        </w:rPr>
        <w:t>з</w:t>
      </w:r>
      <w:r w:rsidRPr="0075248E">
        <w:rPr>
          <w:sz w:val="26"/>
          <w:szCs w:val="26"/>
        </w:rPr>
        <w:t>опасности в процессе эксплуатации, а также предусматривать в случае аварии на о</w:t>
      </w:r>
      <w:r w:rsidRPr="0075248E">
        <w:rPr>
          <w:sz w:val="26"/>
          <w:szCs w:val="26"/>
        </w:rPr>
        <w:t>д</w:t>
      </w:r>
      <w:r w:rsidRPr="0075248E">
        <w:rPr>
          <w:sz w:val="26"/>
          <w:szCs w:val="26"/>
        </w:rPr>
        <w:t>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w:t>
      </w:r>
      <w:r w:rsidRPr="0075248E">
        <w:rPr>
          <w:sz w:val="26"/>
          <w:szCs w:val="26"/>
        </w:rPr>
        <w:t>е</w:t>
      </w:r>
      <w:r w:rsidRPr="0075248E">
        <w:rPr>
          <w:sz w:val="26"/>
          <w:szCs w:val="26"/>
        </w:rPr>
        <w:t>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3F21B6" w:rsidRPr="0075248E" w:rsidRDefault="003F21B6" w:rsidP="001B116D">
      <w:pPr>
        <w:pStyle w:val="a6"/>
        <w:spacing w:before="0" w:after="0"/>
        <w:ind w:firstLine="709"/>
        <w:rPr>
          <w:sz w:val="26"/>
          <w:szCs w:val="26"/>
        </w:rPr>
      </w:pPr>
      <w:r w:rsidRPr="0075248E">
        <w:rPr>
          <w:sz w:val="26"/>
          <w:szCs w:val="26"/>
        </w:rPr>
        <w:t>При реконструкции объектов сложившейся производственной застройки, я</w:t>
      </w:r>
      <w:r w:rsidRPr="0075248E">
        <w:rPr>
          <w:sz w:val="26"/>
          <w:szCs w:val="26"/>
        </w:rPr>
        <w:t>в</w:t>
      </w:r>
      <w:r w:rsidRPr="0075248E">
        <w:rPr>
          <w:sz w:val="26"/>
          <w:szCs w:val="26"/>
        </w:rPr>
        <w:t xml:space="preserve">ляющихся памятниками истории и культуры, необходимо предусматривать меры </w:t>
      </w:r>
      <w:r w:rsidR="00351236" w:rsidRPr="0075248E">
        <w:rPr>
          <w:sz w:val="26"/>
          <w:szCs w:val="26"/>
        </w:rPr>
        <w:br/>
      </w:r>
      <w:r w:rsidRPr="0075248E">
        <w:rPr>
          <w:sz w:val="26"/>
          <w:szCs w:val="26"/>
        </w:rPr>
        <w:t>по сохранению их исторического облика.</w:t>
      </w:r>
    </w:p>
    <w:p w:rsidR="003F21B6" w:rsidRPr="0075248E" w:rsidRDefault="003F21B6" w:rsidP="001B116D">
      <w:pPr>
        <w:pStyle w:val="a6"/>
        <w:spacing w:before="0" w:after="0"/>
        <w:ind w:firstLine="709"/>
        <w:rPr>
          <w:sz w:val="26"/>
          <w:szCs w:val="26"/>
        </w:rPr>
      </w:pPr>
      <w:r w:rsidRPr="0075248E">
        <w:rPr>
          <w:sz w:val="26"/>
          <w:szCs w:val="26"/>
        </w:rPr>
        <w:t xml:space="preserve">В пределах производственных зон и санитарно-защитных зон предприятий </w:t>
      </w:r>
      <w:r w:rsidR="00351236" w:rsidRPr="0075248E">
        <w:rPr>
          <w:sz w:val="26"/>
          <w:szCs w:val="26"/>
        </w:rPr>
        <w:br/>
      </w:r>
      <w:r w:rsidRPr="0075248E">
        <w:rPr>
          <w:sz w:val="26"/>
          <w:szCs w:val="26"/>
        </w:rPr>
        <w:t>не допускается размещать жилые дома, гостиницы, общежития, садово-дачную з</w:t>
      </w:r>
      <w:r w:rsidRPr="0075248E">
        <w:rPr>
          <w:sz w:val="26"/>
          <w:szCs w:val="26"/>
        </w:rPr>
        <w:t>а</w:t>
      </w:r>
      <w:r w:rsidRPr="0075248E">
        <w:rPr>
          <w:sz w:val="26"/>
          <w:szCs w:val="26"/>
        </w:rPr>
        <w:t>стройку, дошкольные образовательные и общеобразовательные организации, мед</w:t>
      </w:r>
      <w:r w:rsidRPr="0075248E">
        <w:rPr>
          <w:sz w:val="26"/>
          <w:szCs w:val="26"/>
        </w:rPr>
        <w:t>и</w:t>
      </w:r>
      <w:r w:rsidRPr="0075248E">
        <w:rPr>
          <w:sz w:val="26"/>
          <w:szCs w:val="26"/>
        </w:rPr>
        <w:t>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w:t>
      </w:r>
      <w:r w:rsidRPr="0075248E">
        <w:rPr>
          <w:sz w:val="26"/>
          <w:szCs w:val="26"/>
        </w:rPr>
        <w:t>о</w:t>
      </w:r>
      <w:r w:rsidRPr="0075248E">
        <w:rPr>
          <w:sz w:val="26"/>
          <w:szCs w:val="26"/>
        </w:rPr>
        <w:t>рия СЗЗ не должна использоваться для рекреационных целей и производства сельск</w:t>
      </w:r>
      <w:r w:rsidRPr="0075248E">
        <w:rPr>
          <w:sz w:val="26"/>
          <w:szCs w:val="26"/>
        </w:rPr>
        <w:t>о</w:t>
      </w:r>
      <w:r w:rsidRPr="0075248E">
        <w:rPr>
          <w:sz w:val="26"/>
          <w:szCs w:val="26"/>
        </w:rPr>
        <w:t>хозяйственной продукции.</w:t>
      </w:r>
    </w:p>
    <w:p w:rsidR="003F21B6" w:rsidRPr="0075248E" w:rsidRDefault="003F21B6" w:rsidP="001B116D">
      <w:pPr>
        <w:pStyle w:val="a6"/>
        <w:spacing w:before="0" w:after="0"/>
        <w:ind w:firstLine="709"/>
        <w:rPr>
          <w:sz w:val="26"/>
          <w:szCs w:val="26"/>
        </w:rPr>
      </w:pPr>
      <w:r w:rsidRPr="0075248E">
        <w:rPr>
          <w:sz w:val="26"/>
          <w:szCs w:val="26"/>
        </w:rPr>
        <w:lastRenderedPageBreak/>
        <w:t xml:space="preserve">Участки СЗЗ предприятий не включаются в состав территории предприятий </w:t>
      </w:r>
      <w:r w:rsidR="00351236" w:rsidRPr="0075248E">
        <w:rPr>
          <w:sz w:val="26"/>
          <w:szCs w:val="26"/>
        </w:rPr>
        <w:br/>
      </w:r>
      <w:r w:rsidRPr="0075248E">
        <w:rPr>
          <w:sz w:val="26"/>
          <w:szCs w:val="26"/>
        </w:rPr>
        <w:t>и могут быть предоставлены для размещения объектов, строительство которых д</w:t>
      </w:r>
      <w:r w:rsidRPr="0075248E">
        <w:rPr>
          <w:sz w:val="26"/>
          <w:szCs w:val="26"/>
        </w:rPr>
        <w:t>о</w:t>
      </w:r>
      <w:r w:rsidRPr="0075248E">
        <w:rPr>
          <w:sz w:val="26"/>
          <w:szCs w:val="26"/>
        </w:rPr>
        <w:t>пускается на территории этих зон. Оздоровительные, санитарно-гигиенические, стр</w:t>
      </w:r>
      <w:r w:rsidRPr="0075248E">
        <w:rPr>
          <w:sz w:val="26"/>
          <w:szCs w:val="26"/>
        </w:rPr>
        <w:t>о</w:t>
      </w:r>
      <w:r w:rsidRPr="0075248E">
        <w:rPr>
          <w:sz w:val="26"/>
          <w:szCs w:val="26"/>
        </w:rPr>
        <w:t>ительные и другие мероприятия, связанные с охраной окружающей среды на прил</w:t>
      </w:r>
      <w:r w:rsidRPr="0075248E">
        <w:rPr>
          <w:sz w:val="26"/>
          <w:szCs w:val="26"/>
        </w:rPr>
        <w:t>е</w:t>
      </w:r>
      <w:r w:rsidRPr="0075248E">
        <w:rPr>
          <w:sz w:val="26"/>
          <w:szCs w:val="26"/>
        </w:rPr>
        <w:t>гающей к предприятию загрязненной территории, включая благоустройство СЗЗ, осуществляются за счет предприятия, имеющего вредные выбросы.</w:t>
      </w:r>
    </w:p>
    <w:p w:rsidR="003F21B6" w:rsidRPr="0075248E" w:rsidRDefault="003F21B6" w:rsidP="001B116D">
      <w:pPr>
        <w:pStyle w:val="a6"/>
        <w:spacing w:before="0" w:after="0"/>
        <w:ind w:firstLine="709"/>
        <w:rPr>
          <w:sz w:val="26"/>
          <w:szCs w:val="26"/>
        </w:rPr>
      </w:pPr>
      <w:r w:rsidRPr="0075248E">
        <w:rPr>
          <w:sz w:val="26"/>
          <w:szCs w:val="26"/>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3F21B6" w:rsidRPr="0075248E" w:rsidRDefault="003F21B6" w:rsidP="001B116D">
      <w:pPr>
        <w:pStyle w:val="a6"/>
        <w:spacing w:before="0" w:after="0"/>
        <w:ind w:firstLine="709"/>
        <w:rPr>
          <w:sz w:val="26"/>
          <w:szCs w:val="26"/>
        </w:rPr>
      </w:pPr>
      <w:r w:rsidRPr="0075248E">
        <w:rPr>
          <w:sz w:val="26"/>
          <w:szCs w:val="26"/>
        </w:rPr>
        <w:t>Занятость территории промышленной зоны определяется в процентах как о</w:t>
      </w:r>
      <w:r w:rsidRPr="0075248E">
        <w:rPr>
          <w:sz w:val="26"/>
          <w:szCs w:val="26"/>
        </w:rPr>
        <w:t>т</w:t>
      </w:r>
      <w:r w:rsidRPr="0075248E">
        <w:rPr>
          <w:sz w:val="26"/>
          <w:szCs w:val="26"/>
        </w:rPr>
        <w:t>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w:t>
      </w:r>
      <w:r w:rsidRPr="0075248E">
        <w:rPr>
          <w:sz w:val="26"/>
          <w:szCs w:val="26"/>
        </w:rPr>
        <w:t>о</w:t>
      </w:r>
      <w:r w:rsidRPr="0075248E">
        <w:rPr>
          <w:sz w:val="26"/>
          <w:szCs w:val="26"/>
        </w:rPr>
        <w:t>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3F21B6" w:rsidRPr="0075248E" w:rsidRDefault="003F21B6" w:rsidP="001B116D">
      <w:pPr>
        <w:pStyle w:val="a6"/>
        <w:spacing w:before="0" w:after="0"/>
        <w:ind w:firstLine="709"/>
        <w:rPr>
          <w:sz w:val="26"/>
          <w:szCs w:val="26"/>
        </w:rPr>
      </w:pPr>
      <w:r w:rsidRPr="0075248E">
        <w:rPr>
          <w:sz w:val="26"/>
          <w:szCs w:val="26"/>
        </w:rPr>
        <w:t>Плотность застройки кварталов, занимаемых промышленными предприятиями и другими объектами, как правило, не должна превышать показателей, приведенных ниже, где коэффициент застройки – отношение площади, занятой под зданиями и с</w:t>
      </w:r>
      <w:r w:rsidRPr="0075248E">
        <w:rPr>
          <w:sz w:val="26"/>
          <w:szCs w:val="26"/>
        </w:rPr>
        <w:t>о</w:t>
      </w:r>
      <w:r w:rsidRPr="0075248E">
        <w:rPr>
          <w:sz w:val="26"/>
          <w:szCs w:val="26"/>
        </w:rPr>
        <w:t>оружениями, к площади участка (квартала); коэффициент плотности застройки – о</w:t>
      </w:r>
      <w:r w:rsidRPr="0075248E">
        <w:rPr>
          <w:sz w:val="26"/>
          <w:szCs w:val="26"/>
        </w:rPr>
        <w:t>т</w:t>
      </w:r>
      <w:r w:rsidRPr="0075248E">
        <w:rPr>
          <w:sz w:val="26"/>
          <w:szCs w:val="26"/>
        </w:rPr>
        <w:t>ношение площади всех этажей зданий и сооружений к площади участка (квартала).</w:t>
      </w:r>
    </w:p>
    <w:p w:rsidR="003F21B6" w:rsidRPr="0075248E" w:rsidRDefault="003F21B6" w:rsidP="001B116D">
      <w:pPr>
        <w:pStyle w:val="afff5"/>
        <w:spacing w:before="0" w:after="0"/>
        <w:ind w:firstLine="709"/>
        <w:rPr>
          <w:sz w:val="26"/>
          <w:szCs w:val="26"/>
          <w:lang w:val="ru-RU"/>
        </w:rPr>
      </w:pPr>
      <w:r w:rsidRPr="0075248E">
        <w:rPr>
          <w:sz w:val="26"/>
          <w:szCs w:val="26"/>
        </w:rPr>
        <w:t xml:space="preserve">Таблица </w:t>
      </w:r>
      <w:r w:rsidRPr="0075248E">
        <w:rPr>
          <w:sz w:val="26"/>
          <w:szCs w:val="26"/>
        </w:rPr>
        <w:fldChar w:fldCharType="begin"/>
      </w:r>
      <w:r w:rsidRPr="0075248E">
        <w:rPr>
          <w:sz w:val="26"/>
          <w:szCs w:val="26"/>
        </w:rPr>
        <w:instrText xml:space="preserve"> SEQ Таблица \* ARABIC </w:instrText>
      </w:r>
      <w:r w:rsidRPr="0075248E">
        <w:rPr>
          <w:sz w:val="26"/>
          <w:szCs w:val="26"/>
        </w:rPr>
        <w:fldChar w:fldCharType="separate"/>
      </w:r>
      <w:r w:rsidR="009800B1" w:rsidRPr="0075248E">
        <w:rPr>
          <w:noProof/>
          <w:sz w:val="26"/>
          <w:szCs w:val="26"/>
        </w:rPr>
        <w:t>3</w:t>
      </w:r>
      <w:r w:rsidRPr="0075248E">
        <w:rPr>
          <w:sz w:val="26"/>
          <w:szCs w:val="26"/>
        </w:rPr>
        <w:fldChar w:fldCharType="end"/>
      </w:r>
      <w:r w:rsidRPr="0075248E">
        <w:rPr>
          <w:sz w:val="26"/>
          <w:szCs w:val="26"/>
          <w:lang w:val="ru-RU"/>
        </w:rPr>
        <w:t xml:space="preserve"> </w:t>
      </w:r>
      <w:r w:rsidRPr="0075248E">
        <w:rPr>
          <w:noProof/>
          <w:sz w:val="26"/>
          <w:szCs w:val="26"/>
        </w:rPr>
        <w:t>Показатели плотности застройки участков территориальных зон</w:t>
      </w:r>
    </w:p>
    <w:tbl>
      <w:tblPr>
        <w:tblW w:w="0" w:type="auto"/>
        <w:jc w:val="center"/>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1"/>
        <w:gridCol w:w="2093"/>
        <w:gridCol w:w="2760"/>
      </w:tblGrid>
      <w:tr w:rsidR="0075248E" w:rsidRPr="0075248E" w:rsidTr="00351236">
        <w:trPr>
          <w:jc w:val="center"/>
        </w:trPr>
        <w:tc>
          <w:tcPr>
            <w:tcW w:w="4571" w:type="dxa"/>
            <w:shd w:val="clear" w:color="auto" w:fill="auto"/>
          </w:tcPr>
          <w:p w:rsidR="003F21B6" w:rsidRPr="0075248E" w:rsidRDefault="003F21B6" w:rsidP="001B116D">
            <w:pPr>
              <w:tabs>
                <w:tab w:val="left" w:pos="993"/>
              </w:tabs>
              <w:ind w:firstLine="0"/>
              <w:jc w:val="center"/>
              <w:rPr>
                <w:b/>
                <w:sz w:val="24"/>
                <w:szCs w:val="24"/>
              </w:rPr>
            </w:pPr>
            <w:r w:rsidRPr="0075248E">
              <w:rPr>
                <w:b/>
                <w:sz w:val="24"/>
                <w:szCs w:val="24"/>
              </w:rPr>
              <w:t>Территориальные зоны</w:t>
            </w:r>
          </w:p>
        </w:tc>
        <w:tc>
          <w:tcPr>
            <w:tcW w:w="2093" w:type="dxa"/>
            <w:shd w:val="clear" w:color="auto" w:fill="auto"/>
          </w:tcPr>
          <w:p w:rsidR="003F21B6" w:rsidRPr="0075248E" w:rsidRDefault="003F21B6" w:rsidP="001B116D">
            <w:pPr>
              <w:tabs>
                <w:tab w:val="left" w:pos="993"/>
              </w:tabs>
              <w:ind w:firstLine="0"/>
              <w:jc w:val="center"/>
              <w:rPr>
                <w:b/>
                <w:sz w:val="24"/>
                <w:szCs w:val="24"/>
              </w:rPr>
            </w:pPr>
            <w:r w:rsidRPr="0075248E">
              <w:rPr>
                <w:b/>
                <w:sz w:val="24"/>
                <w:szCs w:val="24"/>
              </w:rPr>
              <w:t>Коэффициент застройки</w:t>
            </w:r>
          </w:p>
        </w:tc>
        <w:tc>
          <w:tcPr>
            <w:tcW w:w="2760" w:type="dxa"/>
            <w:shd w:val="clear" w:color="auto" w:fill="auto"/>
          </w:tcPr>
          <w:p w:rsidR="003F21B6" w:rsidRPr="0075248E" w:rsidRDefault="003F21B6" w:rsidP="001B116D">
            <w:pPr>
              <w:tabs>
                <w:tab w:val="left" w:pos="993"/>
              </w:tabs>
              <w:ind w:firstLine="0"/>
              <w:jc w:val="center"/>
              <w:rPr>
                <w:b/>
                <w:sz w:val="24"/>
                <w:szCs w:val="24"/>
              </w:rPr>
            </w:pPr>
            <w:r w:rsidRPr="0075248E">
              <w:rPr>
                <w:b/>
                <w:sz w:val="24"/>
                <w:szCs w:val="24"/>
              </w:rPr>
              <w:t>Коэффициент плотн</w:t>
            </w:r>
            <w:r w:rsidRPr="0075248E">
              <w:rPr>
                <w:b/>
                <w:sz w:val="24"/>
                <w:szCs w:val="24"/>
              </w:rPr>
              <w:t>о</w:t>
            </w:r>
            <w:r w:rsidRPr="0075248E">
              <w:rPr>
                <w:b/>
                <w:sz w:val="24"/>
                <w:szCs w:val="24"/>
              </w:rPr>
              <w:t>сти застройки</w:t>
            </w:r>
          </w:p>
        </w:tc>
      </w:tr>
      <w:tr w:rsidR="0075248E" w:rsidRPr="0075248E" w:rsidTr="00351236">
        <w:trPr>
          <w:jc w:val="center"/>
        </w:trPr>
        <w:tc>
          <w:tcPr>
            <w:tcW w:w="4571" w:type="dxa"/>
            <w:shd w:val="clear" w:color="auto" w:fill="auto"/>
          </w:tcPr>
          <w:p w:rsidR="003F21B6" w:rsidRPr="0075248E" w:rsidRDefault="003F21B6" w:rsidP="001B116D">
            <w:pPr>
              <w:tabs>
                <w:tab w:val="left" w:pos="993"/>
              </w:tabs>
              <w:ind w:firstLine="0"/>
              <w:rPr>
                <w:sz w:val="24"/>
                <w:szCs w:val="24"/>
              </w:rPr>
            </w:pPr>
            <w:r w:rsidRPr="0075248E">
              <w:rPr>
                <w:sz w:val="24"/>
                <w:szCs w:val="24"/>
              </w:rPr>
              <w:t>Производственная</w:t>
            </w:r>
          </w:p>
        </w:tc>
        <w:tc>
          <w:tcPr>
            <w:tcW w:w="2093" w:type="dxa"/>
            <w:shd w:val="clear" w:color="auto" w:fill="auto"/>
            <w:vAlign w:val="center"/>
          </w:tcPr>
          <w:p w:rsidR="003F21B6" w:rsidRPr="0075248E" w:rsidRDefault="003F21B6" w:rsidP="001B116D">
            <w:pPr>
              <w:tabs>
                <w:tab w:val="left" w:pos="993"/>
              </w:tabs>
              <w:ind w:firstLine="0"/>
              <w:jc w:val="center"/>
              <w:rPr>
                <w:sz w:val="24"/>
                <w:szCs w:val="24"/>
              </w:rPr>
            </w:pPr>
            <w:r w:rsidRPr="0075248E">
              <w:rPr>
                <w:sz w:val="24"/>
                <w:szCs w:val="24"/>
              </w:rPr>
              <w:t>0,8</w:t>
            </w:r>
          </w:p>
        </w:tc>
        <w:tc>
          <w:tcPr>
            <w:tcW w:w="2760" w:type="dxa"/>
            <w:shd w:val="clear" w:color="auto" w:fill="auto"/>
            <w:vAlign w:val="center"/>
          </w:tcPr>
          <w:p w:rsidR="003F21B6" w:rsidRPr="0075248E" w:rsidRDefault="003F21B6" w:rsidP="001B116D">
            <w:pPr>
              <w:tabs>
                <w:tab w:val="left" w:pos="993"/>
              </w:tabs>
              <w:ind w:firstLine="0"/>
              <w:jc w:val="center"/>
              <w:rPr>
                <w:sz w:val="24"/>
                <w:szCs w:val="24"/>
              </w:rPr>
            </w:pPr>
            <w:r w:rsidRPr="0075248E">
              <w:rPr>
                <w:sz w:val="24"/>
                <w:szCs w:val="24"/>
              </w:rPr>
              <w:t>2,4</w:t>
            </w:r>
          </w:p>
        </w:tc>
      </w:tr>
      <w:tr w:rsidR="0075248E" w:rsidRPr="0075248E" w:rsidTr="00351236">
        <w:trPr>
          <w:jc w:val="center"/>
        </w:trPr>
        <w:tc>
          <w:tcPr>
            <w:tcW w:w="4571" w:type="dxa"/>
            <w:shd w:val="clear" w:color="auto" w:fill="auto"/>
          </w:tcPr>
          <w:p w:rsidR="003F21B6" w:rsidRPr="0075248E" w:rsidRDefault="003F21B6" w:rsidP="001B116D">
            <w:pPr>
              <w:tabs>
                <w:tab w:val="left" w:pos="993"/>
              </w:tabs>
              <w:ind w:firstLine="0"/>
              <w:rPr>
                <w:sz w:val="24"/>
                <w:szCs w:val="24"/>
              </w:rPr>
            </w:pPr>
            <w:proofErr w:type="gramStart"/>
            <w:r w:rsidRPr="0075248E">
              <w:rPr>
                <w:sz w:val="24"/>
                <w:szCs w:val="24"/>
              </w:rPr>
              <w:t>Научно-производственная</w:t>
            </w:r>
            <w:proofErr w:type="gramEnd"/>
            <w:r w:rsidRPr="0075248E">
              <w:rPr>
                <w:sz w:val="24"/>
                <w:szCs w:val="24"/>
              </w:rPr>
              <w:t xml:space="preserve"> (без учета опытных полей и полигонов, резервных территорий и санитарно-защитных зон)</w:t>
            </w:r>
          </w:p>
        </w:tc>
        <w:tc>
          <w:tcPr>
            <w:tcW w:w="2093" w:type="dxa"/>
            <w:shd w:val="clear" w:color="auto" w:fill="auto"/>
            <w:vAlign w:val="center"/>
          </w:tcPr>
          <w:p w:rsidR="003F21B6" w:rsidRPr="0075248E" w:rsidRDefault="003F21B6" w:rsidP="001B116D">
            <w:pPr>
              <w:tabs>
                <w:tab w:val="left" w:pos="993"/>
              </w:tabs>
              <w:ind w:firstLine="0"/>
              <w:jc w:val="center"/>
              <w:rPr>
                <w:sz w:val="24"/>
                <w:szCs w:val="24"/>
              </w:rPr>
            </w:pPr>
            <w:r w:rsidRPr="0075248E">
              <w:rPr>
                <w:sz w:val="24"/>
                <w:szCs w:val="24"/>
              </w:rPr>
              <w:t>0,6</w:t>
            </w:r>
          </w:p>
        </w:tc>
        <w:tc>
          <w:tcPr>
            <w:tcW w:w="2760" w:type="dxa"/>
            <w:shd w:val="clear" w:color="auto" w:fill="auto"/>
            <w:vAlign w:val="center"/>
          </w:tcPr>
          <w:p w:rsidR="003F21B6" w:rsidRPr="0075248E" w:rsidRDefault="003F21B6" w:rsidP="001B116D">
            <w:pPr>
              <w:tabs>
                <w:tab w:val="left" w:pos="993"/>
              </w:tabs>
              <w:ind w:firstLine="0"/>
              <w:jc w:val="center"/>
              <w:rPr>
                <w:sz w:val="24"/>
                <w:szCs w:val="24"/>
              </w:rPr>
            </w:pPr>
            <w:r w:rsidRPr="0075248E">
              <w:rPr>
                <w:sz w:val="24"/>
                <w:szCs w:val="24"/>
              </w:rPr>
              <w:t>1,0</w:t>
            </w:r>
          </w:p>
        </w:tc>
      </w:tr>
      <w:tr w:rsidR="0075248E" w:rsidRPr="0075248E" w:rsidTr="00351236">
        <w:trPr>
          <w:jc w:val="center"/>
        </w:trPr>
        <w:tc>
          <w:tcPr>
            <w:tcW w:w="4571" w:type="dxa"/>
            <w:shd w:val="clear" w:color="auto" w:fill="auto"/>
          </w:tcPr>
          <w:p w:rsidR="003F21B6" w:rsidRPr="0075248E" w:rsidRDefault="003F21B6" w:rsidP="001B116D">
            <w:pPr>
              <w:tabs>
                <w:tab w:val="left" w:pos="993"/>
              </w:tabs>
              <w:ind w:firstLine="0"/>
              <w:rPr>
                <w:sz w:val="24"/>
                <w:szCs w:val="24"/>
              </w:rPr>
            </w:pPr>
            <w:r w:rsidRPr="0075248E">
              <w:rPr>
                <w:sz w:val="24"/>
                <w:szCs w:val="24"/>
              </w:rPr>
              <w:t>Коммунально-складская</w:t>
            </w:r>
          </w:p>
        </w:tc>
        <w:tc>
          <w:tcPr>
            <w:tcW w:w="2093" w:type="dxa"/>
            <w:shd w:val="clear" w:color="auto" w:fill="auto"/>
            <w:vAlign w:val="center"/>
          </w:tcPr>
          <w:p w:rsidR="003F21B6" w:rsidRPr="0075248E" w:rsidRDefault="003F21B6" w:rsidP="001B116D">
            <w:pPr>
              <w:tabs>
                <w:tab w:val="left" w:pos="993"/>
              </w:tabs>
              <w:ind w:firstLine="0"/>
              <w:jc w:val="center"/>
              <w:rPr>
                <w:sz w:val="24"/>
                <w:szCs w:val="24"/>
              </w:rPr>
            </w:pPr>
            <w:r w:rsidRPr="0075248E">
              <w:rPr>
                <w:sz w:val="24"/>
                <w:szCs w:val="24"/>
              </w:rPr>
              <w:t>0,6</w:t>
            </w:r>
          </w:p>
        </w:tc>
        <w:tc>
          <w:tcPr>
            <w:tcW w:w="2760" w:type="dxa"/>
            <w:shd w:val="clear" w:color="auto" w:fill="auto"/>
            <w:vAlign w:val="center"/>
          </w:tcPr>
          <w:p w:rsidR="003F21B6" w:rsidRPr="0075248E" w:rsidRDefault="003F21B6" w:rsidP="001B116D">
            <w:pPr>
              <w:tabs>
                <w:tab w:val="left" w:pos="993"/>
              </w:tabs>
              <w:ind w:firstLine="0"/>
              <w:jc w:val="center"/>
              <w:rPr>
                <w:sz w:val="24"/>
                <w:szCs w:val="24"/>
              </w:rPr>
            </w:pPr>
            <w:r w:rsidRPr="0075248E">
              <w:rPr>
                <w:sz w:val="24"/>
                <w:szCs w:val="24"/>
              </w:rPr>
              <w:t>1,8</w:t>
            </w:r>
          </w:p>
        </w:tc>
      </w:tr>
    </w:tbl>
    <w:p w:rsidR="003F21B6" w:rsidRPr="0075248E" w:rsidRDefault="003F21B6" w:rsidP="001B116D">
      <w:pPr>
        <w:pStyle w:val="a6"/>
        <w:spacing w:before="0" w:after="0"/>
        <w:ind w:firstLine="709"/>
        <w:rPr>
          <w:sz w:val="26"/>
          <w:szCs w:val="26"/>
        </w:rPr>
      </w:pPr>
      <w:r w:rsidRPr="0075248E">
        <w:rPr>
          <w:sz w:val="26"/>
          <w:szCs w:val="26"/>
        </w:rPr>
        <w:t>Указанные коэффициенты приведены для кварталов производственной з</w:t>
      </w:r>
      <w:r w:rsidRPr="0075248E">
        <w:rPr>
          <w:sz w:val="26"/>
          <w:szCs w:val="26"/>
        </w:rPr>
        <w:t>а</w:t>
      </w:r>
      <w:r w:rsidRPr="0075248E">
        <w:rPr>
          <w:sz w:val="26"/>
          <w:szCs w:val="26"/>
        </w:rPr>
        <w:t>стройки, включающей один или несколько объектов.</w:t>
      </w:r>
    </w:p>
    <w:p w:rsidR="003F21B6" w:rsidRPr="0075248E" w:rsidRDefault="003F21B6" w:rsidP="001B116D">
      <w:pPr>
        <w:pStyle w:val="a6"/>
        <w:spacing w:before="0" w:after="0"/>
        <w:ind w:firstLine="709"/>
        <w:rPr>
          <w:sz w:val="26"/>
          <w:szCs w:val="26"/>
        </w:rPr>
      </w:pPr>
      <w:r w:rsidRPr="0075248E">
        <w:rPr>
          <w:sz w:val="26"/>
          <w:szCs w:val="26"/>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w:t>
      </w:r>
      <w:r w:rsidRPr="0075248E">
        <w:rPr>
          <w:sz w:val="26"/>
          <w:szCs w:val="26"/>
        </w:rPr>
        <w:t>д</w:t>
      </w:r>
      <w:r w:rsidRPr="0075248E">
        <w:rPr>
          <w:sz w:val="26"/>
          <w:szCs w:val="26"/>
        </w:rPr>
        <w:t>ние учебные заведения, гостиницы, учреждения и предприятия обслуживания, а та</w:t>
      </w:r>
      <w:r w:rsidRPr="0075248E">
        <w:rPr>
          <w:sz w:val="26"/>
          <w:szCs w:val="26"/>
        </w:rPr>
        <w:t>к</w:t>
      </w:r>
      <w:r w:rsidRPr="0075248E">
        <w:rPr>
          <w:sz w:val="26"/>
          <w:szCs w:val="26"/>
        </w:rPr>
        <w:t>же инженерные и транспортные коммуникации и сооружения.</w:t>
      </w:r>
    </w:p>
    <w:p w:rsidR="003F21B6" w:rsidRPr="0075248E" w:rsidRDefault="003F21B6" w:rsidP="001B116D">
      <w:pPr>
        <w:pStyle w:val="a6"/>
        <w:spacing w:before="0" w:after="0"/>
        <w:ind w:firstLine="709"/>
        <w:rPr>
          <w:sz w:val="26"/>
          <w:szCs w:val="26"/>
        </w:rPr>
      </w:pPr>
      <w:r w:rsidRPr="0075248E">
        <w:rPr>
          <w:sz w:val="26"/>
          <w:szCs w:val="26"/>
        </w:rPr>
        <w:t xml:space="preserve">На территориях коммунально-складских зон (районов) следует размещать предприятия пищевой промышленности, </w:t>
      </w:r>
      <w:proofErr w:type="spellStart"/>
      <w:r w:rsidRPr="0075248E">
        <w:rPr>
          <w:sz w:val="26"/>
          <w:szCs w:val="26"/>
        </w:rPr>
        <w:t>общетоварные</w:t>
      </w:r>
      <w:proofErr w:type="spellEnd"/>
      <w:r w:rsidRPr="0075248E">
        <w:rPr>
          <w:sz w:val="26"/>
          <w:szCs w:val="26"/>
        </w:rPr>
        <w:t xml:space="preserve"> (продовольственные и н</w:t>
      </w:r>
      <w:r w:rsidRPr="0075248E">
        <w:rPr>
          <w:sz w:val="26"/>
          <w:szCs w:val="26"/>
        </w:rPr>
        <w:t>е</w:t>
      </w:r>
      <w:r w:rsidRPr="0075248E">
        <w:rPr>
          <w:sz w:val="26"/>
          <w:szCs w:val="26"/>
        </w:rPr>
        <w:t>продовольственные), специализированные склады (холодильники, картофел</w:t>
      </w:r>
      <w:proofErr w:type="gramStart"/>
      <w:r w:rsidRPr="0075248E">
        <w:rPr>
          <w:sz w:val="26"/>
          <w:szCs w:val="26"/>
        </w:rPr>
        <w:t>е-</w:t>
      </w:r>
      <w:proofErr w:type="gramEnd"/>
      <w:r w:rsidRPr="0075248E">
        <w:rPr>
          <w:sz w:val="26"/>
          <w:szCs w:val="26"/>
        </w:rPr>
        <w:t xml:space="preserve">, </w:t>
      </w:r>
      <w:r w:rsidR="00DC70FE" w:rsidRPr="0075248E">
        <w:rPr>
          <w:sz w:val="26"/>
          <w:szCs w:val="26"/>
        </w:rPr>
        <w:br/>
      </w:r>
      <w:r w:rsidRPr="0075248E">
        <w:rPr>
          <w:sz w:val="26"/>
          <w:szCs w:val="26"/>
        </w:rPr>
        <w:t xml:space="preserve">овоще-, </w:t>
      </w:r>
      <w:proofErr w:type="spellStart"/>
      <w:r w:rsidRPr="0075248E">
        <w:rPr>
          <w:sz w:val="26"/>
          <w:szCs w:val="26"/>
        </w:rPr>
        <w:t>фруктохранилища</w:t>
      </w:r>
      <w:proofErr w:type="spellEnd"/>
      <w:r w:rsidRPr="0075248E">
        <w:rPr>
          <w:sz w:val="26"/>
          <w:szCs w:val="26"/>
        </w:rPr>
        <w:t>), предприятия коммунального, транспортного и бытового обслуживания населения.</w:t>
      </w:r>
    </w:p>
    <w:p w:rsidR="00690738" w:rsidRPr="0075248E" w:rsidRDefault="00690738" w:rsidP="001B116D">
      <w:pPr>
        <w:pStyle w:val="a6"/>
        <w:spacing w:before="0" w:after="0"/>
        <w:ind w:firstLine="709"/>
        <w:rPr>
          <w:sz w:val="26"/>
          <w:szCs w:val="26"/>
        </w:rPr>
      </w:pPr>
      <w:r w:rsidRPr="0075248E">
        <w:rPr>
          <w:sz w:val="26"/>
          <w:szCs w:val="26"/>
        </w:rPr>
        <w:t>За пределами территории населенных пунктов, в обособленных складских ра</w:t>
      </w:r>
      <w:r w:rsidRPr="0075248E">
        <w:rPr>
          <w:sz w:val="26"/>
          <w:szCs w:val="26"/>
        </w:rPr>
        <w:t>й</w:t>
      </w:r>
      <w:r w:rsidRPr="0075248E">
        <w:rPr>
          <w:sz w:val="26"/>
          <w:szCs w:val="26"/>
        </w:rPr>
        <w:t xml:space="preserve">онах с соблюдением санитарных, противопожарных и специальных норм следует предусматривать рассредоточенное размещение базисных складов продовольствия, фуража и промышленного сырья, лесоперевалочных баз базисных складов лесных </w:t>
      </w:r>
      <w:r w:rsidR="00351236" w:rsidRPr="0075248E">
        <w:rPr>
          <w:sz w:val="26"/>
          <w:szCs w:val="26"/>
        </w:rPr>
        <w:br/>
      </w:r>
      <w:r w:rsidRPr="0075248E">
        <w:rPr>
          <w:sz w:val="26"/>
          <w:szCs w:val="26"/>
        </w:rPr>
        <w:t>и строительных материалов.</w:t>
      </w:r>
    </w:p>
    <w:p w:rsidR="003F21B6" w:rsidRPr="0075248E" w:rsidRDefault="003F21B6" w:rsidP="001B116D">
      <w:pPr>
        <w:pStyle w:val="a6"/>
        <w:spacing w:before="0" w:after="0"/>
        <w:ind w:firstLine="709"/>
        <w:rPr>
          <w:sz w:val="26"/>
          <w:szCs w:val="26"/>
        </w:rPr>
      </w:pPr>
      <w:r w:rsidRPr="0075248E">
        <w:rPr>
          <w:sz w:val="26"/>
          <w:szCs w:val="26"/>
        </w:rPr>
        <w:lastRenderedPageBreak/>
        <w:t>При планировке земельных участков объектов и их групп следует, как правило, выделять планировочные зоны:</w:t>
      </w:r>
    </w:p>
    <w:p w:rsidR="003F21B6" w:rsidRPr="0075248E" w:rsidRDefault="003F21B6" w:rsidP="001B116D">
      <w:pPr>
        <w:pStyle w:val="afff1"/>
        <w:numPr>
          <w:ilvl w:val="0"/>
          <w:numId w:val="9"/>
        </w:numPr>
        <w:ind w:left="0" w:firstLine="709"/>
        <w:contextualSpacing w:val="0"/>
        <w:rPr>
          <w:sz w:val="26"/>
          <w:szCs w:val="26"/>
        </w:rPr>
      </w:pPr>
      <w:proofErr w:type="spellStart"/>
      <w:r w:rsidRPr="0075248E">
        <w:rPr>
          <w:sz w:val="26"/>
          <w:szCs w:val="26"/>
        </w:rPr>
        <w:t>предзаводскую</w:t>
      </w:r>
      <w:proofErr w:type="spellEnd"/>
      <w:r w:rsidRPr="0075248E">
        <w:rPr>
          <w:sz w:val="26"/>
          <w:szCs w:val="26"/>
        </w:rPr>
        <w:t>;</w:t>
      </w:r>
    </w:p>
    <w:p w:rsidR="003F21B6" w:rsidRPr="0075248E" w:rsidRDefault="003F21B6" w:rsidP="001B116D">
      <w:pPr>
        <w:pStyle w:val="afff1"/>
        <w:numPr>
          <w:ilvl w:val="0"/>
          <w:numId w:val="9"/>
        </w:numPr>
        <w:ind w:left="0" w:firstLine="709"/>
        <w:contextualSpacing w:val="0"/>
        <w:rPr>
          <w:sz w:val="26"/>
          <w:szCs w:val="26"/>
        </w:rPr>
      </w:pPr>
      <w:proofErr w:type="gramStart"/>
      <w:r w:rsidRPr="0075248E">
        <w:rPr>
          <w:sz w:val="26"/>
          <w:szCs w:val="26"/>
        </w:rPr>
        <w:t>производственную</w:t>
      </w:r>
      <w:proofErr w:type="gramEnd"/>
      <w:r w:rsidRPr="0075248E">
        <w:rPr>
          <w:sz w:val="26"/>
          <w:szCs w:val="26"/>
        </w:rPr>
        <w:t>, включая зоны исследовательского назначения и опытных производств;</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подсобную;</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складскую.</w:t>
      </w:r>
    </w:p>
    <w:p w:rsidR="003F21B6" w:rsidRPr="0075248E" w:rsidRDefault="003F21B6" w:rsidP="001B116D">
      <w:pPr>
        <w:pStyle w:val="a6"/>
        <w:spacing w:before="0" w:after="0"/>
        <w:ind w:firstLine="709"/>
        <w:rPr>
          <w:sz w:val="26"/>
          <w:szCs w:val="26"/>
        </w:rPr>
      </w:pPr>
      <w:proofErr w:type="spellStart"/>
      <w:r w:rsidRPr="0075248E">
        <w:rPr>
          <w:sz w:val="26"/>
          <w:szCs w:val="26"/>
        </w:rPr>
        <w:t>Предзаводскую</w:t>
      </w:r>
      <w:proofErr w:type="spellEnd"/>
      <w:r w:rsidRPr="0075248E">
        <w:rPr>
          <w:sz w:val="26"/>
          <w:szCs w:val="26"/>
        </w:rPr>
        <w:t xml:space="preserve"> зону производственного объекта следует размещать со стороны основных подъездов и подходов работающих.</w:t>
      </w:r>
    </w:p>
    <w:p w:rsidR="003F21B6" w:rsidRPr="0075248E" w:rsidRDefault="003F21B6" w:rsidP="001B116D">
      <w:pPr>
        <w:pStyle w:val="a6"/>
        <w:spacing w:before="0" w:after="0"/>
        <w:ind w:firstLine="709"/>
        <w:rPr>
          <w:sz w:val="26"/>
          <w:szCs w:val="26"/>
        </w:rPr>
      </w:pPr>
      <w:r w:rsidRPr="0075248E">
        <w:rPr>
          <w:sz w:val="26"/>
          <w:szCs w:val="26"/>
        </w:rPr>
        <w:t>В зоне общих объектов вспомогательных производств и хозяй</w:t>
      </w:r>
      <w:proofErr w:type="gramStart"/>
      <w:r w:rsidRPr="0075248E">
        <w:rPr>
          <w:sz w:val="26"/>
          <w:szCs w:val="26"/>
        </w:rPr>
        <w:t>ств сл</w:t>
      </w:r>
      <w:proofErr w:type="gramEnd"/>
      <w:r w:rsidRPr="0075248E">
        <w:rPr>
          <w:sz w:val="26"/>
          <w:szCs w:val="26"/>
        </w:rPr>
        <w:t xml:space="preserve">едует, </w:t>
      </w:r>
      <w:r w:rsidR="00351236" w:rsidRPr="0075248E">
        <w:rPr>
          <w:sz w:val="26"/>
          <w:szCs w:val="26"/>
        </w:rPr>
        <w:br/>
      </w:r>
      <w:r w:rsidRPr="0075248E">
        <w:rPr>
          <w:sz w:val="26"/>
          <w:szCs w:val="26"/>
        </w:rPr>
        <w:t>как правило, размещать объекты энергоснабжения, водоснабжения и канализации, транспорта, ремонтного хозяйства, пожарных депо, отвального хозяйства.</w:t>
      </w:r>
    </w:p>
    <w:p w:rsidR="003F21B6" w:rsidRPr="0075248E" w:rsidRDefault="003F21B6" w:rsidP="001B116D">
      <w:pPr>
        <w:pStyle w:val="a6"/>
        <w:spacing w:before="0" w:after="0"/>
        <w:ind w:firstLine="709"/>
        <w:rPr>
          <w:sz w:val="26"/>
          <w:szCs w:val="26"/>
        </w:rPr>
      </w:pPr>
      <w:r w:rsidRPr="0075248E">
        <w:rPr>
          <w:sz w:val="26"/>
          <w:szCs w:val="26"/>
        </w:rPr>
        <w:t xml:space="preserve">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w:t>
      </w:r>
      <w:r w:rsidR="00690738" w:rsidRPr="0075248E">
        <w:rPr>
          <w:sz w:val="26"/>
          <w:szCs w:val="26"/>
        </w:rPr>
        <w:t>генерального плана городского округа</w:t>
      </w:r>
      <w:r w:rsidRPr="0075248E">
        <w:rPr>
          <w:sz w:val="26"/>
          <w:szCs w:val="26"/>
        </w:rPr>
        <w:t>.</w:t>
      </w:r>
    </w:p>
    <w:p w:rsidR="003F21B6" w:rsidRPr="0075248E" w:rsidRDefault="003F21B6" w:rsidP="001B116D">
      <w:pPr>
        <w:pStyle w:val="a6"/>
        <w:spacing w:before="0" w:after="0"/>
        <w:ind w:firstLine="709"/>
        <w:rPr>
          <w:sz w:val="26"/>
          <w:szCs w:val="26"/>
        </w:rPr>
      </w:pPr>
      <w:r w:rsidRPr="0075248E">
        <w:rPr>
          <w:sz w:val="26"/>
          <w:szCs w:val="26"/>
        </w:rPr>
        <w:t>В схеме планировочной организации земельного участка расширяемого и р</w:t>
      </w:r>
      <w:r w:rsidRPr="0075248E">
        <w:rPr>
          <w:sz w:val="26"/>
          <w:szCs w:val="26"/>
        </w:rPr>
        <w:t>е</w:t>
      </w:r>
      <w:r w:rsidRPr="0075248E">
        <w:rPr>
          <w:sz w:val="26"/>
          <w:szCs w:val="26"/>
        </w:rPr>
        <w:t>конструируемого объекта следует предусматривать:</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организацию СЗЗ (при необходимости);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увязку с планировкой и застройкой прилегающих жилых и иных территор</w:t>
      </w:r>
      <w:r w:rsidRPr="0075248E">
        <w:rPr>
          <w:sz w:val="26"/>
          <w:szCs w:val="26"/>
        </w:rPr>
        <w:t>и</w:t>
      </w:r>
      <w:r w:rsidRPr="0075248E">
        <w:rPr>
          <w:sz w:val="26"/>
          <w:szCs w:val="26"/>
        </w:rPr>
        <w:t>альных зон населенного пункта;</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совершенствование планировочного зонирования, благоустройства земельн</w:t>
      </w:r>
      <w:r w:rsidRPr="0075248E">
        <w:rPr>
          <w:sz w:val="26"/>
          <w:szCs w:val="26"/>
        </w:rPr>
        <w:t>о</w:t>
      </w:r>
      <w:r w:rsidRPr="0075248E">
        <w:rPr>
          <w:sz w:val="26"/>
          <w:szCs w:val="26"/>
        </w:rPr>
        <w:t>го участка и архитектурного облика объекта;</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повышение эффективности использования территории;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объединение разрозненных производственных и вспомогательных объектов.</w:t>
      </w:r>
    </w:p>
    <w:p w:rsidR="003F21B6" w:rsidRPr="0075248E" w:rsidRDefault="003F21B6" w:rsidP="001B116D">
      <w:pPr>
        <w:ind w:firstLine="709"/>
        <w:rPr>
          <w:sz w:val="26"/>
          <w:szCs w:val="26"/>
        </w:rPr>
      </w:pPr>
      <w:r w:rsidRPr="0075248E">
        <w:rPr>
          <w:sz w:val="26"/>
          <w:szCs w:val="26"/>
        </w:rPr>
        <w:t xml:space="preserve">Расстояния между зданиями, сооружениями, в </w:t>
      </w:r>
      <w:proofErr w:type="spellStart"/>
      <w:r w:rsidRPr="0075248E">
        <w:rPr>
          <w:sz w:val="26"/>
          <w:szCs w:val="26"/>
        </w:rPr>
        <w:t>т.ч</w:t>
      </w:r>
      <w:proofErr w:type="spellEnd"/>
      <w:r w:rsidRPr="0075248E">
        <w:rPr>
          <w:sz w:val="26"/>
          <w:szCs w:val="26"/>
        </w:rPr>
        <w:t>. инженерными коммуник</w:t>
      </w:r>
      <w:r w:rsidRPr="0075248E">
        <w:rPr>
          <w:sz w:val="26"/>
          <w:szCs w:val="26"/>
        </w:rPr>
        <w:t>а</w:t>
      </w:r>
      <w:r w:rsidRPr="0075248E">
        <w:rPr>
          <w:sz w:val="26"/>
          <w:szCs w:val="26"/>
        </w:rPr>
        <w:t>циями, следует принимать минимально допустимыми.</w:t>
      </w:r>
    </w:p>
    <w:p w:rsidR="003F21B6" w:rsidRPr="0075248E" w:rsidRDefault="003F21B6" w:rsidP="001B116D">
      <w:pPr>
        <w:pStyle w:val="a6"/>
        <w:spacing w:before="0" w:after="0"/>
        <w:ind w:firstLine="709"/>
        <w:rPr>
          <w:sz w:val="26"/>
          <w:szCs w:val="26"/>
        </w:rPr>
      </w:pPr>
      <w:r w:rsidRPr="0075248E">
        <w:rPr>
          <w:sz w:val="26"/>
          <w:szCs w:val="26"/>
        </w:rPr>
        <w:t>Проектируемые сельскохозяйственные предприятия, здания и сооружения сл</w:t>
      </w:r>
      <w:r w:rsidRPr="0075248E">
        <w:rPr>
          <w:sz w:val="26"/>
          <w:szCs w:val="26"/>
        </w:rPr>
        <w:t>е</w:t>
      </w:r>
      <w:r w:rsidRPr="0075248E">
        <w:rPr>
          <w:sz w:val="26"/>
          <w:szCs w:val="26"/>
        </w:rPr>
        <w:t xml:space="preserve">дует размещать в производственных </w:t>
      </w:r>
      <w:proofErr w:type="gramStart"/>
      <w:r w:rsidRPr="0075248E">
        <w:rPr>
          <w:sz w:val="26"/>
          <w:szCs w:val="26"/>
        </w:rPr>
        <w:t>зонах</w:t>
      </w:r>
      <w:proofErr w:type="gramEnd"/>
      <w:r w:rsidRPr="0075248E">
        <w:rPr>
          <w:sz w:val="26"/>
          <w:szCs w:val="26"/>
        </w:rPr>
        <w:t xml:space="preserve"> на основе планов развития существующих организаций и их производственной специализации в соответствии с утвержденным генеральны</w:t>
      </w:r>
      <w:r w:rsidR="00701C8D" w:rsidRPr="0075248E">
        <w:rPr>
          <w:sz w:val="26"/>
          <w:szCs w:val="26"/>
        </w:rPr>
        <w:t>м</w:t>
      </w:r>
      <w:r w:rsidRPr="0075248E">
        <w:rPr>
          <w:sz w:val="26"/>
          <w:szCs w:val="26"/>
        </w:rPr>
        <w:t xml:space="preserve"> плано</w:t>
      </w:r>
      <w:r w:rsidR="00701C8D" w:rsidRPr="0075248E">
        <w:rPr>
          <w:sz w:val="26"/>
          <w:szCs w:val="26"/>
        </w:rPr>
        <w:t>м</w:t>
      </w:r>
      <w:r w:rsidRPr="0075248E">
        <w:rPr>
          <w:sz w:val="26"/>
          <w:szCs w:val="26"/>
        </w:rPr>
        <w:t xml:space="preserve"> </w:t>
      </w:r>
      <w:r w:rsidR="00701C8D" w:rsidRPr="0075248E">
        <w:rPr>
          <w:sz w:val="26"/>
          <w:szCs w:val="26"/>
        </w:rPr>
        <w:t>Шебекинского городского округа</w:t>
      </w:r>
      <w:r w:rsidRPr="0075248E">
        <w:rPr>
          <w:sz w:val="26"/>
          <w:szCs w:val="26"/>
        </w:rPr>
        <w:t xml:space="preserve"> с учетом схем размещения объектов сельского хозяйства субъектов Российской Федерации, муниципальных о</w:t>
      </w:r>
      <w:r w:rsidRPr="0075248E">
        <w:rPr>
          <w:sz w:val="26"/>
          <w:szCs w:val="26"/>
        </w:rPr>
        <w:t>б</w:t>
      </w:r>
      <w:r w:rsidRPr="0075248E">
        <w:rPr>
          <w:sz w:val="26"/>
          <w:szCs w:val="26"/>
        </w:rPr>
        <w:t>разований.</w:t>
      </w:r>
    </w:p>
    <w:p w:rsidR="00690738" w:rsidRPr="0075248E" w:rsidRDefault="00690738" w:rsidP="001B116D">
      <w:pPr>
        <w:pStyle w:val="a6"/>
        <w:spacing w:before="0" w:after="0"/>
        <w:ind w:firstLine="709"/>
        <w:rPr>
          <w:sz w:val="26"/>
          <w:szCs w:val="26"/>
        </w:rPr>
      </w:pPr>
      <w:r w:rsidRPr="0075248E">
        <w:rPr>
          <w:sz w:val="26"/>
          <w:szCs w:val="26"/>
        </w:rPr>
        <w:t>При формировании производственных зон расстояния между сельскохозя</w:t>
      </w:r>
      <w:r w:rsidRPr="0075248E">
        <w:rPr>
          <w:sz w:val="26"/>
          <w:szCs w:val="26"/>
        </w:rPr>
        <w:t>й</w:t>
      </w:r>
      <w:r w:rsidRPr="0075248E">
        <w:rPr>
          <w:sz w:val="26"/>
          <w:szCs w:val="26"/>
        </w:rPr>
        <w:t>ственными предприятиями, зданиями и сооружениями следует предусматривать м</w:t>
      </w:r>
      <w:r w:rsidRPr="0075248E">
        <w:rPr>
          <w:sz w:val="26"/>
          <w:szCs w:val="26"/>
        </w:rPr>
        <w:t>и</w:t>
      </w:r>
      <w:r w:rsidRPr="0075248E">
        <w:rPr>
          <w:sz w:val="26"/>
          <w:szCs w:val="26"/>
        </w:rPr>
        <w:t>нимально допустимые исходя из санитарных, ветеринарных, противопожарных тр</w:t>
      </w:r>
      <w:r w:rsidRPr="0075248E">
        <w:rPr>
          <w:sz w:val="26"/>
          <w:szCs w:val="26"/>
        </w:rPr>
        <w:t>е</w:t>
      </w:r>
      <w:r w:rsidRPr="0075248E">
        <w:rPr>
          <w:sz w:val="26"/>
          <w:szCs w:val="26"/>
        </w:rPr>
        <w:t xml:space="preserve">бований и норм технологического проектирования. </w:t>
      </w:r>
    </w:p>
    <w:p w:rsidR="00690738" w:rsidRPr="0075248E" w:rsidRDefault="00690738" w:rsidP="001B116D">
      <w:pPr>
        <w:pStyle w:val="a6"/>
        <w:spacing w:before="0" w:after="0"/>
        <w:ind w:firstLine="709"/>
        <w:rPr>
          <w:sz w:val="26"/>
          <w:szCs w:val="26"/>
        </w:rPr>
      </w:pPr>
      <w:r w:rsidRPr="0075248E">
        <w:rPr>
          <w:sz w:val="26"/>
          <w:szCs w:val="26"/>
        </w:rPr>
        <w:t>На территории животноводческих комплексов и ферм и в их СЗЗ не допускае</w:t>
      </w:r>
      <w:r w:rsidRPr="0075248E">
        <w:rPr>
          <w:sz w:val="26"/>
          <w:szCs w:val="26"/>
        </w:rPr>
        <w:t>т</w:t>
      </w:r>
      <w:r w:rsidRPr="0075248E">
        <w:rPr>
          <w:sz w:val="26"/>
          <w:szCs w:val="26"/>
        </w:rPr>
        <w:t>ся размещать предприятия по переработке сельскохозяйственной продукции, объекты питания и объекты, к ним приравненные.</w:t>
      </w:r>
    </w:p>
    <w:p w:rsidR="003F21B6" w:rsidRPr="0075248E" w:rsidRDefault="003F21B6" w:rsidP="001B116D">
      <w:pPr>
        <w:pStyle w:val="a6"/>
        <w:spacing w:before="0" w:after="0"/>
        <w:ind w:firstLine="709"/>
        <w:rPr>
          <w:sz w:val="26"/>
          <w:szCs w:val="26"/>
        </w:rPr>
      </w:pPr>
      <w:r w:rsidRPr="0075248E">
        <w:rPr>
          <w:sz w:val="26"/>
          <w:szCs w:val="26"/>
        </w:rPr>
        <w:t>При организации сельскохозяйственного производства необходимо предусма</w:t>
      </w:r>
      <w:r w:rsidRPr="0075248E">
        <w:rPr>
          <w:sz w:val="26"/>
          <w:szCs w:val="26"/>
        </w:rPr>
        <w:t>т</w:t>
      </w:r>
      <w:r w:rsidRPr="0075248E">
        <w:rPr>
          <w:sz w:val="26"/>
          <w:szCs w:val="26"/>
        </w:rPr>
        <w:t>ривать меры по защите жилых и общественно-деловых зон от неблагоприятного вл</w:t>
      </w:r>
      <w:r w:rsidRPr="0075248E">
        <w:rPr>
          <w:sz w:val="26"/>
          <w:szCs w:val="26"/>
        </w:rPr>
        <w:t>и</w:t>
      </w:r>
      <w:r w:rsidRPr="0075248E">
        <w:rPr>
          <w:sz w:val="26"/>
          <w:szCs w:val="26"/>
        </w:rPr>
        <w:t>яния производственных комплексов, а также самих этих комплексов, если они связ</w:t>
      </w:r>
      <w:r w:rsidRPr="0075248E">
        <w:rPr>
          <w:sz w:val="26"/>
          <w:szCs w:val="26"/>
        </w:rPr>
        <w:t>а</w:t>
      </w:r>
      <w:r w:rsidRPr="0075248E">
        <w:rPr>
          <w:sz w:val="26"/>
          <w:szCs w:val="26"/>
        </w:rPr>
        <w:t>ны с производством пищевых продуктов, от загрязнений и вредных воздействий иных производств, транспортных и коммунальных сооружений.</w:t>
      </w:r>
    </w:p>
    <w:p w:rsidR="003F21B6" w:rsidRPr="0075248E" w:rsidRDefault="003F21B6" w:rsidP="001B116D">
      <w:pPr>
        <w:pStyle w:val="a6"/>
        <w:spacing w:before="0" w:after="0"/>
        <w:ind w:firstLine="709"/>
        <w:rPr>
          <w:sz w:val="26"/>
          <w:szCs w:val="26"/>
        </w:rPr>
      </w:pPr>
      <w:r w:rsidRPr="0075248E">
        <w:rPr>
          <w:sz w:val="26"/>
          <w:szCs w:val="26"/>
        </w:rPr>
        <w:t>Размещение сельскохозяйственных предприятий, зданий и сооружений не д</w:t>
      </w:r>
      <w:r w:rsidRPr="0075248E">
        <w:rPr>
          <w:sz w:val="26"/>
          <w:szCs w:val="26"/>
        </w:rPr>
        <w:t>о</w:t>
      </w:r>
      <w:r w:rsidRPr="0075248E">
        <w:rPr>
          <w:sz w:val="26"/>
          <w:szCs w:val="26"/>
        </w:rPr>
        <w:t>пускается (ограничения установлены в соответствии с п. 4.6 СП 19.13330.201</w:t>
      </w:r>
      <w:r w:rsidR="00665A9A" w:rsidRPr="0075248E">
        <w:rPr>
          <w:sz w:val="26"/>
          <w:szCs w:val="26"/>
        </w:rPr>
        <w:t>9</w:t>
      </w:r>
      <w:r w:rsidRPr="0075248E">
        <w:rPr>
          <w:sz w:val="26"/>
          <w:szCs w:val="26"/>
        </w:rPr>
        <w:t>):</w:t>
      </w:r>
    </w:p>
    <w:p w:rsidR="00F22C5E" w:rsidRPr="0075248E" w:rsidRDefault="00F22C5E" w:rsidP="00F22C5E">
      <w:pPr>
        <w:pStyle w:val="afff1"/>
        <w:ind w:firstLine="709"/>
        <w:rPr>
          <w:sz w:val="26"/>
          <w:szCs w:val="26"/>
        </w:rPr>
      </w:pPr>
      <w:r w:rsidRPr="0075248E">
        <w:rPr>
          <w:sz w:val="26"/>
          <w:szCs w:val="26"/>
        </w:rPr>
        <w:lastRenderedPageBreak/>
        <w:t>- на территории бывших полигонов для бытовых отходов, очистных соор</w:t>
      </w:r>
      <w:r w:rsidRPr="0075248E">
        <w:rPr>
          <w:sz w:val="26"/>
          <w:szCs w:val="26"/>
        </w:rPr>
        <w:t>у</w:t>
      </w:r>
      <w:r w:rsidRPr="0075248E">
        <w:rPr>
          <w:sz w:val="26"/>
          <w:szCs w:val="26"/>
        </w:rPr>
        <w:t>жений, скотомогильников (СП 289.1325800), кожевенно-сырьевых предприятий;</w:t>
      </w:r>
    </w:p>
    <w:p w:rsidR="00F22C5E" w:rsidRPr="0075248E" w:rsidRDefault="00F22C5E" w:rsidP="00F22C5E">
      <w:pPr>
        <w:pStyle w:val="afff1"/>
        <w:ind w:firstLine="709"/>
        <w:rPr>
          <w:sz w:val="26"/>
          <w:szCs w:val="26"/>
        </w:rPr>
      </w:pPr>
      <w:r w:rsidRPr="0075248E">
        <w:rPr>
          <w:sz w:val="26"/>
          <w:szCs w:val="26"/>
        </w:rPr>
        <w:t>- на площадях залегания полезных ископаемых без согласования с органами Федерального агентства по недропользованию;</w:t>
      </w:r>
    </w:p>
    <w:p w:rsidR="00F22C5E" w:rsidRPr="0075248E" w:rsidRDefault="00F22C5E" w:rsidP="00F22C5E">
      <w:pPr>
        <w:pStyle w:val="afff1"/>
        <w:ind w:firstLine="709"/>
        <w:rPr>
          <w:sz w:val="26"/>
          <w:szCs w:val="26"/>
        </w:rPr>
      </w:pPr>
      <w:r w:rsidRPr="0075248E">
        <w:rPr>
          <w:sz w:val="26"/>
          <w:szCs w:val="26"/>
        </w:rPr>
        <w:t>- в опасных зонах отвалов породы угольных и сланцевых шахт и обогат</w:t>
      </w:r>
      <w:r w:rsidRPr="0075248E">
        <w:rPr>
          <w:sz w:val="26"/>
          <w:szCs w:val="26"/>
        </w:rPr>
        <w:t>и</w:t>
      </w:r>
      <w:r w:rsidRPr="0075248E">
        <w:rPr>
          <w:sz w:val="26"/>
          <w:szCs w:val="26"/>
        </w:rPr>
        <w:t>тельных фабрик;</w:t>
      </w:r>
    </w:p>
    <w:p w:rsidR="00F22C5E" w:rsidRPr="0075248E" w:rsidRDefault="00F22C5E" w:rsidP="00F22C5E">
      <w:pPr>
        <w:pStyle w:val="afff1"/>
        <w:ind w:firstLine="709"/>
        <w:rPr>
          <w:sz w:val="26"/>
          <w:szCs w:val="26"/>
        </w:rPr>
      </w:pPr>
      <w:r w:rsidRPr="0075248E">
        <w:rPr>
          <w:sz w:val="26"/>
          <w:szCs w:val="26"/>
        </w:rPr>
        <w:t>-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rsidR="00F22C5E" w:rsidRPr="0075248E" w:rsidRDefault="00F22C5E" w:rsidP="00F22C5E">
      <w:pPr>
        <w:pStyle w:val="afff1"/>
        <w:ind w:firstLine="709"/>
        <w:rPr>
          <w:sz w:val="26"/>
          <w:szCs w:val="26"/>
        </w:rPr>
      </w:pPr>
      <w:r w:rsidRPr="0075248E">
        <w:rPr>
          <w:sz w:val="26"/>
          <w:szCs w:val="26"/>
        </w:rPr>
        <w:t>- в зонах санитарной охраны источников водоснабжения и минеральных и</w:t>
      </w:r>
      <w:r w:rsidRPr="0075248E">
        <w:rPr>
          <w:sz w:val="26"/>
          <w:szCs w:val="26"/>
        </w:rPr>
        <w:t>с</w:t>
      </w:r>
      <w:r w:rsidRPr="0075248E">
        <w:rPr>
          <w:sz w:val="26"/>
          <w:szCs w:val="26"/>
        </w:rPr>
        <w:t>точников во всех зонах округов санитарной, горно-санитарной охраны лечебно-оздоровительных местностей и курортов;</w:t>
      </w:r>
    </w:p>
    <w:p w:rsidR="00F22C5E" w:rsidRPr="0075248E" w:rsidRDefault="00F22C5E" w:rsidP="00F22C5E">
      <w:pPr>
        <w:pStyle w:val="afff1"/>
        <w:ind w:firstLine="709"/>
        <w:rPr>
          <w:sz w:val="26"/>
          <w:szCs w:val="26"/>
        </w:rPr>
      </w:pPr>
      <w:r w:rsidRPr="0075248E">
        <w:rPr>
          <w:sz w:val="26"/>
          <w:szCs w:val="26"/>
        </w:rPr>
        <w:t>- на землях зеленых зон городов;</w:t>
      </w:r>
    </w:p>
    <w:p w:rsidR="00F22C5E" w:rsidRPr="0075248E" w:rsidRDefault="00F22C5E" w:rsidP="00F22C5E">
      <w:pPr>
        <w:pStyle w:val="afff1"/>
        <w:ind w:firstLine="709"/>
        <w:rPr>
          <w:sz w:val="26"/>
          <w:szCs w:val="26"/>
        </w:rPr>
      </w:pPr>
      <w:r w:rsidRPr="0075248E">
        <w:rPr>
          <w:sz w:val="26"/>
          <w:szCs w:val="26"/>
        </w:rPr>
        <w:t xml:space="preserve">- на земельных участках, загрязненных органическими и радиоактивными отходами, до истечения сроков, установленных органами </w:t>
      </w:r>
      <w:proofErr w:type="spellStart"/>
      <w:r w:rsidRPr="0075248E">
        <w:rPr>
          <w:sz w:val="26"/>
          <w:szCs w:val="26"/>
        </w:rPr>
        <w:t>Роспотребнадзора</w:t>
      </w:r>
      <w:proofErr w:type="spellEnd"/>
      <w:r w:rsidRPr="0075248E">
        <w:rPr>
          <w:sz w:val="26"/>
          <w:szCs w:val="26"/>
        </w:rPr>
        <w:t xml:space="preserve"> и </w:t>
      </w:r>
      <w:proofErr w:type="spellStart"/>
      <w:r w:rsidRPr="0075248E">
        <w:rPr>
          <w:sz w:val="26"/>
          <w:szCs w:val="26"/>
        </w:rPr>
        <w:t>Ро</w:t>
      </w:r>
      <w:r w:rsidRPr="0075248E">
        <w:rPr>
          <w:sz w:val="26"/>
          <w:szCs w:val="26"/>
        </w:rPr>
        <w:t>с</w:t>
      </w:r>
      <w:r w:rsidRPr="0075248E">
        <w:rPr>
          <w:sz w:val="26"/>
          <w:szCs w:val="26"/>
        </w:rPr>
        <w:t>сельхознадзора</w:t>
      </w:r>
      <w:proofErr w:type="spellEnd"/>
      <w:r w:rsidRPr="0075248E">
        <w:rPr>
          <w:sz w:val="26"/>
          <w:szCs w:val="26"/>
        </w:rPr>
        <w:t>;</w:t>
      </w:r>
    </w:p>
    <w:p w:rsidR="00F22C5E" w:rsidRPr="0075248E" w:rsidRDefault="00F22C5E" w:rsidP="00F22C5E">
      <w:pPr>
        <w:pStyle w:val="afff1"/>
        <w:ind w:firstLine="709"/>
        <w:rPr>
          <w:sz w:val="26"/>
          <w:szCs w:val="26"/>
        </w:rPr>
      </w:pPr>
      <w:r w:rsidRPr="0075248E">
        <w:rPr>
          <w:sz w:val="26"/>
          <w:szCs w:val="26"/>
        </w:rPr>
        <w:t xml:space="preserve">- на землях </w:t>
      </w:r>
      <w:proofErr w:type="spellStart"/>
      <w:r w:rsidRPr="0075248E">
        <w:rPr>
          <w:sz w:val="26"/>
          <w:szCs w:val="26"/>
        </w:rPr>
        <w:t>особоохраняемых</w:t>
      </w:r>
      <w:proofErr w:type="spellEnd"/>
      <w:r w:rsidRPr="0075248E">
        <w:rPr>
          <w:sz w:val="26"/>
          <w:szCs w:val="26"/>
        </w:rPr>
        <w:t xml:space="preserve"> природных территорий;</w:t>
      </w:r>
    </w:p>
    <w:p w:rsidR="00F22C5E" w:rsidRPr="0075248E" w:rsidRDefault="00F22C5E" w:rsidP="00F22C5E">
      <w:pPr>
        <w:pStyle w:val="afff1"/>
        <w:ind w:firstLine="709"/>
        <w:rPr>
          <w:sz w:val="26"/>
          <w:szCs w:val="26"/>
        </w:rPr>
      </w:pPr>
      <w:r w:rsidRPr="0075248E">
        <w:rPr>
          <w:sz w:val="26"/>
          <w:szCs w:val="26"/>
        </w:rPr>
        <w:t>-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w:t>
      </w:r>
      <w:r w:rsidRPr="0075248E">
        <w:rPr>
          <w:sz w:val="26"/>
          <w:szCs w:val="26"/>
        </w:rPr>
        <w:t>а</w:t>
      </w:r>
      <w:r w:rsidRPr="0075248E">
        <w:rPr>
          <w:sz w:val="26"/>
          <w:szCs w:val="26"/>
        </w:rPr>
        <w:t>достроительными регламентами в границах зон охраны объектов культурного наследия;</w:t>
      </w:r>
    </w:p>
    <w:p w:rsidR="00AF38B1" w:rsidRPr="0075248E" w:rsidRDefault="00F22C5E" w:rsidP="00F22C5E">
      <w:pPr>
        <w:pStyle w:val="afff1"/>
        <w:ind w:firstLine="709"/>
        <w:rPr>
          <w:sz w:val="26"/>
          <w:szCs w:val="26"/>
        </w:rPr>
      </w:pPr>
      <w:proofErr w:type="gramStart"/>
      <w:r w:rsidRPr="0075248E">
        <w:rPr>
          <w:sz w:val="26"/>
          <w:szCs w:val="26"/>
        </w:rPr>
        <w:t>- на особо ценных сельскохозяйственных угодьях из состава земель сельск</w:t>
      </w:r>
      <w:r w:rsidRPr="0075248E">
        <w:rPr>
          <w:sz w:val="26"/>
          <w:szCs w:val="26"/>
        </w:rPr>
        <w:t>о</w:t>
      </w:r>
      <w:r w:rsidRPr="0075248E">
        <w:rPr>
          <w:sz w:val="26"/>
          <w:szCs w:val="26"/>
        </w:rPr>
        <w:t>хозяйственного назначения, отнесенных в соответствии с законодательством суб</w:t>
      </w:r>
      <w:r w:rsidRPr="0075248E">
        <w:rPr>
          <w:sz w:val="26"/>
          <w:szCs w:val="26"/>
        </w:rPr>
        <w:t>ъ</w:t>
      </w:r>
      <w:r w:rsidRPr="0075248E">
        <w:rPr>
          <w:sz w:val="26"/>
          <w:szCs w:val="26"/>
        </w:rPr>
        <w:t>ектов Российской Федерации к особо ценным продуктивным сельскохозяйстве</w:t>
      </w:r>
      <w:r w:rsidRPr="0075248E">
        <w:rPr>
          <w:sz w:val="26"/>
          <w:szCs w:val="26"/>
        </w:rPr>
        <w:t>н</w:t>
      </w:r>
      <w:r w:rsidRPr="0075248E">
        <w:rPr>
          <w:sz w:val="26"/>
          <w:szCs w:val="26"/>
        </w:rPr>
        <w:t>ным угодьям, а также пашне, мелиорируемых сельскохозяйственных угодьях, на землях на которых расположены сооружения, обеспечивающие осушение, орош</w:t>
      </w:r>
      <w:r w:rsidRPr="0075248E">
        <w:rPr>
          <w:sz w:val="26"/>
          <w:szCs w:val="26"/>
        </w:rPr>
        <w:t>е</w:t>
      </w:r>
      <w:r w:rsidRPr="0075248E">
        <w:rPr>
          <w:sz w:val="26"/>
          <w:szCs w:val="26"/>
        </w:rPr>
        <w:t>ние или противоэрозионную защиту земель, если указанные сооружения не явл</w:t>
      </w:r>
      <w:r w:rsidRPr="0075248E">
        <w:rPr>
          <w:sz w:val="26"/>
          <w:szCs w:val="26"/>
        </w:rPr>
        <w:t>я</w:t>
      </w:r>
      <w:r w:rsidRPr="0075248E">
        <w:rPr>
          <w:sz w:val="26"/>
          <w:szCs w:val="26"/>
        </w:rPr>
        <w:t>ются улучшениями земельного участка.</w:t>
      </w:r>
      <w:proofErr w:type="gramEnd"/>
    </w:p>
    <w:p w:rsidR="00F22C5E" w:rsidRPr="0075248E" w:rsidRDefault="00F22C5E" w:rsidP="00F22C5E">
      <w:pPr>
        <w:pStyle w:val="afff1"/>
        <w:ind w:firstLine="709"/>
        <w:rPr>
          <w:sz w:val="26"/>
          <w:szCs w:val="26"/>
        </w:rPr>
      </w:pPr>
    </w:p>
    <w:p w:rsidR="003F21B6" w:rsidRPr="0075248E" w:rsidRDefault="003F21B6" w:rsidP="00CA6725">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121" w:name="_Toc420924729"/>
      <w:bookmarkStart w:id="122" w:name="_Toc427067183"/>
      <w:bookmarkStart w:id="123" w:name="_Toc433836757"/>
      <w:bookmarkStart w:id="124" w:name="_Toc434252553"/>
      <w:bookmarkStart w:id="125" w:name="_Toc434511591"/>
      <w:bookmarkStart w:id="126" w:name="_Toc434576950"/>
      <w:bookmarkStart w:id="127" w:name="_Toc434583220"/>
      <w:bookmarkStart w:id="128" w:name="_Toc444504777"/>
      <w:bookmarkStart w:id="129" w:name="_Toc68777314"/>
      <w:r w:rsidRPr="0075248E">
        <w:rPr>
          <w:rFonts w:ascii="Times New Roman" w:hAnsi="Times New Roman" w:cs="Times New Roman"/>
          <w:i w:val="0"/>
          <w:sz w:val="26"/>
          <w:szCs w:val="26"/>
        </w:rPr>
        <w:t>Требования по обеспечению охраны окружающей среды,</w:t>
      </w:r>
      <w:r w:rsidR="004014C6" w:rsidRPr="0075248E">
        <w:rPr>
          <w:rFonts w:ascii="Times New Roman" w:hAnsi="Times New Roman" w:cs="Times New Roman"/>
          <w:i w:val="0"/>
          <w:sz w:val="26"/>
          <w:szCs w:val="26"/>
        </w:rPr>
        <w:t xml:space="preserve"> </w:t>
      </w:r>
      <w:r w:rsidRPr="0075248E">
        <w:rPr>
          <w:rFonts w:ascii="Times New Roman" w:hAnsi="Times New Roman" w:cs="Times New Roman"/>
          <w:i w:val="0"/>
          <w:sz w:val="26"/>
          <w:szCs w:val="26"/>
        </w:rPr>
        <w:t xml:space="preserve"> по обеспеч</w:t>
      </w:r>
      <w:r w:rsidRPr="0075248E">
        <w:rPr>
          <w:rFonts w:ascii="Times New Roman" w:hAnsi="Times New Roman" w:cs="Times New Roman"/>
          <w:i w:val="0"/>
          <w:sz w:val="26"/>
          <w:szCs w:val="26"/>
        </w:rPr>
        <w:t>е</w:t>
      </w:r>
      <w:r w:rsidRPr="0075248E">
        <w:rPr>
          <w:rFonts w:ascii="Times New Roman" w:hAnsi="Times New Roman" w:cs="Times New Roman"/>
          <w:i w:val="0"/>
          <w:sz w:val="26"/>
          <w:szCs w:val="26"/>
        </w:rPr>
        <w:t>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21"/>
      <w:bookmarkEnd w:id="122"/>
      <w:bookmarkEnd w:id="123"/>
      <w:bookmarkEnd w:id="124"/>
      <w:bookmarkEnd w:id="125"/>
      <w:bookmarkEnd w:id="126"/>
      <w:bookmarkEnd w:id="127"/>
      <w:bookmarkEnd w:id="128"/>
      <w:bookmarkEnd w:id="129"/>
    </w:p>
    <w:p w:rsidR="00AF38B1" w:rsidRPr="0075248E" w:rsidRDefault="00AF38B1" w:rsidP="001B116D">
      <w:pPr>
        <w:ind w:firstLine="709"/>
        <w:jc w:val="center"/>
        <w:rPr>
          <w:sz w:val="26"/>
          <w:szCs w:val="26"/>
        </w:rPr>
      </w:pPr>
    </w:p>
    <w:p w:rsidR="003F21B6" w:rsidRPr="0075248E" w:rsidRDefault="003F21B6" w:rsidP="004014C6">
      <w:pPr>
        <w:pStyle w:val="3"/>
        <w:rPr>
          <w:rFonts w:ascii="Times New Roman" w:hAnsi="Times New Roman" w:cs="Times New Roman"/>
          <w:i/>
          <w:sz w:val="26"/>
          <w:szCs w:val="26"/>
        </w:rPr>
      </w:pPr>
      <w:bookmarkStart w:id="130" w:name="_Toc420924730"/>
      <w:bookmarkStart w:id="131" w:name="_Toc427067184"/>
      <w:bookmarkStart w:id="132" w:name="_Toc433836758"/>
      <w:bookmarkStart w:id="133" w:name="_Toc434252554"/>
      <w:bookmarkStart w:id="134" w:name="_Toc434511592"/>
      <w:bookmarkStart w:id="135" w:name="_Toc434576951"/>
      <w:bookmarkStart w:id="136" w:name="_Toc434583221"/>
      <w:bookmarkStart w:id="137" w:name="_Toc444504778"/>
      <w:bookmarkStart w:id="138" w:name="_Toc68777315"/>
      <w:r w:rsidRPr="0075248E">
        <w:rPr>
          <w:rFonts w:ascii="Times New Roman" w:hAnsi="Times New Roman" w:cs="Times New Roman"/>
          <w:i/>
          <w:sz w:val="26"/>
          <w:szCs w:val="26"/>
        </w:rPr>
        <w:t>Требования по обеспечению охраны окружающей среды</w:t>
      </w:r>
      <w:bookmarkEnd w:id="130"/>
      <w:bookmarkEnd w:id="131"/>
      <w:bookmarkEnd w:id="132"/>
      <w:bookmarkEnd w:id="133"/>
      <w:bookmarkEnd w:id="134"/>
      <w:bookmarkEnd w:id="135"/>
      <w:bookmarkEnd w:id="136"/>
      <w:bookmarkEnd w:id="137"/>
      <w:bookmarkEnd w:id="138"/>
    </w:p>
    <w:p w:rsidR="003F21B6" w:rsidRPr="0075248E" w:rsidRDefault="003F21B6" w:rsidP="001B116D">
      <w:pPr>
        <w:pStyle w:val="a6"/>
        <w:spacing w:before="0" w:after="0"/>
        <w:ind w:firstLine="709"/>
        <w:rPr>
          <w:rFonts w:eastAsia="Calibri"/>
          <w:sz w:val="26"/>
          <w:szCs w:val="26"/>
          <w:lang w:eastAsia="en-US"/>
        </w:rPr>
      </w:pPr>
      <w:bookmarkStart w:id="139" w:name="_Toc398652910"/>
      <w:bookmarkStart w:id="140" w:name="_Toc395184298"/>
      <w:r w:rsidRPr="0075248E">
        <w:rPr>
          <w:rFonts w:eastAsia="Calibri"/>
          <w:sz w:val="26"/>
          <w:szCs w:val="26"/>
          <w:lang w:eastAsia="en-US"/>
        </w:rPr>
        <w:t>Требования по обеспечению охраны окружающей среды, учитываемые при разработке градостроительной документации</w:t>
      </w:r>
      <w:bookmarkEnd w:id="139"/>
      <w:r w:rsidRPr="0075248E">
        <w:rPr>
          <w:rFonts w:eastAsia="Calibri"/>
          <w:sz w:val="26"/>
          <w:szCs w:val="26"/>
          <w:lang w:eastAsia="en-US"/>
        </w:rPr>
        <w:t>, устанавливаются в соответствии с ф</w:t>
      </w:r>
      <w:r w:rsidRPr="0075248E">
        <w:rPr>
          <w:rFonts w:eastAsia="Calibri"/>
          <w:sz w:val="26"/>
          <w:szCs w:val="26"/>
          <w:lang w:eastAsia="en-US"/>
        </w:rPr>
        <w:t>е</w:t>
      </w:r>
      <w:r w:rsidRPr="0075248E">
        <w:rPr>
          <w:rFonts w:eastAsia="Calibri"/>
          <w:sz w:val="26"/>
          <w:szCs w:val="26"/>
          <w:lang w:eastAsia="en-US"/>
        </w:rPr>
        <w:t>деральным и региональным законодательством в области охраны окружающей среды.</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максимальные уровни звукового воздействия принимаются в соответствии </w:t>
      </w:r>
      <w:r w:rsidR="00351236" w:rsidRPr="0075248E">
        <w:rPr>
          <w:sz w:val="26"/>
          <w:szCs w:val="26"/>
        </w:rPr>
        <w:br/>
      </w:r>
      <w:r w:rsidRPr="0075248E">
        <w:rPr>
          <w:sz w:val="26"/>
          <w:szCs w:val="26"/>
        </w:rPr>
        <w:t>с требованиями СН 2.2.4/2.1.8.562-96;</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требования к очистке сточных вод в соответствии с СП 32.13330.201</w:t>
      </w:r>
      <w:r w:rsidR="00D07662" w:rsidRPr="0075248E">
        <w:rPr>
          <w:sz w:val="26"/>
          <w:szCs w:val="26"/>
        </w:rPr>
        <w:t>8</w:t>
      </w:r>
      <w:r w:rsidRPr="0075248E">
        <w:rPr>
          <w:sz w:val="26"/>
          <w:szCs w:val="26"/>
        </w:rPr>
        <w:t>.</w:t>
      </w:r>
    </w:p>
    <w:p w:rsidR="003F21B6" w:rsidRPr="0075248E" w:rsidRDefault="003F21B6" w:rsidP="001B116D">
      <w:pPr>
        <w:pStyle w:val="afff5"/>
        <w:spacing w:before="0" w:after="0"/>
        <w:ind w:firstLine="709"/>
        <w:rPr>
          <w:rFonts w:eastAsia="Calibri"/>
          <w:sz w:val="26"/>
          <w:szCs w:val="26"/>
          <w:lang w:val="ru-RU" w:eastAsia="en-US"/>
        </w:rPr>
      </w:pPr>
      <w:r w:rsidRPr="0075248E">
        <w:rPr>
          <w:sz w:val="26"/>
          <w:szCs w:val="26"/>
        </w:rPr>
        <w:lastRenderedPageBreak/>
        <w:t xml:space="preserve">Таблица </w:t>
      </w:r>
      <w:r w:rsidRPr="0075248E">
        <w:rPr>
          <w:sz w:val="26"/>
          <w:szCs w:val="26"/>
        </w:rPr>
        <w:fldChar w:fldCharType="begin"/>
      </w:r>
      <w:r w:rsidRPr="0075248E">
        <w:rPr>
          <w:sz w:val="26"/>
          <w:szCs w:val="26"/>
        </w:rPr>
        <w:instrText xml:space="preserve"> SEQ Таблица \* ARABIC </w:instrText>
      </w:r>
      <w:r w:rsidRPr="0075248E">
        <w:rPr>
          <w:sz w:val="26"/>
          <w:szCs w:val="26"/>
        </w:rPr>
        <w:fldChar w:fldCharType="separate"/>
      </w:r>
      <w:r w:rsidR="009800B1" w:rsidRPr="0075248E">
        <w:rPr>
          <w:noProof/>
          <w:sz w:val="26"/>
          <w:szCs w:val="26"/>
        </w:rPr>
        <w:t>4</w:t>
      </w:r>
      <w:r w:rsidRPr="0075248E">
        <w:rPr>
          <w:sz w:val="26"/>
          <w:szCs w:val="26"/>
        </w:rPr>
        <w:fldChar w:fldCharType="end"/>
      </w:r>
      <w:r w:rsidRPr="0075248E">
        <w:rPr>
          <w:sz w:val="26"/>
          <w:szCs w:val="26"/>
          <w:lang w:val="ru-RU"/>
        </w:rPr>
        <w:t xml:space="preserve"> </w:t>
      </w:r>
      <w:r w:rsidRPr="0075248E">
        <w:rPr>
          <w:rFonts w:eastAsia="Calibri"/>
          <w:sz w:val="26"/>
          <w:szCs w:val="26"/>
          <w:lang w:eastAsia="en-US"/>
        </w:rPr>
        <w:t>Разрешенные параметры допустимых уровней воздействия на человека и условия проживания</w:t>
      </w:r>
    </w:p>
    <w:tbl>
      <w:tblPr>
        <w:tblStyle w:val="af2"/>
        <w:tblW w:w="0" w:type="auto"/>
        <w:tblLook w:val="04A0" w:firstRow="1" w:lastRow="0" w:firstColumn="1" w:lastColumn="0" w:noHBand="0" w:noVBand="1"/>
      </w:tblPr>
      <w:tblGrid>
        <w:gridCol w:w="2110"/>
        <w:gridCol w:w="1749"/>
        <w:gridCol w:w="1749"/>
        <w:gridCol w:w="2137"/>
        <w:gridCol w:w="2109"/>
      </w:tblGrid>
      <w:tr w:rsidR="0075248E" w:rsidRPr="0075248E" w:rsidTr="001B116D">
        <w:tc>
          <w:tcPr>
            <w:tcW w:w="2164"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Функциональная зона</w:t>
            </w:r>
            <w:r w:rsidRPr="0075248E">
              <w:rPr>
                <w:sz w:val="24"/>
                <w:szCs w:val="24"/>
                <w:lang w:eastAsia="en-US"/>
              </w:rPr>
              <w:tab/>
            </w:r>
            <w:r w:rsidRPr="0075248E">
              <w:rPr>
                <w:sz w:val="24"/>
                <w:szCs w:val="24"/>
                <w:lang w:eastAsia="en-US"/>
              </w:rPr>
              <w:tab/>
            </w:r>
            <w:r w:rsidRPr="0075248E">
              <w:rPr>
                <w:sz w:val="24"/>
                <w:szCs w:val="24"/>
                <w:lang w:eastAsia="en-US"/>
              </w:rPr>
              <w:tab/>
            </w: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ab/>
            </w:r>
          </w:p>
        </w:tc>
        <w:tc>
          <w:tcPr>
            <w:tcW w:w="1808"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Максимал</w:t>
            </w:r>
            <w:r w:rsidRPr="0075248E">
              <w:rPr>
                <w:sz w:val="24"/>
                <w:szCs w:val="24"/>
                <w:lang w:eastAsia="en-US"/>
              </w:rPr>
              <w:t>ь</w:t>
            </w:r>
            <w:r w:rsidRPr="0075248E">
              <w:rPr>
                <w:sz w:val="24"/>
                <w:szCs w:val="24"/>
                <w:lang w:eastAsia="en-US"/>
              </w:rPr>
              <w:t>ный уровень звукового во</w:t>
            </w:r>
            <w:r w:rsidRPr="0075248E">
              <w:rPr>
                <w:sz w:val="24"/>
                <w:szCs w:val="24"/>
                <w:lang w:eastAsia="en-US"/>
              </w:rPr>
              <w:t>з</w:t>
            </w:r>
            <w:r w:rsidRPr="0075248E">
              <w:rPr>
                <w:sz w:val="24"/>
                <w:szCs w:val="24"/>
                <w:lang w:eastAsia="en-US"/>
              </w:rPr>
              <w:t xml:space="preserve">действия, </w:t>
            </w:r>
            <w:proofErr w:type="spellStart"/>
            <w:r w:rsidRPr="0075248E">
              <w:rPr>
                <w:sz w:val="24"/>
                <w:szCs w:val="24"/>
                <w:lang w:eastAsia="en-US"/>
              </w:rPr>
              <w:t>дБА</w:t>
            </w:r>
            <w:proofErr w:type="spellEnd"/>
          </w:p>
        </w:tc>
        <w:tc>
          <w:tcPr>
            <w:tcW w:w="1808"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Максимал</w:t>
            </w:r>
            <w:r w:rsidRPr="0075248E">
              <w:rPr>
                <w:sz w:val="24"/>
                <w:szCs w:val="24"/>
                <w:lang w:eastAsia="en-US"/>
              </w:rPr>
              <w:t>ь</w:t>
            </w:r>
            <w:r w:rsidRPr="0075248E">
              <w:rPr>
                <w:sz w:val="24"/>
                <w:szCs w:val="24"/>
                <w:lang w:eastAsia="en-US"/>
              </w:rPr>
              <w:t>ный уровень загрязнения атмосферного воздуха (пр</w:t>
            </w:r>
            <w:r w:rsidRPr="0075248E">
              <w:rPr>
                <w:sz w:val="24"/>
                <w:szCs w:val="24"/>
                <w:lang w:eastAsia="en-US"/>
              </w:rPr>
              <w:t>е</w:t>
            </w:r>
            <w:r w:rsidRPr="0075248E">
              <w:rPr>
                <w:sz w:val="24"/>
                <w:szCs w:val="24"/>
                <w:lang w:eastAsia="en-US"/>
              </w:rPr>
              <w:t>дельно доп</w:t>
            </w:r>
            <w:r w:rsidRPr="0075248E">
              <w:rPr>
                <w:sz w:val="24"/>
                <w:szCs w:val="24"/>
                <w:lang w:eastAsia="en-US"/>
              </w:rPr>
              <w:t>у</w:t>
            </w:r>
            <w:r w:rsidRPr="0075248E">
              <w:rPr>
                <w:sz w:val="24"/>
                <w:szCs w:val="24"/>
                <w:lang w:eastAsia="en-US"/>
              </w:rPr>
              <w:t>стимые ко</w:t>
            </w:r>
            <w:r w:rsidRPr="0075248E">
              <w:rPr>
                <w:sz w:val="24"/>
                <w:szCs w:val="24"/>
                <w:lang w:eastAsia="en-US"/>
              </w:rPr>
              <w:t>н</w:t>
            </w:r>
            <w:r w:rsidRPr="0075248E">
              <w:rPr>
                <w:sz w:val="24"/>
                <w:szCs w:val="24"/>
                <w:lang w:eastAsia="en-US"/>
              </w:rPr>
              <w:t>центрации (ПДК)</w:t>
            </w:r>
            <w:r w:rsidR="00DC70FE" w:rsidRPr="0075248E">
              <w:rPr>
                <w:sz w:val="24"/>
                <w:szCs w:val="24"/>
                <w:lang w:eastAsia="en-US"/>
              </w:rPr>
              <w:t>)</w:t>
            </w:r>
          </w:p>
        </w:tc>
        <w:tc>
          <w:tcPr>
            <w:tcW w:w="2193"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Максимальный уровень электр</w:t>
            </w:r>
            <w:r w:rsidRPr="0075248E">
              <w:rPr>
                <w:sz w:val="24"/>
                <w:szCs w:val="24"/>
                <w:lang w:eastAsia="en-US"/>
              </w:rPr>
              <w:t>о</w:t>
            </w:r>
            <w:r w:rsidRPr="0075248E">
              <w:rPr>
                <w:sz w:val="24"/>
                <w:szCs w:val="24"/>
                <w:lang w:eastAsia="en-US"/>
              </w:rPr>
              <w:t>магнитного изл</w:t>
            </w:r>
            <w:r w:rsidRPr="0075248E">
              <w:rPr>
                <w:sz w:val="24"/>
                <w:szCs w:val="24"/>
                <w:lang w:eastAsia="en-US"/>
              </w:rPr>
              <w:t>у</w:t>
            </w:r>
            <w:r w:rsidRPr="0075248E">
              <w:rPr>
                <w:sz w:val="24"/>
                <w:szCs w:val="24"/>
                <w:lang w:eastAsia="en-US"/>
              </w:rPr>
              <w:t>чения от ради</w:t>
            </w:r>
            <w:r w:rsidRPr="0075248E">
              <w:rPr>
                <w:sz w:val="24"/>
                <w:szCs w:val="24"/>
                <w:lang w:eastAsia="en-US"/>
              </w:rPr>
              <w:t>о</w:t>
            </w:r>
            <w:r w:rsidRPr="0075248E">
              <w:rPr>
                <w:sz w:val="24"/>
                <w:szCs w:val="24"/>
                <w:lang w:eastAsia="en-US"/>
              </w:rPr>
              <w:t>технических об</w:t>
            </w:r>
            <w:r w:rsidRPr="0075248E">
              <w:rPr>
                <w:sz w:val="24"/>
                <w:szCs w:val="24"/>
                <w:lang w:eastAsia="en-US"/>
              </w:rPr>
              <w:t>ъ</w:t>
            </w:r>
            <w:r w:rsidRPr="0075248E">
              <w:rPr>
                <w:sz w:val="24"/>
                <w:szCs w:val="24"/>
                <w:lang w:eastAsia="en-US"/>
              </w:rPr>
              <w:t>ектов</w:t>
            </w: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(предельно доп</w:t>
            </w:r>
            <w:r w:rsidRPr="0075248E">
              <w:rPr>
                <w:sz w:val="24"/>
                <w:szCs w:val="24"/>
                <w:lang w:eastAsia="en-US"/>
              </w:rPr>
              <w:t>у</w:t>
            </w:r>
            <w:r w:rsidRPr="0075248E">
              <w:rPr>
                <w:sz w:val="24"/>
                <w:szCs w:val="24"/>
                <w:lang w:eastAsia="en-US"/>
              </w:rPr>
              <w:t>стимые уровни (ПДУ)</w:t>
            </w:r>
            <w:r w:rsidR="00DC70FE" w:rsidRPr="0075248E">
              <w:rPr>
                <w:sz w:val="24"/>
                <w:szCs w:val="24"/>
                <w:lang w:eastAsia="en-US"/>
              </w:rPr>
              <w:t>)</w:t>
            </w:r>
          </w:p>
        </w:tc>
        <w:tc>
          <w:tcPr>
            <w:tcW w:w="2164"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Загрязненность сточных вод</w:t>
            </w:r>
          </w:p>
        </w:tc>
      </w:tr>
      <w:tr w:rsidR="0075248E" w:rsidRPr="0075248E" w:rsidTr="001B116D">
        <w:tc>
          <w:tcPr>
            <w:tcW w:w="2164"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Жилые зоны:</w:t>
            </w: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Индивидуальная жилищная з</w:t>
            </w:r>
            <w:r w:rsidRPr="0075248E">
              <w:rPr>
                <w:sz w:val="24"/>
                <w:szCs w:val="24"/>
                <w:lang w:eastAsia="en-US"/>
              </w:rPr>
              <w:t>а</w:t>
            </w:r>
            <w:r w:rsidRPr="0075248E">
              <w:rPr>
                <w:sz w:val="24"/>
                <w:szCs w:val="24"/>
                <w:lang w:eastAsia="en-US"/>
              </w:rPr>
              <w:t>стройка и мал</w:t>
            </w:r>
            <w:r w:rsidRPr="0075248E">
              <w:rPr>
                <w:sz w:val="24"/>
                <w:szCs w:val="24"/>
                <w:lang w:eastAsia="en-US"/>
              </w:rPr>
              <w:t>о</w:t>
            </w:r>
            <w:r w:rsidRPr="0075248E">
              <w:rPr>
                <w:sz w:val="24"/>
                <w:szCs w:val="24"/>
                <w:lang w:eastAsia="en-US"/>
              </w:rPr>
              <w:t>этажная застройка</w:t>
            </w: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B116D" w:rsidRPr="0075248E" w:rsidRDefault="001B116D" w:rsidP="001B116D">
            <w:pPr>
              <w:autoSpaceDE w:val="0"/>
              <w:autoSpaceDN w:val="0"/>
              <w:adjustRightInd w:val="0"/>
              <w:ind w:firstLine="0"/>
              <w:rPr>
                <w:sz w:val="24"/>
                <w:szCs w:val="24"/>
                <w:lang w:eastAsia="en-US"/>
              </w:rPr>
            </w:pPr>
          </w:p>
          <w:p w:rsidR="001B116D" w:rsidRPr="0075248E" w:rsidRDefault="001B116D"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9C49E4" w:rsidRPr="0075248E" w:rsidRDefault="009C49E4"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roofErr w:type="spellStart"/>
            <w:r w:rsidRPr="0075248E">
              <w:rPr>
                <w:sz w:val="24"/>
                <w:szCs w:val="24"/>
                <w:lang w:eastAsia="en-US"/>
              </w:rPr>
              <w:t>Среднеэтажная</w:t>
            </w:r>
            <w:proofErr w:type="spellEnd"/>
            <w:r w:rsidRPr="0075248E">
              <w:rPr>
                <w:sz w:val="24"/>
                <w:szCs w:val="24"/>
                <w:lang w:eastAsia="en-US"/>
              </w:rPr>
              <w:t xml:space="preserve"> застройка</w:t>
            </w:r>
          </w:p>
        </w:tc>
        <w:tc>
          <w:tcPr>
            <w:tcW w:w="1808"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70</w:t>
            </w: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B116D" w:rsidRPr="0075248E" w:rsidRDefault="001B116D" w:rsidP="001B116D">
            <w:pPr>
              <w:autoSpaceDE w:val="0"/>
              <w:autoSpaceDN w:val="0"/>
              <w:adjustRightInd w:val="0"/>
              <w:ind w:firstLine="0"/>
              <w:rPr>
                <w:sz w:val="24"/>
                <w:szCs w:val="24"/>
                <w:lang w:eastAsia="en-US"/>
              </w:rPr>
            </w:pPr>
          </w:p>
          <w:p w:rsidR="001B116D" w:rsidRPr="0075248E" w:rsidRDefault="001B116D" w:rsidP="001B116D">
            <w:pPr>
              <w:autoSpaceDE w:val="0"/>
              <w:autoSpaceDN w:val="0"/>
              <w:adjustRightInd w:val="0"/>
              <w:ind w:firstLine="0"/>
              <w:rPr>
                <w:sz w:val="24"/>
                <w:szCs w:val="24"/>
                <w:lang w:eastAsia="en-US"/>
              </w:rPr>
            </w:pPr>
          </w:p>
          <w:p w:rsidR="009C49E4" w:rsidRPr="0075248E" w:rsidRDefault="009C49E4"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70</w:t>
            </w:r>
          </w:p>
        </w:tc>
        <w:tc>
          <w:tcPr>
            <w:tcW w:w="1808"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1 ПДК</w:t>
            </w: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B116D" w:rsidRPr="0075248E" w:rsidRDefault="001B116D" w:rsidP="001B116D">
            <w:pPr>
              <w:autoSpaceDE w:val="0"/>
              <w:autoSpaceDN w:val="0"/>
              <w:adjustRightInd w:val="0"/>
              <w:ind w:firstLine="0"/>
              <w:rPr>
                <w:sz w:val="24"/>
                <w:szCs w:val="24"/>
                <w:lang w:eastAsia="en-US"/>
              </w:rPr>
            </w:pPr>
          </w:p>
          <w:p w:rsidR="001B116D" w:rsidRPr="0075248E" w:rsidRDefault="001B116D" w:rsidP="001B116D">
            <w:pPr>
              <w:autoSpaceDE w:val="0"/>
              <w:autoSpaceDN w:val="0"/>
              <w:adjustRightInd w:val="0"/>
              <w:ind w:firstLine="0"/>
              <w:rPr>
                <w:sz w:val="24"/>
                <w:szCs w:val="24"/>
                <w:lang w:eastAsia="en-US"/>
              </w:rPr>
            </w:pPr>
          </w:p>
          <w:p w:rsidR="009C49E4" w:rsidRPr="0075248E" w:rsidRDefault="009C49E4" w:rsidP="001B116D">
            <w:pPr>
              <w:autoSpaceDE w:val="0"/>
              <w:autoSpaceDN w:val="0"/>
              <w:adjustRightInd w:val="0"/>
              <w:ind w:firstLine="0"/>
              <w:rPr>
                <w:sz w:val="24"/>
                <w:szCs w:val="24"/>
                <w:lang w:eastAsia="en-US"/>
              </w:rPr>
            </w:pPr>
          </w:p>
          <w:p w:rsidR="001B116D" w:rsidRPr="0075248E" w:rsidRDefault="001B116D"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1 ПДК</w:t>
            </w:r>
          </w:p>
        </w:tc>
        <w:tc>
          <w:tcPr>
            <w:tcW w:w="2193" w:type="dxa"/>
          </w:tcPr>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B116D" w:rsidRPr="0075248E" w:rsidRDefault="001B116D" w:rsidP="001B116D">
            <w:pPr>
              <w:autoSpaceDE w:val="0"/>
              <w:autoSpaceDN w:val="0"/>
              <w:adjustRightInd w:val="0"/>
              <w:ind w:firstLine="0"/>
              <w:rPr>
                <w:sz w:val="24"/>
                <w:szCs w:val="24"/>
                <w:lang w:eastAsia="en-US"/>
              </w:rPr>
            </w:pPr>
          </w:p>
          <w:p w:rsidR="001B116D" w:rsidRPr="0075248E" w:rsidRDefault="001B116D" w:rsidP="001B116D">
            <w:pPr>
              <w:autoSpaceDE w:val="0"/>
              <w:autoSpaceDN w:val="0"/>
              <w:adjustRightInd w:val="0"/>
              <w:ind w:firstLine="0"/>
              <w:rPr>
                <w:sz w:val="24"/>
                <w:szCs w:val="24"/>
                <w:lang w:eastAsia="en-US"/>
              </w:rPr>
            </w:pPr>
          </w:p>
          <w:p w:rsidR="001B116D" w:rsidRPr="0075248E" w:rsidRDefault="001B116D" w:rsidP="001B116D">
            <w:pPr>
              <w:autoSpaceDE w:val="0"/>
              <w:autoSpaceDN w:val="0"/>
              <w:adjustRightInd w:val="0"/>
              <w:ind w:firstLine="0"/>
              <w:rPr>
                <w:sz w:val="24"/>
                <w:szCs w:val="24"/>
                <w:lang w:eastAsia="en-US"/>
              </w:rPr>
            </w:pPr>
          </w:p>
          <w:p w:rsidR="001B116D" w:rsidRPr="0075248E" w:rsidRDefault="001B116D" w:rsidP="001B116D">
            <w:pPr>
              <w:autoSpaceDE w:val="0"/>
              <w:autoSpaceDN w:val="0"/>
              <w:adjustRightInd w:val="0"/>
              <w:ind w:firstLine="0"/>
              <w:rPr>
                <w:sz w:val="24"/>
                <w:szCs w:val="24"/>
                <w:lang w:eastAsia="en-US"/>
              </w:rPr>
            </w:pPr>
          </w:p>
          <w:p w:rsidR="009C49E4" w:rsidRPr="0075248E" w:rsidRDefault="009C49E4" w:rsidP="001B116D">
            <w:pPr>
              <w:autoSpaceDE w:val="0"/>
              <w:autoSpaceDN w:val="0"/>
              <w:adjustRightInd w:val="0"/>
              <w:ind w:firstLine="0"/>
              <w:rPr>
                <w:sz w:val="24"/>
                <w:szCs w:val="24"/>
                <w:lang w:eastAsia="en-US"/>
              </w:rPr>
            </w:pPr>
          </w:p>
          <w:p w:rsidR="001B116D" w:rsidRPr="0075248E" w:rsidRDefault="001B116D"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1 ПДУ</w:t>
            </w:r>
          </w:p>
        </w:tc>
        <w:tc>
          <w:tcPr>
            <w:tcW w:w="2164"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Нормативно оч</w:t>
            </w:r>
            <w:r w:rsidRPr="0075248E">
              <w:rPr>
                <w:sz w:val="24"/>
                <w:szCs w:val="24"/>
                <w:lang w:eastAsia="en-US"/>
              </w:rPr>
              <w:t>и</w:t>
            </w:r>
            <w:r w:rsidRPr="0075248E">
              <w:rPr>
                <w:sz w:val="24"/>
                <w:szCs w:val="24"/>
                <w:lang w:eastAsia="en-US"/>
              </w:rPr>
              <w:t xml:space="preserve">щенные стоки </w:t>
            </w:r>
            <w:r w:rsidR="009C49E4" w:rsidRPr="0075248E">
              <w:rPr>
                <w:sz w:val="24"/>
                <w:szCs w:val="24"/>
                <w:lang w:eastAsia="en-US"/>
              </w:rPr>
              <w:br/>
            </w:r>
            <w:r w:rsidRPr="0075248E">
              <w:rPr>
                <w:sz w:val="24"/>
                <w:szCs w:val="24"/>
                <w:lang w:eastAsia="en-US"/>
              </w:rPr>
              <w:t>на локальных очистных соор</w:t>
            </w:r>
            <w:r w:rsidRPr="0075248E">
              <w:rPr>
                <w:sz w:val="24"/>
                <w:szCs w:val="24"/>
                <w:lang w:eastAsia="en-US"/>
              </w:rPr>
              <w:t>у</w:t>
            </w:r>
            <w:r w:rsidRPr="0075248E">
              <w:rPr>
                <w:sz w:val="24"/>
                <w:szCs w:val="24"/>
                <w:lang w:eastAsia="en-US"/>
              </w:rPr>
              <w:t>жениях или хр</w:t>
            </w:r>
            <w:r w:rsidRPr="0075248E">
              <w:rPr>
                <w:sz w:val="24"/>
                <w:szCs w:val="24"/>
                <w:lang w:eastAsia="en-US"/>
              </w:rPr>
              <w:t>а</w:t>
            </w:r>
            <w:r w:rsidRPr="0075248E">
              <w:rPr>
                <w:sz w:val="24"/>
                <w:szCs w:val="24"/>
                <w:lang w:eastAsia="en-US"/>
              </w:rPr>
              <w:t>нение в герм</w:t>
            </w:r>
            <w:r w:rsidRPr="0075248E">
              <w:rPr>
                <w:sz w:val="24"/>
                <w:szCs w:val="24"/>
                <w:lang w:eastAsia="en-US"/>
              </w:rPr>
              <w:t>е</w:t>
            </w:r>
            <w:r w:rsidRPr="0075248E">
              <w:rPr>
                <w:sz w:val="24"/>
                <w:szCs w:val="24"/>
                <w:lang w:eastAsia="en-US"/>
              </w:rPr>
              <w:t>тичных выгре</w:t>
            </w:r>
            <w:r w:rsidRPr="0075248E">
              <w:rPr>
                <w:sz w:val="24"/>
                <w:szCs w:val="24"/>
                <w:lang w:eastAsia="en-US"/>
              </w:rPr>
              <w:t>б</w:t>
            </w:r>
            <w:r w:rsidRPr="0075248E">
              <w:rPr>
                <w:sz w:val="24"/>
                <w:szCs w:val="24"/>
                <w:lang w:eastAsia="en-US"/>
              </w:rPr>
              <w:t>ных ямах с посл</w:t>
            </w:r>
            <w:r w:rsidRPr="0075248E">
              <w:rPr>
                <w:sz w:val="24"/>
                <w:szCs w:val="24"/>
                <w:lang w:eastAsia="en-US"/>
              </w:rPr>
              <w:t>е</w:t>
            </w:r>
            <w:r w:rsidRPr="0075248E">
              <w:rPr>
                <w:sz w:val="24"/>
                <w:szCs w:val="24"/>
                <w:lang w:eastAsia="en-US"/>
              </w:rPr>
              <w:t xml:space="preserve">дующим вывозом </w:t>
            </w:r>
            <w:proofErr w:type="gramStart"/>
            <w:r w:rsidRPr="0075248E">
              <w:rPr>
                <w:sz w:val="24"/>
                <w:szCs w:val="24"/>
                <w:lang w:eastAsia="en-US"/>
              </w:rPr>
              <w:t>на</w:t>
            </w:r>
            <w:proofErr w:type="gramEnd"/>
            <w:r w:rsidRPr="0075248E">
              <w:rPr>
                <w:sz w:val="24"/>
                <w:szCs w:val="24"/>
                <w:lang w:eastAsia="en-US"/>
              </w:rPr>
              <w:t xml:space="preserve"> КОС.</w:t>
            </w: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Выпуск в колле</w:t>
            </w:r>
            <w:r w:rsidRPr="0075248E">
              <w:rPr>
                <w:sz w:val="24"/>
                <w:szCs w:val="24"/>
                <w:lang w:eastAsia="en-US"/>
              </w:rPr>
              <w:t>к</w:t>
            </w:r>
            <w:r w:rsidRPr="0075248E">
              <w:rPr>
                <w:sz w:val="24"/>
                <w:szCs w:val="24"/>
                <w:lang w:eastAsia="en-US"/>
              </w:rPr>
              <w:t>тор с последу</w:t>
            </w:r>
            <w:r w:rsidRPr="0075248E">
              <w:rPr>
                <w:sz w:val="24"/>
                <w:szCs w:val="24"/>
                <w:lang w:eastAsia="en-US"/>
              </w:rPr>
              <w:t>ю</w:t>
            </w:r>
            <w:r w:rsidRPr="0075248E">
              <w:rPr>
                <w:sz w:val="24"/>
                <w:szCs w:val="24"/>
                <w:lang w:eastAsia="en-US"/>
              </w:rPr>
              <w:t xml:space="preserve">щей очисткой </w:t>
            </w:r>
            <w:r w:rsidR="009C49E4" w:rsidRPr="0075248E">
              <w:rPr>
                <w:sz w:val="24"/>
                <w:szCs w:val="24"/>
                <w:lang w:eastAsia="en-US"/>
              </w:rPr>
              <w:br/>
            </w:r>
            <w:proofErr w:type="gramStart"/>
            <w:r w:rsidRPr="0075248E">
              <w:rPr>
                <w:sz w:val="24"/>
                <w:szCs w:val="24"/>
                <w:lang w:eastAsia="en-US"/>
              </w:rPr>
              <w:t>на</w:t>
            </w:r>
            <w:proofErr w:type="gramEnd"/>
            <w:r w:rsidRPr="0075248E">
              <w:rPr>
                <w:sz w:val="24"/>
                <w:szCs w:val="24"/>
                <w:lang w:eastAsia="en-US"/>
              </w:rPr>
              <w:t xml:space="preserve"> КОС.</w:t>
            </w:r>
          </w:p>
        </w:tc>
      </w:tr>
      <w:tr w:rsidR="0075248E" w:rsidRPr="0075248E" w:rsidTr="001B116D">
        <w:tc>
          <w:tcPr>
            <w:tcW w:w="2164"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Зоны здравоохр</w:t>
            </w:r>
            <w:r w:rsidRPr="0075248E">
              <w:rPr>
                <w:sz w:val="24"/>
                <w:szCs w:val="24"/>
                <w:lang w:eastAsia="en-US"/>
              </w:rPr>
              <w:t>а</w:t>
            </w:r>
            <w:r w:rsidRPr="0075248E">
              <w:rPr>
                <w:sz w:val="24"/>
                <w:szCs w:val="24"/>
                <w:lang w:eastAsia="en-US"/>
              </w:rPr>
              <w:t>нения:</w:t>
            </w: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Территории ра</w:t>
            </w:r>
            <w:r w:rsidRPr="0075248E">
              <w:rPr>
                <w:sz w:val="24"/>
                <w:szCs w:val="24"/>
                <w:lang w:eastAsia="en-US"/>
              </w:rPr>
              <w:t>з</w:t>
            </w:r>
            <w:r w:rsidRPr="0075248E">
              <w:rPr>
                <w:sz w:val="24"/>
                <w:szCs w:val="24"/>
                <w:lang w:eastAsia="en-US"/>
              </w:rPr>
              <w:t>мещения лечебно-профилактич</w:t>
            </w:r>
            <w:r w:rsidRPr="0075248E">
              <w:rPr>
                <w:sz w:val="24"/>
                <w:szCs w:val="24"/>
                <w:lang w:eastAsia="en-US"/>
              </w:rPr>
              <w:t>е</w:t>
            </w:r>
            <w:r w:rsidRPr="0075248E">
              <w:rPr>
                <w:sz w:val="24"/>
                <w:szCs w:val="24"/>
                <w:lang w:eastAsia="en-US"/>
              </w:rPr>
              <w:t>ских организаций длительного пр</w:t>
            </w:r>
            <w:r w:rsidRPr="0075248E">
              <w:rPr>
                <w:sz w:val="24"/>
                <w:szCs w:val="24"/>
                <w:lang w:eastAsia="en-US"/>
              </w:rPr>
              <w:t>е</w:t>
            </w:r>
            <w:r w:rsidRPr="0075248E">
              <w:rPr>
                <w:sz w:val="24"/>
                <w:szCs w:val="24"/>
                <w:lang w:eastAsia="en-US"/>
              </w:rPr>
              <w:t>бывания больных и центров реаб</w:t>
            </w:r>
            <w:r w:rsidRPr="0075248E">
              <w:rPr>
                <w:sz w:val="24"/>
                <w:szCs w:val="24"/>
                <w:lang w:eastAsia="en-US"/>
              </w:rPr>
              <w:t>и</w:t>
            </w:r>
            <w:r w:rsidRPr="0075248E">
              <w:rPr>
                <w:sz w:val="24"/>
                <w:szCs w:val="24"/>
                <w:lang w:eastAsia="en-US"/>
              </w:rPr>
              <w:t>литации</w:t>
            </w: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Территории ра</w:t>
            </w:r>
            <w:r w:rsidRPr="0075248E">
              <w:rPr>
                <w:sz w:val="24"/>
                <w:szCs w:val="24"/>
                <w:lang w:eastAsia="en-US"/>
              </w:rPr>
              <w:t>з</w:t>
            </w:r>
            <w:r w:rsidRPr="0075248E">
              <w:rPr>
                <w:sz w:val="24"/>
                <w:szCs w:val="24"/>
                <w:lang w:eastAsia="en-US"/>
              </w:rPr>
              <w:t>мещения лечебно-профилактич</w:t>
            </w:r>
            <w:r w:rsidRPr="0075248E">
              <w:rPr>
                <w:sz w:val="24"/>
                <w:szCs w:val="24"/>
                <w:lang w:eastAsia="en-US"/>
              </w:rPr>
              <w:t>е</w:t>
            </w:r>
            <w:r w:rsidRPr="0075248E">
              <w:rPr>
                <w:sz w:val="24"/>
                <w:szCs w:val="24"/>
                <w:lang w:eastAsia="en-US"/>
              </w:rPr>
              <w:t>ских медици</w:t>
            </w:r>
            <w:r w:rsidRPr="0075248E">
              <w:rPr>
                <w:sz w:val="24"/>
                <w:szCs w:val="24"/>
                <w:lang w:eastAsia="en-US"/>
              </w:rPr>
              <w:t>н</w:t>
            </w:r>
            <w:r w:rsidRPr="0075248E">
              <w:rPr>
                <w:sz w:val="24"/>
                <w:szCs w:val="24"/>
                <w:lang w:eastAsia="en-US"/>
              </w:rPr>
              <w:t>ских организаций, оказывающих м</w:t>
            </w:r>
            <w:r w:rsidRPr="0075248E">
              <w:rPr>
                <w:sz w:val="24"/>
                <w:szCs w:val="24"/>
                <w:lang w:eastAsia="en-US"/>
              </w:rPr>
              <w:t>е</w:t>
            </w:r>
            <w:r w:rsidRPr="0075248E">
              <w:rPr>
                <w:sz w:val="24"/>
                <w:szCs w:val="24"/>
                <w:lang w:eastAsia="en-US"/>
              </w:rPr>
              <w:t>дицинскую п</w:t>
            </w:r>
            <w:r w:rsidRPr="0075248E">
              <w:rPr>
                <w:sz w:val="24"/>
                <w:szCs w:val="24"/>
                <w:lang w:eastAsia="en-US"/>
              </w:rPr>
              <w:t>о</w:t>
            </w:r>
            <w:r w:rsidRPr="0075248E">
              <w:rPr>
                <w:sz w:val="24"/>
                <w:szCs w:val="24"/>
                <w:lang w:eastAsia="en-US"/>
              </w:rPr>
              <w:t>мощь в амбул</w:t>
            </w:r>
            <w:r w:rsidRPr="0075248E">
              <w:rPr>
                <w:sz w:val="24"/>
                <w:szCs w:val="24"/>
                <w:lang w:eastAsia="en-US"/>
              </w:rPr>
              <w:t>а</w:t>
            </w:r>
            <w:r w:rsidRPr="0075248E">
              <w:rPr>
                <w:sz w:val="24"/>
                <w:szCs w:val="24"/>
                <w:lang w:eastAsia="en-US"/>
              </w:rPr>
              <w:t>торных условиях, домов отдыха, пансионатов</w:t>
            </w:r>
          </w:p>
        </w:tc>
        <w:tc>
          <w:tcPr>
            <w:tcW w:w="1808"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60</w:t>
            </w: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70</w:t>
            </w:r>
          </w:p>
        </w:tc>
        <w:tc>
          <w:tcPr>
            <w:tcW w:w="1808"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0,8 ПДК</w:t>
            </w: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1 ПДК</w:t>
            </w:r>
          </w:p>
        </w:tc>
        <w:tc>
          <w:tcPr>
            <w:tcW w:w="2193"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1 ПДУ</w:t>
            </w: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1 ПДУ</w:t>
            </w:r>
          </w:p>
        </w:tc>
        <w:tc>
          <w:tcPr>
            <w:tcW w:w="2164"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Выпуск в колле</w:t>
            </w:r>
            <w:r w:rsidRPr="0075248E">
              <w:rPr>
                <w:sz w:val="24"/>
                <w:szCs w:val="24"/>
                <w:lang w:eastAsia="en-US"/>
              </w:rPr>
              <w:t>к</w:t>
            </w:r>
            <w:r w:rsidRPr="0075248E">
              <w:rPr>
                <w:sz w:val="24"/>
                <w:szCs w:val="24"/>
                <w:lang w:eastAsia="en-US"/>
              </w:rPr>
              <w:t>тор с последу</w:t>
            </w:r>
            <w:r w:rsidRPr="0075248E">
              <w:rPr>
                <w:sz w:val="24"/>
                <w:szCs w:val="24"/>
                <w:lang w:eastAsia="en-US"/>
              </w:rPr>
              <w:t>ю</w:t>
            </w:r>
            <w:r w:rsidRPr="0075248E">
              <w:rPr>
                <w:sz w:val="24"/>
                <w:szCs w:val="24"/>
                <w:lang w:eastAsia="en-US"/>
              </w:rPr>
              <w:t xml:space="preserve">щей очисткой </w:t>
            </w:r>
            <w:r w:rsidR="009C49E4" w:rsidRPr="0075248E">
              <w:rPr>
                <w:sz w:val="24"/>
                <w:szCs w:val="24"/>
                <w:lang w:eastAsia="en-US"/>
              </w:rPr>
              <w:br/>
            </w:r>
            <w:proofErr w:type="gramStart"/>
            <w:r w:rsidRPr="0075248E">
              <w:rPr>
                <w:sz w:val="24"/>
                <w:szCs w:val="24"/>
                <w:lang w:eastAsia="en-US"/>
              </w:rPr>
              <w:t>на</w:t>
            </w:r>
            <w:proofErr w:type="gramEnd"/>
            <w:r w:rsidRPr="0075248E">
              <w:rPr>
                <w:sz w:val="24"/>
                <w:szCs w:val="24"/>
                <w:lang w:eastAsia="en-US"/>
              </w:rPr>
              <w:t xml:space="preserve"> КОС.</w:t>
            </w: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Выпуск в колле</w:t>
            </w:r>
            <w:r w:rsidRPr="0075248E">
              <w:rPr>
                <w:sz w:val="24"/>
                <w:szCs w:val="24"/>
                <w:lang w:eastAsia="en-US"/>
              </w:rPr>
              <w:t>к</w:t>
            </w:r>
            <w:r w:rsidRPr="0075248E">
              <w:rPr>
                <w:sz w:val="24"/>
                <w:szCs w:val="24"/>
                <w:lang w:eastAsia="en-US"/>
              </w:rPr>
              <w:t>тор с последу</w:t>
            </w:r>
            <w:r w:rsidRPr="0075248E">
              <w:rPr>
                <w:sz w:val="24"/>
                <w:szCs w:val="24"/>
                <w:lang w:eastAsia="en-US"/>
              </w:rPr>
              <w:t>ю</w:t>
            </w:r>
            <w:r w:rsidRPr="0075248E">
              <w:rPr>
                <w:sz w:val="24"/>
                <w:szCs w:val="24"/>
                <w:lang w:eastAsia="en-US"/>
              </w:rPr>
              <w:t xml:space="preserve">щей очисткой </w:t>
            </w:r>
            <w:r w:rsidR="009C49E4" w:rsidRPr="0075248E">
              <w:rPr>
                <w:sz w:val="24"/>
                <w:szCs w:val="24"/>
                <w:lang w:eastAsia="en-US"/>
              </w:rPr>
              <w:br/>
            </w:r>
            <w:proofErr w:type="gramStart"/>
            <w:r w:rsidRPr="0075248E">
              <w:rPr>
                <w:sz w:val="24"/>
                <w:szCs w:val="24"/>
                <w:lang w:eastAsia="en-US"/>
              </w:rPr>
              <w:t>на</w:t>
            </w:r>
            <w:proofErr w:type="gramEnd"/>
            <w:r w:rsidRPr="0075248E">
              <w:rPr>
                <w:sz w:val="24"/>
                <w:szCs w:val="24"/>
                <w:lang w:eastAsia="en-US"/>
              </w:rPr>
              <w:t xml:space="preserve"> КОС.</w:t>
            </w:r>
          </w:p>
        </w:tc>
      </w:tr>
      <w:tr w:rsidR="0075248E" w:rsidRPr="0075248E" w:rsidTr="001B116D">
        <w:tc>
          <w:tcPr>
            <w:tcW w:w="2164"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Производстве</w:t>
            </w:r>
            <w:r w:rsidRPr="0075248E">
              <w:rPr>
                <w:sz w:val="24"/>
                <w:szCs w:val="24"/>
                <w:lang w:eastAsia="en-US"/>
              </w:rPr>
              <w:t>н</w:t>
            </w:r>
            <w:r w:rsidRPr="0075248E">
              <w:rPr>
                <w:sz w:val="24"/>
                <w:szCs w:val="24"/>
                <w:lang w:eastAsia="en-US"/>
              </w:rPr>
              <w:t>ные зоны</w:t>
            </w:r>
          </w:p>
        </w:tc>
        <w:tc>
          <w:tcPr>
            <w:tcW w:w="1808"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Нормируется</w:t>
            </w: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по границе объединенной СЗЗ</w:t>
            </w: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lastRenderedPageBreak/>
              <w:t>70</w:t>
            </w:r>
          </w:p>
        </w:tc>
        <w:tc>
          <w:tcPr>
            <w:tcW w:w="1808"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lastRenderedPageBreak/>
              <w:t>Нормируется</w:t>
            </w: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по границе</w:t>
            </w: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объединенной СЗЗ</w:t>
            </w: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lastRenderedPageBreak/>
              <w:t>1 ПДК</w:t>
            </w:r>
          </w:p>
        </w:tc>
        <w:tc>
          <w:tcPr>
            <w:tcW w:w="2193"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lastRenderedPageBreak/>
              <w:t>Нормируется</w:t>
            </w: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по границе</w:t>
            </w: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объединенной СЗЗ</w:t>
            </w: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lastRenderedPageBreak/>
              <w:t>1 ПДУ</w:t>
            </w:r>
          </w:p>
        </w:tc>
        <w:tc>
          <w:tcPr>
            <w:tcW w:w="2164"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lastRenderedPageBreak/>
              <w:t>Нормативно оч</w:t>
            </w:r>
            <w:r w:rsidRPr="0075248E">
              <w:rPr>
                <w:sz w:val="24"/>
                <w:szCs w:val="24"/>
                <w:lang w:eastAsia="en-US"/>
              </w:rPr>
              <w:t>и</w:t>
            </w:r>
            <w:r w:rsidRPr="0075248E">
              <w:rPr>
                <w:sz w:val="24"/>
                <w:szCs w:val="24"/>
                <w:lang w:eastAsia="en-US"/>
              </w:rPr>
              <w:t xml:space="preserve">щенные стоки </w:t>
            </w:r>
            <w:r w:rsidR="009C49E4" w:rsidRPr="0075248E">
              <w:rPr>
                <w:sz w:val="24"/>
                <w:szCs w:val="24"/>
                <w:lang w:eastAsia="en-US"/>
              </w:rPr>
              <w:br/>
            </w:r>
            <w:r w:rsidRPr="0075248E">
              <w:rPr>
                <w:sz w:val="24"/>
                <w:szCs w:val="24"/>
                <w:lang w:eastAsia="en-US"/>
              </w:rPr>
              <w:t>на локальных очистных соор</w:t>
            </w:r>
            <w:r w:rsidRPr="0075248E">
              <w:rPr>
                <w:sz w:val="24"/>
                <w:szCs w:val="24"/>
                <w:lang w:eastAsia="en-US"/>
              </w:rPr>
              <w:t>у</w:t>
            </w:r>
            <w:r w:rsidRPr="0075248E">
              <w:rPr>
                <w:sz w:val="24"/>
                <w:szCs w:val="24"/>
                <w:lang w:eastAsia="en-US"/>
              </w:rPr>
              <w:t>жениях с сам</w:t>
            </w:r>
            <w:r w:rsidRPr="0075248E">
              <w:rPr>
                <w:sz w:val="24"/>
                <w:szCs w:val="24"/>
                <w:lang w:eastAsia="en-US"/>
              </w:rPr>
              <w:t>о</w:t>
            </w:r>
            <w:r w:rsidRPr="0075248E">
              <w:rPr>
                <w:sz w:val="24"/>
                <w:szCs w:val="24"/>
                <w:lang w:eastAsia="en-US"/>
              </w:rPr>
              <w:lastRenderedPageBreak/>
              <w:t>стоятельным или централизова</w:t>
            </w:r>
            <w:r w:rsidRPr="0075248E">
              <w:rPr>
                <w:sz w:val="24"/>
                <w:szCs w:val="24"/>
                <w:lang w:eastAsia="en-US"/>
              </w:rPr>
              <w:t>н</w:t>
            </w:r>
            <w:r w:rsidRPr="0075248E">
              <w:rPr>
                <w:sz w:val="24"/>
                <w:szCs w:val="24"/>
                <w:lang w:eastAsia="en-US"/>
              </w:rPr>
              <w:t>ным выпуском</w:t>
            </w:r>
          </w:p>
        </w:tc>
      </w:tr>
      <w:tr w:rsidR="0075248E" w:rsidRPr="0075248E" w:rsidTr="001B116D">
        <w:tc>
          <w:tcPr>
            <w:tcW w:w="2164"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lastRenderedPageBreak/>
              <w:t xml:space="preserve">Рекреационные </w:t>
            </w: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зоны</w:t>
            </w:r>
          </w:p>
        </w:tc>
        <w:tc>
          <w:tcPr>
            <w:tcW w:w="1808" w:type="dxa"/>
          </w:tcPr>
          <w:p w:rsidR="001F2A66" w:rsidRPr="0075248E" w:rsidRDefault="001F2A66" w:rsidP="001B116D">
            <w:pPr>
              <w:autoSpaceDE w:val="0"/>
              <w:autoSpaceDN w:val="0"/>
              <w:adjustRightInd w:val="0"/>
              <w:ind w:firstLine="0"/>
              <w:jc w:val="center"/>
              <w:rPr>
                <w:sz w:val="24"/>
                <w:szCs w:val="24"/>
                <w:lang w:eastAsia="en-US"/>
              </w:rPr>
            </w:pPr>
            <w:r w:rsidRPr="0075248E">
              <w:rPr>
                <w:sz w:val="24"/>
                <w:szCs w:val="24"/>
                <w:lang w:eastAsia="en-US"/>
              </w:rPr>
              <w:t>60</w:t>
            </w:r>
          </w:p>
        </w:tc>
        <w:tc>
          <w:tcPr>
            <w:tcW w:w="1808"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0,8 ПДК</w:t>
            </w:r>
          </w:p>
        </w:tc>
        <w:tc>
          <w:tcPr>
            <w:tcW w:w="2193"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1 ПДУ</w:t>
            </w:r>
          </w:p>
        </w:tc>
        <w:tc>
          <w:tcPr>
            <w:tcW w:w="2164"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Нормативно оч</w:t>
            </w:r>
            <w:r w:rsidRPr="0075248E">
              <w:rPr>
                <w:sz w:val="24"/>
                <w:szCs w:val="24"/>
                <w:lang w:eastAsia="en-US"/>
              </w:rPr>
              <w:t>и</w:t>
            </w:r>
            <w:r w:rsidRPr="0075248E">
              <w:rPr>
                <w:sz w:val="24"/>
                <w:szCs w:val="24"/>
                <w:lang w:eastAsia="en-US"/>
              </w:rPr>
              <w:t>щенные</w:t>
            </w: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стоки на локал</w:t>
            </w:r>
            <w:r w:rsidRPr="0075248E">
              <w:rPr>
                <w:sz w:val="24"/>
                <w:szCs w:val="24"/>
                <w:lang w:eastAsia="en-US"/>
              </w:rPr>
              <w:t>ь</w:t>
            </w:r>
            <w:r w:rsidRPr="0075248E">
              <w:rPr>
                <w:sz w:val="24"/>
                <w:szCs w:val="24"/>
                <w:lang w:eastAsia="en-US"/>
              </w:rPr>
              <w:t>ных очистных с</w:t>
            </w:r>
            <w:r w:rsidRPr="0075248E">
              <w:rPr>
                <w:sz w:val="24"/>
                <w:szCs w:val="24"/>
                <w:lang w:eastAsia="en-US"/>
              </w:rPr>
              <w:t>о</w:t>
            </w:r>
            <w:r w:rsidRPr="0075248E">
              <w:rPr>
                <w:sz w:val="24"/>
                <w:szCs w:val="24"/>
                <w:lang w:eastAsia="en-US"/>
              </w:rPr>
              <w:t>оружениях с во</w:t>
            </w:r>
            <w:r w:rsidRPr="0075248E">
              <w:rPr>
                <w:sz w:val="24"/>
                <w:szCs w:val="24"/>
                <w:lang w:eastAsia="en-US"/>
              </w:rPr>
              <w:t>з</w:t>
            </w:r>
            <w:r w:rsidRPr="0075248E">
              <w:rPr>
                <w:sz w:val="24"/>
                <w:szCs w:val="24"/>
                <w:lang w:eastAsia="en-US"/>
              </w:rPr>
              <w:t>можным самост</w:t>
            </w:r>
            <w:r w:rsidRPr="0075248E">
              <w:rPr>
                <w:sz w:val="24"/>
                <w:szCs w:val="24"/>
                <w:lang w:eastAsia="en-US"/>
              </w:rPr>
              <w:t>о</w:t>
            </w:r>
            <w:r w:rsidRPr="0075248E">
              <w:rPr>
                <w:sz w:val="24"/>
                <w:szCs w:val="24"/>
                <w:lang w:eastAsia="en-US"/>
              </w:rPr>
              <w:t>ятельным выпу</w:t>
            </w:r>
            <w:r w:rsidRPr="0075248E">
              <w:rPr>
                <w:sz w:val="24"/>
                <w:szCs w:val="24"/>
                <w:lang w:eastAsia="en-US"/>
              </w:rPr>
              <w:t>с</w:t>
            </w:r>
            <w:r w:rsidRPr="0075248E">
              <w:rPr>
                <w:sz w:val="24"/>
                <w:szCs w:val="24"/>
                <w:lang w:eastAsia="en-US"/>
              </w:rPr>
              <w:t>ком</w:t>
            </w:r>
          </w:p>
        </w:tc>
      </w:tr>
      <w:tr w:rsidR="0075248E" w:rsidRPr="0075248E" w:rsidTr="001B116D">
        <w:tc>
          <w:tcPr>
            <w:tcW w:w="10137" w:type="dxa"/>
            <w:gridSpan w:val="5"/>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Примечание: Значение максимально допустимых уровней относятся к территориям, расп</w:t>
            </w:r>
            <w:r w:rsidRPr="0075248E">
              <w:rPr>
                <w:sz w:val="24"/>
                <w:szCs w:val="24"/>
                <w:lang w:eastAsia="en-US"/>
              </w:rPr>
              <w:t>о</w:t>
            </w:r>
            <w:r w:rsidRPr="0075248E">
              <w:rPr>
                <w:sz w:val="24"/>
                <w:szCs w:val="24"/>
                <w:lang w:eastAsia="en-US"/>
              </w:rPr>
              <w:t>ложенным внутри зон. На границах зон должны обеспечиваться значения уровней возде</w:t>
            </w:r>
            <w:r w:rsidRPr="0075248E">
              <w:rPr>
                <w:sz w:val="24"/>
                <w:szCs w:val="24"/>
                <w:lang w:eastAsia="en-US"/>
              </w:rPr>
              <w:t>й</w:t>
            </w:r>
            <w:r w:rsidRPr="0075248E">
              <w:rPr>
                <w:sz w:val="24"/>
                <w:szCs w:val="24"/>
                <w:lang w:eastAsia="en-US"/>
              </w:rPr>
              <w:t>ствия, соответствующие меньшему значению их разрешенных в зонах по обе стороны гран</w:t>
            </w:r>
            <w:r w:rsidRPr="0075248E">
              <w:rPr>
                <w:sz w:val="24"/>
                <w:szCs w:val="24"/>
                <w:lang w:eastAsia="en-US"/>
              </w:rPr>
              <w:t>и</w:t>
            </w:r>
            <w:r w:rsidRPr="0075248E">
              <w:rPr>
                <w:sz w:val="24"/>
                <w:szCs w:val="24"/>
                <w:lang w:eastAsia="en-US"/>
              </w:rPr>
              <w:t>цы.</w:t>
            </w:r>
          </w:p>
        </w:tc>
      </w:tr>
    </w:tbl>
    <w:p w:rsidR="003F21B6" w:rsidRPr="0075248E" w:rsidRDefault="003F21B6" w:rsidP="001B116D">
      <w:pPr>
        <w:autoSpaceDE w:val="0"/>
        <w:autoSpaceDN w:val="0"/>
        <w:adjustRightInd w:val="0"/>
        <w:ind w:firstLine="709"/>
        <w:rPr>
          <w:sz w:val="26"/>
          <w:szCs w:val="26"/>
          <w:lang w:eastAsia="en-US"/>
        </w:rPr>
      </w:pPr>
      <w:r w:rsidRPr="0075248E">
        <w:rPr>
          <w:sz w:val="26"/>
          <w:szCs w:val="26"/>
          <w:lang w:eastAsia="en-US"/>
        </w:rPr>
        <w:t>Площадки для размещения и расширения объектов, которые могут быть исто</w:t>
      </w:r>
      <w:r w:rsidRPr="0075248E">
        <w:rPr>
          <w:sz w:val="26"/>
          <w:szCs w:val="26"/>
          <w:lang w:eastAsia="en-US"/>
        </w:rPr>
        <w:t>ч</w:t>
      </w:r>
      <w:r w:rsidRPr="0075248E">
        <w:rPr>
          <w:sz w:val="26"/>
          <w:szCs w:val="26"/>
          <w:lang w:eastAsia="en-US"/>
        </w:rPr>
        <w:t>никами вредного воздействия на здоровье населения и условия его проживания, в</w:t>
      </w:r>
      <w:r w:rsidRPr="0075248E">
        <w:rPr>
          <w:sz w:val="26"/>
          <w:szCs w:val="26"/>
          <w:lang w:eastAsia="en-US"/>
        </w:rPr>
        <w:t>ы</w:t>
      </w:r>
      <w:r w:rsidRPr="0075248E">
        <w:rPr>
          <w:sz w:val="26"/>
          <w:szCs w:val="26"/>
          <w:lang w:eastAsia="en-US"/>
        </w:rPr>
        <w:t>бираются с учетом аэроклиматической характеристики, рельефа местности, закон</w:t>
      </w:r>
      <w:r w:rsidRPr="0075248E">
        <w:rPr>
          <w:sz w:val="26"/>
          <w:szCs w:val="26"/>
          <w:lang w:eastAsia="en-US"/>
        </w:rPr>
        <w:t>о</w:t>
      </w:r>
      <w:r w:rsidRPr="0075248E">
        <w:rPr>
          <w:sz w:val="26"/>
          <w:szCs w:val="26"/>
          <w:lang w:eastAsia="en-US"/>
        </w:rPr>
        <w:t>мерностей распространения промышленных выбросов в атмосфере, а также потенц</w:t>
      </w:r>
      <w:r w:rsidRPr="0075248E">
        <w:rPr>
          <w:sz w:val="26"/>
          <w:szCs w:val="26"/>
          <w:lang w:eastAsia="en-US"/>
        </w:rPr>
        <w:t>и</w:t>
      </w:r>
      <w:r w:rsidRPr="0075248E">
        <w:rPr>
          <w:sz w:val="26"/>
          <w:szCs w:val="26"/>
          <w:lang w:eastAsia="en-US"/>
        </w:rPr>
        <w:t xml:space="preserve">ала загрязнения атмосферы. </w:t>
      </w:r>
    </w:p>
    <w:p w:rsidR="003F21B6" w:rsidRPr="0075248E" w:rsidRDefault="003F21B6" w:rsidP="001B116D">
      <w:pPr>
        <w:autoSpaceDE w:val="0"/>
        <w:autoSpaceDN w:val="0"/>
        <w:adjustRightInd w:val="0"/>
        <w:ind w:firstLine="709"/>
        <w:rPr>
          <w:sz w:val="26"/>
          <w:szCs w:val="26"/>
          <w:lang w:eastAsia="en-US"/>
        </w:rPr>
      </w:pPr>
      <w:r w:rsidRPr="0075248E">
        <w:rPr>
          <w:sz w:val="26"/>
          <w:szCs w:val="26"/>
          <w:lang w:eastAsia="en-US"/>
        </w:rPr>
        <w:t>Условия размещения жилых зон по отношению к производственным предпри</w:t>
      </w:r>
      <w:r w:rsidRPr="0075248E">
        <w:rPr>
          <w:sz w:val="26"/>
          <w:szCs w:val="26"/>
          <w:lang w:eastAsia="en-US"/>
        </w:rPr>
        <w:t>я</w:t>
      </w:r>
      <w:r w:rsidRPr="0075248E">
        <w:rPr>
          <w:sz w:val="26"/>
          <w:szCs w:val="26"/>
          <w:lang w:eastAsia="en-US"/>
        </w:rPr>
        <w:t>тиям определены в СП 42.13330.201</w:t>
      </w:r>
      <w:r w:rsidR="00D07662" w:rsidRPr="0075248E">
        <w:rPr>
          <w:sz w:val="26"/>
          <w:szCs w:val="26"/>
          <w:lang w:eastAsia="en-US"/>
        </w:rPr>
        <w:t>6</w:t>
      </w:r>
      <w:r w:rsidRPr="0075248E">
        <w:rPr>
          <w:sz w:val="26"/>
          <w:szCs w:val="26"/>
        </w:rPr>
        <w:t>.</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Жилые зоны следует размещать с наветренной стороны (для ветров преобл</w:t>
      </w:r>
      <w:r w:rsidRPr="0075248E">
        <w:rPr>
          <w:rFonts w:eastAsia="Calibri"/>
          <w:sz w:val="26"/>
          <w:szCs w:val="26"/>
          <w:lang w:eastAsia="en-US"/>
        </w:rPr>
        <w:t>а</w:t>
      </w:r>
      <w:r w:rsidRPr="0075248E">
        <w:rPr>
          <w:rFonts w:eastAsia="Calibri"/>
          <w:sz w:val="26"/>
          <w:szCs w:val="26"/>
          <w:lang w:eastAsia="en-US"/>
        </w:rPr>
        <w:t>дающего направления) по отношению к производственным предприятиям, явля</w:t>
      </w:r>
      <w:r w:rsidRPr="0075248E">
        <w:rPr>
          <w:rFonts w:eastAsia="Calibri"/>
          <w:sz w:val="26"/>
          <w:szCs w:val="26"/>
          <w:lang w:eastAsia="en-US"/>
        </w:rPr>
        <w:t>ю</w:t>
      </w:r>
      <w:r w:rsidRPr="0075248E">
        <w:rPr>
          <w:rFonts w:eastAsia="Calibri"/>
          <w:sz w:val="26"/>
          <w:szCs w:val="26"/>
          <w:lang w:eastAsia="en-US"/>
        </w:rPr>
        <w:t>щимся источниками загрязнения атмосферного воздуха, а также представляющим п</w:t>
      </w:r>
      <w:r w:rsidRPr="0075248E">
        <w:rPr>
          <w:rFonts w:eastAsia="Calibri"/>
          <w:sz w:val="26"/>
          <w:szCs w:val="26"/>
          <w:lang w:eastAsia="en-US"/>
        </w:rPr>
        <w:t>о</w:t>
      </w:r>
      <w:r w:rsidRPr="0075248E">
        <w:rPr>
          <w:rFonts w:eastAsia="Calibri"/>
          <w:sz w:val="26"/>
          <w:szCs w:val="26"/>
          <w:lang w:eastAsia="en-US"/>
        </w:rPr>
        <w:t xml:space="preserve">вышенную пожарную опасность. </w:t>
      </w:r>
    </w:p>
    <w:p w:rsidR="003F21B6" w:rsidRPr="0075248E" w:rsidRDefault="003F21B6" w:rsidP="001B116D">
      <w:pPr>
        <w:pStyle w:val="a6"/>
        <w:spacing w:before="0" w:after="0"/>
        <w:ind w:firstLine="709"/>
        <w:rPr>
          <w:rFonts w:eastAsia="Calibri"/>
          <w:sz w:val="26"/>
          <w:szCs w:val="26"/>
          <w:lang w:eastAsia="en-US"/>
        </w:rPr>
      </w:pPr>
      <w:r w:rsidRPr="0075248E">
        <w:rPr>
          <w:sz w:val="26"/>
          <w:szCs w:val="26"/>
        </w:rPr>
        <w:t>Объекты, требующие особой чистоты атмосферного воздуха, не следует ра</w:t>
      </w:r>
      <w:r w:rsidRPr="0075248E">
        <w:rPr>
          <w:sz w:val="26"/>
          <w:szCs w:val="26"/>
        </w:rPr>
        <w:t>з</w:t>
      </w:r>
      <w:r w:rsidRPr="0075248E">
        <w:rPr>
          <w:sz w:val="26"/>
          <w:szCs w:val="26"/>
        </w:rPr>
        <w:t xml:space="preserve">мещать с подветренной стороны ветров преобладающего направления по отношению к соседним </w:t>
      </w:r>
      <w:r w:rsidRPr="0075248E">
        <w:rPr>
          <w:rFonts w:eastAsia="Calibri"/>
          <w:sz w:val="26"/>
          <w:szCs w:val="26"/>
          <w:lang w:eastAsia="en-US"/>
        </w:rPr>
        <w:t>объектам с источниками загрязнения атмосферного воздуха.</w:t>
      </w:r>
    </w:p>
    <w:p w:rsidR="003F21B6" w:rsidRPr="0075248E" w:rsidRDefault="003F21B6" w:rsidP="001B116D">
      <w:pPr>
        <w:pStyle w:val="a6"/>
        <w:spacing w:before="0" w:after="0"/>
        <w:ind w:firstLine="709"/>
        <w:rPr>
          <w:rFonts w:eastAsia="Calibri"/>
          <w:sz w:val="26"/>
          <w:szCs w:val="26"/>
          <w:lang w:eastAsia="en-US"/>
        </w:rPr>
      </w:pPr>
      <w:proofErr w:type="gramStart"/>
      <w:r w:rsidRPr="0075248E">
        <w:rPr>
          <w:rFonts w:eastAsia="Calibri"/>
          <w:sz w:val="26"/>
          <w:szCs w:val="26"/>
          <w:lang w:eastAsia="en-US"/>
        </w:rPr>
        <w:t xml:space="preserve">Животноводческие, птицеводческие и звероводческие предприятия, склады </w:t>
      </w:r>
      <w:r w:rsidR="009C49E4" w:rsidRPr="0075248E">
        <w:rPr>
          <w:rFonts w:eastAsia="Calibri"/>
          <w:sz w:val="26"/>
          <w:szCs w:val="26"/>
          <w:lang w:eastAsia="en-US"/>
        </w:rPr>
        <w:br/>
      </w:r>
      <w:r w:rsidRPr="0075248E">
        <w:rPr>
          <w:rFonts w:eastAsia="Calibri"/>
          <w:sz w:val="26"/>
          <w:szCs w:val="26"/>
          <w:lang w:eastAsia="en-US"/>
        </w:rPr>
        <w:t xml:space="preserve">по хранению ядохимикатов, биопрепаратов, удобрений, </w:t>
      </w:r>
      <w:proofErr w:type="spellStart"/>
      <w:r w:rsidRPr="0075248E">
        <w:rPr>
          <w:rFonts w:eastAsia="Calibri"/>
          <w:sz w:val="26"/>
          <w:szCs w:val="26"/>
          <w:lang w:eastAsia="en-US"/>
        </w:rPr>
        <w:t>пожаровзрывоопасные</w:t>
      </w:r>
      <w:proofErr w:type="spellEnd"/>
      <w:r w:rsidRPr="0075248E">
        <w:rPr>
          <w:rFonts w:eastAsia="Calibri"/>
          <w:sz w:val="26"/>
          <w:szCs w:val="26"/>
          <w:lang w:eastAsia="en-US"/>
        </w:rPr>
        <w:t xml:space="preserve"> скл</w:t>
      </w:r>
      <w:r w:rsidRPr="0075248E">
        <w:rPr>
          <w:rFonts w:eastAsia="Calibri"/>
          <w:sz w:val="26"/>
          <w:szCs w:val="26"/>
          <w:lang w:eastAsia="en-US"/>
        </w:rPr>
        <w:t>а</w:t>
      </w:r>
      <w:r w:rsidRPr="0075248E">
        <w:rPr>
          <w:rFonts w:eastAsia="Calibri"/>
          <w:sz w:val="26"/>
          <w:szCs w:val="26"/>
          <w:lang w:eastAsia="en-US"/>
        </w:rPr>
        <w:t xml:space="preserve">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w:t>
      </w:r>
      <w:r w:rsidR="009C49E4" w:rsidRPr="0075248E">
        <w:rPr>
          <w:rFonts w:eastAsia="Calibri"/>
          <w:sz w:val="26"/>
          <w:szCs w:val="26"/>
          <w:lang w:eastAsia="en-US"/>
        </w:rPr>
        <w:br/>
      </w:r>
      <w:r w:rsidRPr="0075248E">
        <w:rPr>
          <w:rFonts w:eastAsia="Calibri"/>
          <w:sz w:val="26"/>
          <w:szCs w:val="26"/>
          <w:lang w:eastAsia="en-US"/>
        </w:rPr>
        <w:t>по отношению к жилым, общественно-деловым и рекреационным зонам, а также др</w:t>
      </w:r>
      <w:r w:rsidRPr="0075248E">
        <w:rPr>
          <w:rFonts w:eastAsia="Calibri"/>
          <w:sz w:val="26"/>
          <w:szCs w:val="26"/>
          <w:lang w:eastAsia="en-US"/>
        </w:rPr>
        <w:t>у</w:t>
      </w:r>
      <w:r w:rsidRPr="0075248E">
        <w:rPr>
          <w:rFonts w:eastAsia="Calibri"/>
          <w:sz w:val="26"/>
          <w:szCs w:val="26"/>
          <w:lang w:eastAsia="en-US"/>
        </w:rPr>
        <w:t>гим объектам производственной зоны в соответствии с действующими нормативными документами.</w:t>
      </w:r>
      <w:proofErr w:type="gramEnd"/>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Обязательным условием проектирования таких объектов является организация санитарно-защитных зон в соответствии с требованиями СанПиН 2.2.1/2.1.1.1200-03.</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w:t>
      </w:r>
      <w:r w:rsidRPr="0075248E">
        <w:rPr>
          <w:rFonts w:eastAsia="Calibri"/>
          <w:sz w:val="26"/>
          <w:szCs w:val="26"/>
          <w:lang w:eastAsia="en-US"/>
        </w:rPr>
        <w:t>н</w:t>
      </w:r>
      <w:r w:rsidRPr="0075248E">
        <w:rPr>
          <w:rFonts w:eastAsia="Calibri"/>
          <w:sz w:val="26"/>
          <w:szCs w:val="26"/>
          <w:lang w:eastAsia="en-US"/>
        </w:rPr>
        <w:t xml:space="preserve">ПиН 2.2.1/2.1.1.1200-03, </w:t>
      </w:r>
      <w:r w:rsidRPr="0075248E">
        <w:rPr>
          <w:rFonts w:eastAsia="Calibri"/>
          <w:strike/>
          <w:sz w:val="26"/>
          <w:szCs w:val="26"/>
          <w:lang w:eastAsia="en-US"/>
        </w:rPr>
        <w:t>СанПиН 2.1.6.1032-01</w:t>
      </w:r>
      <w:r w:rsidRPr="0075248E">
        <w:rPr>
          <w:rFonts w:eastAsia="Calibri"/>
          <w:sz w:val="26"/>
          <w:szCs w:val="26"/>
          <w:lang w:eastAsia="en-US"/>
        </w:rPr>
        <w:t xml:space="preserve">. </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В жилой зоне и местах массового отдыха населения запрещается размещать объекты I и II классов опасности по санитарной классификации.</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Запрещается проектирование и размещение объектов I-III класса опасности </w:t>
      </w:r>
      <w:r w:rsidR="009C49E4" w:rsidRPr="0075248E">
        <w:rPr>
          <w:rFonts w:eastAsia="Calibri"/>
          <w:sz w:val="26"/>
          <w:szCs w:val="26"/>
          <w:lang w:eastAsia="en-US"/>
        </w:rPr>
        <w:br/>
      </w:r>
      <w:r w:rsidRPr="0075248E">
        <w:rPr>
          <w:rFonts w:eastAsia="Calibri"/>
          <w:sz w:val="26"/>
          <w:szCs w:val="26"/>
          <w:lang w:eastAsia="en-US"/>
        </w:rPr>
        <w:t>по классификации СанПиН 2.2.1/2.1.1.1200-03, на территориях с уровнями загрязн</w:t>
      </w:r>
      <w:r w:rsidRPr="0075248E">
        <w:rPr>
          <w:rFonts w:eastAsia="Calibri"/>
          <w:sz w:val="26"/>
          <w:szCs w:val="26"/>
          <w:lang w:eastAsia="en-US"/>
        </w:rPr>
        <w:t>е</w:t>
      </w:r>
      <w:r w:rsidRPr="0075248E">
        <w:rPr>
          <w:rFonts w:eastAsia="Calibri"/>
          <w:sz w:val="26"/>
          <w:szCs w:val="26"/>
          <w:lang w:eastAsia="en-US"/>
        </w:rPr>
        <w:t>ния, превышающими установленные гигиенические нормативы.</w:t>
      </w:r>
    </w:p>
    <w:p w:rsidR="001F2A66" w:rsidRPr="0075248E" w:rsidRDefault="001F2A66" w:rsidP="001B116D">
      <w:pPr>
        <w:autoSpaceDE w:val="0"/>
        <w:autoSpaceDN w:val="0"/>
        <w:adjustRightInd w:val="0"/>
        <w:ind w:firstLine="709"/>
        <w:rPr>
          <w:sz w:val="26"/>
          <w:szCs w:val="26"/>
          <w:lang w:eastAsia="en-US"/>
        </w:rPr>
      </w:pPr>
      <w:r w:rsidRPr="0075248E">
        <w:rPr>
          <w:sz w:val="26"/>
          <w:szCs w:val="26"/>
          <w:lang w:eastAsia="en-US"/>
        </w:rPr>
        <w:t>Производственные зоны, промышленные узлы, предприятия и связанные с н</w:t>
      </w:r>
      <w:r w:rsidRPr="0075248E">
        <w:rPr>
          <w:sz w:val="26"/>
          <w:szCs w:val="26"/>
          <w:lang w:eastAsia="en-US"/>
        </w:rPr>
        <w:t>и</w:t>
      </w:r>
      <w:r w:rsidRPr="0075248E">
        <w:rPr>
          <w:sz w:val="26"/>
          <w:szCs w:val="26"/>
          <w:lang w:eastAsia="en-US"/>
        </w:rPr>
        <w:t>ми отвалы, отходы, очистные сооружения следует размещать на землях несельскох</w:t>
      </w:r>
      <w:r w:rsidRPr="0075248E">
        <w:rPr>
          <w:sz w:val="26"/>
          <w:szCs w:val="26"/>
          <w:lang w:eastAsia="en-US"/>
        </w:rPr>
        <w:t>о</w:t>
      </w:r>
      <w:r w:rsidRPr="0075248E">
        <w:rPr>
          <w:sz w:val="26"/>
          <w:szCs w:val="26"/>
          <w:lang w:eastAsia="en-US"/>
        </w:rPr>
        <w:lastRenderedPageBreak/>
        <w:t xml:space="preserve">зяйственного назначения или непригодных для сельского хозяйства. При отсутствии таких земель могут выбираться участки на сельскохозяйственных угодьях худшего качества. </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В соответствии с Федеральным законом от 04.05.1999 № 96-ФЗ «Об охране а</w:t>
      </w:r>
      <w:r w:rsidRPr="0075248E">
        <w:rPr>
          <w:rFonts w:eastAsia="Calibri"/>
          <w:sz w:val="26"/>
          <w:szCs w:val="26"/>
          <w:lang w:eastAsia="en-US"/>
        </w:rPr>
        <w:t>т</w:t>
      </w:r>
      <w:r w:rsidRPr="0075248E">
        <w:rPr>
          <w:rFonts w:eastAsia="Calibri"/>
          <w:sz w:val="26"/>
          <w:szCs w:val="26"/>
          <w:lang w:eastAsia="en-US"/>
        </w:rPr>
        <w:t xml:space="preserve">мосферного воздуха» места хранения и </w:t>
      </w:r>
      <w:proofErr w:type="gramStart"/>
      <w:r w:rsidRPr="0075248E">
        <w:rPr>
          <w:rFonts w:eastAsia="Calibri"/>
          <w:sz w:val="26"/>
          <w:szCs w:val="26"/>
          <w:lang w:eastAsia="en-US"/>
        </w:rPr>
        <w:t>захоронения</w:t>
      </w:r>
      <w:proofErr w:type="gramEnd"/>
      <w:r w:rsidRPr="0075248E">
        <w:rPr>
          <w:rFonts w:eastAsia="Calibri"/>
          <w:sz w:val="26"/>
          <w:szCs w:val="26"/>
          <w:lang w:eastAsia="en-US"/>
        </w:rPr>
        <w:t xml:space="preserve"> загрязняющих атмосферный во</w:t>
      </w:r>
      <w:r w:rsidRPr="0075248E">
        <w:rPr>
          <w:rFonts w:eastAsia="Calibri"/>
          <w:sz w:val="26"/>
          <w:szCs w:val="26"/>
          <w:lang w:eastAsia="en-US"/>
        </w:rPr>
        <w:t>з</w:t>
      </w:r>
      <w:r w:rsidRPr="0075248E">
        <w:rPr>
          <w:rFonts w:eastAsia="Calibri"/>
          <w:sz w:val="26"/>
          <w:szCs w:val="26"/>
          <w:lang w:eastAsia="en-US"/>
        </w:rPr>
        <w:t>дух отходов производства и потребления должны быть согласованы с территориал</w:t>
      </w:r>
      <w:r w:rsidRPr="0075248E">
        <w:rPr>
          <w:rFonts w:eastAsia="Calibri"/>
          <w:sz w:val="26"/>
          <w:szCs w:val="26"/>
          <w:lang w:eastAsia="en-US"/>
        </w:rPr>
        <w:t>ь</w:t>
      </w:r>
      <w:r w:rsidRPr="0075248E">
        <w:rPr>
          <w:rFonts w:eastAsia="Calibri"/>
          <w:sz w:val="26"/>
          <w:szCs w:val="26"/>
          <w:lang w:eastAsia="en-US"/>
        </w:rPr>
        <w:t>ными органами федерального органа исполнительной власти в области охраны окр</w:t>
      </w:r>
      <w:r w:rsidRPr="0075248E">
        <w:rPr>
          <w:rFonts w:eastAsia="Calibri"/>
          <w:sz w:val="26"/>
          <w:szCs w:val="26"/>
          <w:lang w:eastAsia="en-US"/>
        </w:rPr>
        <w:t>у</w:t>
      </w:r>
      <w:r w:rsidRPr="0075248E">
        <w:rPr>
          <w:rFonts w:eastAsia="Calibri"/>
          <w:sz w:val="26"/>
          <w:szCs w:val="26"/>
          <w:lang w:eastAsia="en-US"/>
        </w:rPr>
        <w:t>жающей среды и территориальными органами других федеральных органов исполн</w:t>
      </w:r>
      <w:r w:rsidRPr="0075248E">
        <w:rPr>
          <w:rFonts w:eastAsia="Calibri"/>
          <w:sz w:val="26"/>
          <w:szCs w:val="26"/>
          <w:lang w:eastAsia="en-US"/>
        </w:rPr>
        <w:t>и</w:t>
      </w:r>
      <w:r w:rsidRPr="0075248E">
        <w:rPr>
          <w:rFonts w:eastAsia="Calibri"/>
          <w:sz w:val="26"/>
          <w:szCs w:val="26"/>
          <w:lang w:eastAsia="en-US"/>
        </w:rPr>
        <w:t>тельной власти.</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Запрещается размещение производственной зоны и объектов, не связанных </w:t>
      </w:r>
      <w:r w:rsidR="009C49E4" w:rsidRPr="0075248E">
        <w:rPr>
          <w:rFonts w:eastAsia="Calibri"/>
          <w:sz w:val="26"/>
          <w:szCs w:val="26"/>
          <w:lang w:eastAsia="en-US"/>
        </w:rPr>
        <w:br/>
      </w:r>
      <w:r w:rsidRPr="0075248E">
        <w:rPr>
          <w:rFonts w:eastAsia="Calibri"/>
          <w:sz w:val="26"/>
          <w:szCs w:val="26"/>
          <w:lang w:eastAsia="en-US"/>
        </w:rPr>
        <w:t>с созданием лесной инфраструктуры, на землях лесного фонда, за исключением об</w:t>
      </w:r>
      <w:r w:rsidRPr="0075248E">
        <w:rPr>
          <w:rFonts w:eastAsia="Calibri"/>
          <w:sz w:val="26"/>
          <w:szCs w:val="26"/>
          <w:lang w:eastAsia="en-US"/>
        </w:rPr>
        <w:t>ъ</w:t>
      </w:r>
      <w:r w:rsidRPr="0075248E">
        <w:rPr>
          <w:rFonts w:eastAsia="Calibri"/>
          <w:sz w:val="26"/>
          <w:szCs w:val="26"/>
          <w:lang w:eastAsia="en-US"/>
        </w:rPr>
        <w:t>ектов, назначение которых соответствует требованиям п</w:t>
      </w:r>
      <w:r w:rsidR="009C49E4" w:rsidRPr="0075248E">
        <w:rPr>
          <w:rFonts w:eastAsia="Calibri"/>
          <w:sz w:val="26"/>
          <w:szCs w:val="26"/>
          <w:lang w:eastAsia="en-US"/>
        </w:rPr>
        <w:t>.</w:t>
      </w:r>
      <w:r w:rsidRPr="0075248E">
        <w:rPr>
          <w:rFonts w:eastAsia="Calibri"/>
          <w:sz w:val="26"/>
          <w:szCs w:val="26"/>
          <w:lang w:eastAsia="en-US"/>
        </w:rPr>
        <w:t xml:space="preserve"> 1 ст</w:t>
      </w:r>
      <w:r w:rsidR="009C49E4" w:rsidRPr="0075248E">
        <w:rPr>
          <w:rFonts w:eastAsia="Calibri"/>
          <w:sz w:val="26"/>
          <w:szCs w:val="26"/>
          <w:lang w:eastAsia="en-US"/>
        </w:rPr>
        <w:t>.</w:t>
      </w:r>
      <w:r w:rsidRPr="0075248E">
        <w:rPr>
          <w:rFonts w:eastAsia="Calibri"/>
          <w:sz w:val="26"/>
          <w:szCs w:val="26"/>
          <w:lang w:eastAsia="en-US"/>
        </w:rPr>
        <w:t xml:space="preserve"> 21 Лесного кодекса Российской Федерации. </w:t>
      </w:r>
    </w:p>
    <w:p w:rsidR="003F21B6" w:rsidRPr="0075248E" w:rsidRDefault="003F21B6" w:rsidP="001B116D">
      <w:pPr>
        <w:pStyle w:val="a6"/>
        <w:spacing w:before="0" w:after="0"/>
        <w:ind w:firstLine="709"/>
        <w:rPr>
          <w:rFonts w:eastAsia="Calibri"/>
          <w:sz w:val="26"/>
          <w:szCs w:val="26"/>
          <w:lang w:eastAsia="en-US"/>
        </w:rPr>
      </w:pPr>
      <w:proofErr w:type="gramStart"/>
      <w:r w:rsidRPr="0075248E">
        <w:rPr>
          <w:rFonts w:eastAsia="Calibri"/>
          <w:sz w:val="26"/>
          <w:szCs w:val="26"/>
          <w:lang w:eastAsia="en-US"/>
        </w:rPr>
        <w:t xml:space="preserve">Застройка площадей залегания полезных ископаемых, а также размещение </w:t>
      </w:r>
      <w:r w:rsidR="009C49E4" w:rsidRPr="0075248E">
        <w:rPr>
          <w:rFonts w:eastAsia="Calibri"/>
          <w:sz w:val="26"/>
          <w:szCs w:val="26"/>
          <w:lang w:eastAsia="en-US"/>
        </w:rPr>
        <w:br/>
      </w:r>
      <w:r w:rsidRPr="0075248E">
        <w:rPr>
          <w:rFonts w:eastAsia="Calibri"/>
          <w:sz w:val="26"/>
          <w:szCs w:val="26"/>
          <w:lang w:eastAsia="en-US"/>
        </w:rPr>
        <w:t>в местах их залегания подземных сооружений допускается с учетом условий, изл</w:t>
      </w:r>
      <w:r w:rsidRPr="0075248E">
        <w:rPr>
          <w:rFonts w:eastAsia="Calibri"/>
          <w:sz w:val="26"/>
          <w:szCs w:val="26"/>
          <w:lang w:eastAsia="en-US"/>
        </w:rPr>
        <w:t>о</w:t>
      </w:r>
      <w:r w:rsidRPr="0075248E">
        <w:rPr>
          <w:rFonts w:eastAsia="Calibri"/>
          <w:sz w:val="26"/>
          <w:szCs w:val="26"/>
          <w:lang w:eastAsia="en-US"/>
        </w:rPr>
        <w:t>женных в ст</w:t>
      </w:r>
      <w:r w:rsidR="009C49E4" w:rsidRPr="0075248E">
        <w:rPr>
          <w:rFonts w:eastAsia="Calibri"/>
          <w:sz w:val="26"/>
          <w:szCs w:val="26"/>
          <w:lang w:eastAsia="en-US"/>
        </w:rPr>
        <w:t>.</w:t>
      </w:r>
      <w:r w:rsidRPr="0075248E">
        <w:rPr>
          <w:rFonts w:eastAsia="Calibri"/>
          <w:sz w:val="26"/>
          <w:szCs w:val="26"/>
          <w:lang w:eastAsia="en-US"/>
        </w:rPr>
        <w:t xml:space="preserve"> 25 Закона Российской Федерации от 21.02.1992 № 2395-1 «О недрах», </w:t>
      </w:r>
      <w:r w:rsidR="009C49E4" w:rsidRPr="0075248E">
        <w:rPr>
          <w:rFonts w:eastAsia="Calibri"/>
          <w:sz w:val="26"/>
          <w:szCs w:val="26"/>
          <w:lang w:eastAsia="en-US"/>
        </w:rPr>
        <w:br/>
      </w:r>
      <w:r w:rsidRPr="0075248E">
        <w:rPr>
          <w:rFonts w:eastAsia="Calibri"/>
          <w:sz w:val="26"/>
          <w:szCs w:val="26"/>
          <w:lang w:eastAsia="en-US"/>
        </w:rPr>
        <w:t>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w:t>
      </w:r>
      <w:r w:rsidRPr="0075248E">
        <w:rPr>
          <w:rFonts w:eastAsia="Calibri"/>
          <w:sz w:val="26"/>
          <w:szCs w:val="26"/>
          <w:lang w:eastAsia="en-US"/>
        </w:rPr>
        <w:t>о</w:t>
      </w:r>
      <w:r w:rsidRPr="0075248E">
        <w:rPr>
          <w:rFonts w:eastAsia="Calibri"/>
          <w:sz w:val="26"/>
          <w:szCs w:val="26"/>
          <w:lang w:eastAsia="en-US"/>
        </w:rPr>
        <w:t>сти застройки.</w:t>
      </w:r>
      <w:proofErr w:type="gramEnd"/>
    </w:p>
    <w:p w:rsidR="003F21B6" w:rsidRPr="0075248E" w:rsidRDefault="003F21B6" w:rsidP="001B116D">
      <w:pPr>
        <w:pStyle w:val="a6"/>
        <w:spacing w:before="0" w:after="0"/>
        <w:ind w:firstLine="709"/>
        <w:rPr>
          <w:sz w:val="26"/>
          <w:szCs w:val="26"/>
        </w:rPr>
      </w:pPr>
      <w:r w:rsidRPr="0075248E">
        <w:rPr>
          <w:sz w:val="26"/>
          <w:szCs w:val="26"/>
        </w:rPr>
        <w:t>Размещение объектов в границах зон санитарной охраны источников вод</w:t>
      </w:r>
      <w:r w:rsidRPr="0075248E">
        <w:rPr>
          <w:sz w:val="26"/>
          <w:szCs w:val="26"/>
        </w:rPr>
        <w:t>о</w:t>
      </w:r>
      <w:r w:rsidRPr="0075248E">
        <w:rPr>
          <w:sz w:val="26"/>
          <w:szCs w:val="26"/>
        </w:rPr>
        <w:t>снабжения производится в соответствии с требованиями по соблюдению режимов х</w:t>
      </w:r>
      <w:r w:rsidRPr="0075248E">
        <w:rPr>
          <w:sz w:val="26"/>
          <w:szCs w:val="26"/>
        </w:rPr>
        <w:t>о</w:t>
      </w:r>
      <w:r w:rsidRPr="0075248E">
        <w:rPr>
          <w:sz w:val="26"/>
          <w:szCs w:val="26"/>
        </w:rPr>
        <w:t xml:space="preserve">зяйственной деятельности в границах таких зон, установленными СанПиН 2.1.4.1110-02. </w:t>
      </w:r>
    </w:p>
    <w:p w:rsidR="003F21B6" w:rsidRPr="0075248E" w:rsidRDefault="003F21B6" w:rsidP="001B116D">
      <w:pPr>
        <w:pStyle w:val="a6"/>
        <w:spacing w:before="0" w:after="0"/>
        <w:ind w:firstLine="709"/>
        <w:rPr>
          <w:sz w:val="26"/>
          <w:szCs w:val="26"/>
        </w:rPr>
      </w:pPr>
      <w:r w:rsidRPr="0075248E">
        <w:rPr>
          <w:sz w:val="26"/>
          <w:szCs w:val="26"/>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15" w:tooltip="&quot;Водный кодекс Российской Федерации&quot; от 03.06.2006 N 74-ФЗ (ред. от 31.12.2014){КонсультантПлюс}" w:history="1">
        <w:r w:rsidRPr="0075248E">
          <w:rPr>
            <w:sz w:val="26"/>
            <w:szCs w:val="26"/>
          </w:rPr>
          <w:t>кодекса</w:t>
        </w:r>
      </w:hyperlink>
      <w:r w:rsidRPr="0075248E">
        <w:rPr>
          <w:sz w:val="26"/>
          <w:szCs w:val="26"/>
        </w:rPr>
        <w:t xml:space="preserve"> Российской Фед</w:t>
      </w:r>
      <w:r w:rsidRPr="0075248E">
        <w:rPr>
          <w:sz w:val="26"/>
          <w:szCs w:val="26"/>
        </w:rPr>
        <w:t>е</w:t>
      </w:r>
      <w:r w:rsidRPr="0075248E">
        <w:rPr>
          <w:sz w:val="26"/>
          <w:szCs w:val="26"/>
        </w:rPr>
        <w:t xml:space="preserve">рации, нормативных правовых актов Белгородской области, Шебекинского </w:t>
      </w:r>
      <w:r w:rsidR="00D07662" w:rsidRPr="0075248E">
        <w:rPr>
          <w:sz w:val="26"/>
          <w:szCs w:val="26"/>
        </w:rPr>
        <w:t>городск</w:t>
      </w:r>
      <w:r w:rsidR="00D07662" w:rsidRPr="0075248E">
        <w:rPr>
          <w:sz w:val="26"/>
          <w:szCs w:val="26"/>
        </w:rPr>
        <w:t>о</w:t>
      </w:r>
      <w:r w:rsidR="00D07662" w:rsidRPr="0075248E">
        <w:rPr>
          <w:sz w:val="26"/>
          <w:szCs w:val="26"/>
        </w:rPr>
        <w:t>го округа</w:t>
      </w:r>
      <w:r w:rsidRPr="0075248E">
        <w:rPr>
          <w:sz w:val="26"/>
          <w:szCs w:val="26"/>
        </w:rPr>
        <w:t>, санитарных и экологических норм, утвержденных в установленном поря</w:t>
      </w:r>
      <w:r w:rsidRPr="0075248E">
        <w:rPr>
          <w:sz w:val="26"/>
          <w:szCs w:val="26"/>
        </w:rPr>
        <w:t>д</w:t>
      </w:r>
      <w:r w:rsidRPr="0075248E">
        <w:rPr>
          <w:sz w:val="26"/>
          <w:szCs w:val="26"/>
        </w:rPr>
        <w:t xml:space="preserve">ке. </w:t>
      </w:r>
    </w:p>
    <w:p w:rsidR="003F21B6" w:rsidRPr="0075248E" w:rsidRDefault="003F21B6" w:rsidP="001B116D">
      <w:pPr>
        <w:pStyle w:val="a6"/>
        <w:spacing w:before="0" w:after="0"/>
        <w:ind w:firstLine="709"/>
        <w:rPr>
          <w:sz w:val="26"/>
          <w:szCs w:val="26"/>
        </w:rPr>
      </w:pPr>
      <w:r w:rsidRPr="0075248E">
        <w:rPr>
          <w:sz w:val="26"/>
          <w:szCs w:val="26"/>
        </w:rPr>
        <w:t>Жилые, общественно-деловые, смешанные и рекреационные зоны следует ра</w:t>
      </w:r>
      <w:r w:rsidRPr="0075248E">
        <w:rPr>
          <w:sz w:val="26"/>
          <w:szCs w:val="26"/>
        </w:rPr>
        <w:t>з</w:t>
      </w:r>
      <w:r w:rsidRPr="0075248E">
        <w:rPr>
          <w:sz w:val="26"/>
          <w:szCs w:val="26"/>
        </w:rPr>
        <w:t xml:space="preserve">мещать выше по течению водотоков относительно сбросов всех категорий сточных вод, включая поверхностные стоки с территории населенных пунктов. </w:t>
      </w:r>
    </w:p>
    <w:p w:rsidR="003F21B6" w:rsidRPr="0075248E" w:rsidRDefault="003F21B6" w:rsidP="001B116D">
      <w:pPr>
        <w:pStyle w:val="a6"/>
        <w:spacing w:before="0" w:after="0"/>
        <w:ind w:firstLine="709"/>
        <w:rPr>
          <w:sz w:val="26"/>
          <w:szCs w:val="26"/>
        </w:rPr>
      </w:pPr>
      <w:r w:rsidRPr="0075248E">
        <w:rPr>
          <w:sz w:val="26"/>
          <w:szCs w:val="26"/>
        </w:rPr>
        <w:t xml:space="preserve">В целях поддержания благоприятного гидрологического режима, улучшения санитарного состояния, рационального использования водных ресурсов рек, озер </w:t>
      </w:r>
      <w:r w:rsidR="009C49E4" w:rsidRPr="0075248E">
        <w:rPr>
          <w:sz w:val="26"/>
          <w:szCs w:val="26"/>
        </w:rPr>
        <w:br/>
      </w:r>
      <w:r w:rsidRPr="0075248E">
        <w:rPr>
          <w:sz w:val="26"/>
          <w:szCs w:val="26"/>
        </w:rPr>
        <w:t xml:space="preserve">и водохранилищ устанавливаются </w:t>
      </w:r>
      <w:proofErr w:type="spellStart"/>
      <w:r w:rsidRPr="0075248E">
        <w:rPr>
          <w:sz w:val="26"/>
          <w:szCs w:val="26"/>
        </w:rPr>
        <w:t>водоохранные</w:t>
      </w:r>
      <w:proofErr w:type="spellEnd"/>
      <w:r w:rsidRPr="0075248E">
        <w:rPr>
          <w:sz w:val="26"/>
          <w:szCs w:val="26"/>
        </w:rPr>
        <w:t xml:space="preserve"> зоны и прибрежные защитные пол</w:t>
      </w:r>
      <w:r w:rsidRPr="0075248E">
        <w:rPr>
          <w:sz w:val="26"/>
          <w:szCs w:val="26"/>
        </w:rPr>
        <w:t>о</w:t>
      </w:r>
      <w:r w:rsidRPr="0075248E">
        <w:rPr>
          <w:sz w:val="26"/>
          <w:szCs w:val="26"/>
        </w:rPr>
        <w:t xml:space="preserve">сы. </w:t>
      </w:r>
    </w:p>
    <w:p w:rsidR="003F21B6" w:rsidRPr="0075248E" w:rsidRDefault="003F21B6" w:rsidP="001B116D">
      <w:pPr>
        <w:pStyle w:val="a6"/>
        <w:spacing w:before="0" w:after="0"/>
        <w:ind w:firstLine="709"/>
        <w:rPr>
          <w:sz w:val="26"/>
          <w:szCs w:val="26"/>
        </w:rPr>
      </w:pPr>
      <w:r w:rsidRPr="0075248E">
        <w:rPr>
          <w:sz w:val="26"/>
          <w:szCs w:val="26"/>
        </w:rPr>
        <w:t xml:space="preserve">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 </w:t>
      </w:r>
    </w:p>
    <w:p w:rsidR="003F21B6" w:rsidRPr="0075248E" w:rsidRDefault="003F21B6" w:rsidP="001B116D">
      <w:pPr>
        <w:pStyle w:val="a6"/>
        <w:spacing w:before="0" w:after="0"/>
        <w:ind w:firstLine="709"/>
        <w:rPr>
          <w:sz w:val="26"/>
          <w:szCs w:val="26"/>
        </w:rPr>
      </w:pPr>
      <w:r w:rsidRPr="0075248E">
        <w:rPr>
          <w:sz w:val="26"/>
          <w:szCs w:val="26"/>
        </w:rPr>
        <w:t xml:space="preserve">В границах </w:t>
      </w:r>
      <w:proofErr w:type="spellStart"/>
      <w:r w:rsidRPr="0075248E">
        <w:rPr>
          <w:sz w:val="26"/>
          <w:szCs w:val="26"/>
        </w:rPr>
        <w:t>водоохранных</w:t>
      </w:r>
      <w:proofErr w:type="spellEnd"/>
      <w:r w:rsidRPr="0075248E">
        <w:rPr>
          <w:sz w:val="26"/>
          <w:szCs w:val="26"/>
        </w:rPr>
        <w:t xml:space="preserve"> зон запрещается:</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использование сточных вод в целях регулирования плодородия почв;</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размещение кладбищ, скотомогильников, объектов размещения отходов пр</w:t>
      </w:r>
      <w:r w:rsidRPr="0075248E">
        <w:rPr>
          <w:sz w:val="26"/>
          <w:szCs w:val="26"/>
        </w:rPr>
        <w:t>о</w:t>
      </w:r>
      <w:r w:rsidRPr="0075248E">
        <w:rPr>
          <w:sz w:val="26"/>
          <w:szCs w:val="26"/>
        </w:rPr>
        <w:t>изводства и потребления, химических, взрывчатых, токсичных, отравляющих и яд</w:t>
      </w:r>
      <w:r w:rsidRPr="0075248E">
        <w:rPr>
          <w:sz w:val="26"/>
          <w:szCs w:val="26"/>
        </w:rPr>
        <w:t>о</w:t>
      </w:r>
      <w:r w:rsidRPr="0075248E">
        <w:rPr>
          <w:sz w:val="26"/>
          <w:szCs w:val="26"/>
        </w:rPr>
        <w:t>витых веществ, пунктов захоронения радиоактивных отходов;</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осуществление авиационных мер по борьбе с вредными организмами;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движение и стоянки транспортных средств (кроме специальных транспор</w:t>
      </w:r>
      <w:r w:rsidRPr="0075248E">
        <w:rPr>
          <w:sz w:val="26"/>
          <w:szCs w:val="26"/>
        </w:rPr>
        <w:t>т</w:t>
      </w:r>
      <w:r w:rsidRPr="0075248E">
        <w:rPr>
          <w:sz w:val="26"/>
          <w:szCs w:val="26"/>
        </w:rPr>
        <w:t>ных средств), за исключением их движения по дорогам и стоянки на дорогах и в сп</w:t>
      </w:r>
      <w:r w:rsidRPr="0075248E">
        <w:rPr>
          <w:sz w:val="26"/>
          <w:szCs w:val="26"/>
        </w:rPr>
        <w:t>е</w:t>
      </w:r>
      <w:r w:rsidRPr="0075248E">
        <w:rPr>
          <w:sz w:val="26"/>
          <w:szCs w:val="26"/>
        </w:rPr>
        <w:t>циально оборудованных местах, имеющих твердое покрытие;</w:t>
      </w:r>
    </w:p>
    <w:p w:rsidR="003F21B6" w:rsidRPr="0075248E" w:rsidRDefault="003F21B6" w:rsidP="001B116D">
      <w:pPr>
        <w:pStyle w:val="afff1"/>
        <w:numPr>
          <w:ilvl w:val="0"/>
          <w:numId w:val="9"/>
        </w:numPr>
        <w:ind w:left="0" w:firstLine="709"/>
        <w:contextualSpacing w:val="0"/>
        <w:rPr>
          <w:sz w:val="26"/>
          <w:szCs w:val="26"/>
        </w:rPr>
      </w:pPr>
      <w:proofErr w:type="gramStart"/>
      <w:r w:rsidRPr="0075248E">
        <w:rPr>
          <w:sz w:val="26"/>
          <w:szCs w:val="26"/>
        </w:rPr>
        <w:lastRenderedPageBreak/>
        <w:t>размещение автозаправочных станций, складов горюче-смазочных матери</w:t>
      </w:r>
      <w:r w:rsidRPr="0075248E">
        <w:rPr>
          <w:sz w:val="26"/>
          <w:szCs w:val="26"/>
        </w:rPr>
        <w:t>а</w:t>
      </w:r>
      <w:r w:rsidRPr="0075248E">
        <w:rPr>
          <w:sz w:val="26"/>
          <w:szCs w:val="26"/>
        </w:rPr>
        <w:t>лов (за исключением случаев, если автозаправочные станции, склады горюче-смазочных материалов размещены на территориях портов, судостроительных и суд</w:t>
      </w:r>
      <w:r w:rsidRPr="0075248E">
        <w:rPr>
          <w:sz w:val="26"/>
          <w:szCs w:val="26"/>
        </w:rPr>
        <w:t>о</w:t>
      </w:r>
      <w:r w:rsidRPr="0075248E">
        <w:rPr>
          <w:sz w:val="26"/>
          <w:szCs w:val="26"/>
        </w:rPr>
        <w:t>ремонтных организаций, инфраструктуры внутренних водных путей при условии с</w:t>
      </w:r>
      <w:r w:rsidRPr="0075248E">
        <w:rPr>
          <w:sz w:val="26"/>
          <w:szCs w:val="26"/>
        </w:rPr>
        <w:t>о</w:t>
      </w:r>
      <w:r w:rsidRPr="0075248E">
        <w:rPr>
          <w:sz w:val="26"/>
          <w:szCs w:val="26"/>
        </w:rPr>
        <w:t>блюдения требований законодательства в области охраны окружающей среды и Во</w:t>
      </w:r>
      <w:r w:rsidRPr="0075248E">
        <w:rPr>
          <w:sz w:val="26"/>
          <w:szCs w:val="26"/>
        </w:rPr>
        <w:t>д</w:t>
      </w:r>
      <w:r w:rsidRPr="0075248E">
        <w:rPr>
          <w:sz w:val="26"/>
          <w:szCs w:val="26"/>
        </w:rPr>
        <w:t>ного кодекса Российской Федерации), станций технического обслуживания, испол</w:t>
      </w:r>
      <w:r w:rsidRPr="0075248E">
        <w:rPr>
          <w:sz w:val="26"/>
          <w:szCs w:val="26"/>
        </w:rPr>
        <w:t>ь</w:t>
      </w:r>
      <w:r w:rsidRPr="0075248E">
        <w:rPr>
          <w:sz w:val="26"/>
          <w:szCs w:val="26"/>
        </w:rPr>
        <w:t>зуемых для технического осмотра и ремонта транспортных средств, осуществление мойки транспортных средств;</w:t>
      </w:r>
      <w:proofErr w:type="gramEnd"/>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размещение специализированных хранилищ пестицидов и </w:t>
      </w:r>
      <w:proofErr w:type="spellStart"/>
      <w:r w:rsidRPr="0075248E">
        <w:rPr>
          <w:sz w:val="26"/>
          <w:szCs w:val="26"/>
        </w:rPr>
        <w:t>агрохимикатов</w:t>
      </w:r>
      <w:proofErr w:type="spellEnd"/>
      <w:r w:rsidRPr="0075248E">
        <w:rPr>
          <w:sz w:val="26"/>
          <w:szCs w:val="26"/>
        </w:rPr>
        <w:t xml:space="preserve">, применение пестицидов и </w:t>
      </w:r>
      <w:proofErr w:type="spellStart"/>
      <w:r w:rsidRPr="0075248E">
        <w:rPr>
          <w:sz w:val="26"/>
          <w:szCs w:val="26"/>
        </w:rPr>
        <w:t>агрохимикатов</w:t>
      </w:r>
      <w:proofErr w:type="spellEnd"/>
      <w:r w:rsidRPr="0075248E">
        <w:rPr>
          <w:sz w:val="26"/>
          <w:szCs w:val="26"/>
        </w:rPr>
        <w:t>;</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сброс сточных, в том числе дренажных, вод;</w:t>
      </w:r>
    </w:p>
    <w:p w:rsidR="003F21B6" w:rsidRPr="0075248E" w:rsidRDefault="003F21B6" w:rsidP="001B116D">
      <w:pPr>
        <w:pStyle w:val="afff1"/>
        <w:numPr>
          <w:ilvl w:val="0"/>
          <w:numId w:val="9"/>
        </w:numPr>
        <w:ind w:left="0" w:firstLine="709"/>
        <w:contextualSpacing w:val="0"/>
        <w:rPr>
          <w:sz w:val="26"/>
          <w:szCs w:val="26"/>
        </w:rPr>
      </w:pPr>
      <w:proofErr w:type="gramStart"/>
      <w:r w:rsidRPr="0075248E">
        <w:rPr>
          <w:sz w:val="26"/>
          <w:szCs w:val="26"/>
        </w:rPr>
        <w:t>разведка и добыча общераспространенных полезных ископаемых (за искл</w:t>
      </w:r>
      <w:r w:rsidRPr="0075248E">
        <w:rPr>
          <w:sz w:val="26"/>
          <w:szCs w:val="26"/>
        </w:rPr>
        <w:t>ю</w:t>
      </w:r>
      <w:r w:rsidRPr="0075248E">
        <w:rPr>
          <w:sz w:val="26"/>
          <w:szCs w:val="26"/>
        </w:rPr>
        <w:t>чением случаев, если разведка и добыча общераспространенных полезных ископа</w:t>
      </w:r>
      <w:r w:rsidRPr="0075248E">
        <w:rPr>
          <w:sz w:val="26"/>
          <w:szCs w:val="26"/>
        </w:rPr>
        <w:t>е</w:t>
      </w:r>
      <w:r w:rsidRPr="0075248E">
        <w:rPr>
          <w:sz w:val="26"/>
          <w:szCs w:val="26"/>
        </w:rPr>
        <w:t xml:space="preserve">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w:t>
      </w:r>
      <w:r w:rsidR="009C49E4" w:rsidRPr="0075248E">
        <w:rPr>
          <w:sz w:val="26"/>
          <w:szCs w:val="26"/>
        </w:rPr>
        <w:br/>
      </w:r>
      <w:r w:rsidRPr="0075248E">
        <w:rPr>
          <w:sz w:val="26"/>
          <w:szCs w:val="26"/>
        </w:rPr>
        <w:t>с законодательством Российской Федерации о недрах горных отводов и (или) геол</w:t>
      </w:r>
      <w:r w:rsidRPr="0075248E">
        <w:rPr>
          <w:sz w:val="26"/>
          <w:szCs w:val="26"/>
        </w:rPr>
        <w:t>о</w:t>
      </w:r>
      <w:r w:rsidRPr="0075248E">
        <w:rPr>
          <w:sz w:val="26"/>
          <w:szCs w:val="26"/>
        </w:rPr>
        <w:t xml:space="preserve">гических отводов на основании утвержденного технического проекта в соответствии со </w:t>
      </w:r>
      <w:hyperlink r:id="rId16" w:history="1">
        <w:r w:rsidRPr="0075248E">
          <w:rPr>
            <w:sz w:val="26"/>
            <w:szCs w:val="26"/>
          </w:rPr>
          <w:t>статьей 19.1</w:t>
        </w:r>
      </w:hyperlink>
      <w:r w:rsidRPr="0075248E">
        <w:rPr>
          <w:sz w:val="26"/>
          <w:szCs w:val="26"/>
        </w:rPr>
        <w:t xml:space="preserve"> Закона Российской Федерации № 2395-1 «О</w:t>
      </w:r>
      <w:proofErr w:type="gramEnd"/>
      <w:r w:rsidRPr="0075248E">
        <w:rPr>
          <w:sz w:val="26"/>
          <w:szCs w:val="26"/>
        </w:rPr>
        <w:t xml:space="preserve"> </w:t>
      </w:r>
      <w:proofErr w:type="gramStart"/>
      <w:r w:rsidRPr="0075248E">
        <w:rPr>
          <w:sz w:val="26"/>
          <w:szCs w:val="26"/>
        </w:rPr>
        <w:t>недрах</w:t>
      </w:r>
      <w:proofErr w:type="gramEnd"/>
      <w:r w:rsidRPr="0075248E">
        <w:rPr>
          <w:sz w:val="26"/>
          <w:szCs w:val="26"/>
        </w:rPr>
        <w:t>»).</w:t>
      </w:r>
    </w:p>
    <w:p w:rsidR="003F21B6" w:rsidRPr="0075248E" w:rsidRDefault="003F21B6" w:rsidP="001B116D">
      <w:pPr>
        <w:pStyle w:val="a6"/>
        <w:spacing w:before="0" w:after="0"/>
        <w:ind w:firstLine="709"/>
        <w:rPr>
          <w:sz w:val="26"/>
          <w:szCs w:val="26"/>
        </w:rPr>
      </w:pPr>
      <w:r w:rsidRPr="0075248E">
        <w:rPr>
          <w:sz w:val="26"/>
          <w:szCs w:val="26"/>
        </w:rPr>
        <w:t xml:space="preserve">В границах </w:t>
      </w:r>
      <w:proofErr w:type="spellStart"/>
      <w:r w:rsidRPr="0075248E">
        <w:rPr>
          <w:sz w:val="26"/>
          <w:szCs w:val="26"/>
        </w:rPr>
        <w:t>водоохранных</w:t>
      </w:r>
      <w:proofErr w:type="spellEnd"/>
      <w:r w:rsidRPr="0075248E">
        <w:rPr>
          <w:sz w:val="26"/>
          <w:szCs w:val="26"/>
        </w:rPr>
        <w:t xml:space="preserve"> зон допускаются проектирование, строительство, р</w:t>
      </w:r>
      <w:r w:rsidRPr="0075248E">
        <w:rPr>
          <w:sz w:val="26"/>
          <w:szCs w:val="26"/>
        </w:rPr>
        <w:t>е</w:t>
      </w:r>
      <w:r w:rsidRPr="0075248E">
        <w:rPr>
          <w:sz w:val="26"/>
          <w:szCs w:val="26"/>
        </w:rPr>
        <w:t>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w:t>
      </w:r>
      <w:r w:rsidRPr="0075248E">
        <w:rPr>
          <w:sz w:val="26"/>
          <w:szCs w:val="26"/>
        </w:rPr>
        <w:t>д</w:t>
      </w:r>
      <w:r w:rsidRPr="0075248E">
        <w:rPr>
          <w:sz w:val="26"/>
          <w:szCs w:val="26"/>
        </w:rPr>
        <w:t xml:space="preserve">ных объектов от загрязнения, засорения, заиления и истощения вод в соответствии </w:t>
      </w:r>
      <w:r w:rsidR="009C49E4" w:rsidRPr="0075248E">
        <w:rPr>
          <w:sz w:val="26"/>
          <w:szCs w:val="26"/>
        </w:rPr>
        <w:br/>
      </w:r>
      <w:r w:rsidRPr="0075248E">
        <w:rPr>
          <w:sz w:val="26"/>
          <w:szCs w:val="26"/>
        </w:rPr>
        <w:t>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w:t>
      </w:r>
      <w:r w:rsidRPr="0075248E">
        <w:rPr>
          <w:sz w:val="26"/>
          <w:szCs w:val="26"/>
        </w:rPr>
        <w:t>з</w:t>
      </w:r>
      <w:r w:rsidRPr="0075248E">
        <w:rPr>
          <w:sz w:val="26"/>
          <w:szCs w:val="26"/>
        </w:rPr>
        <w:t>нения, засорения, заиления и истощения вод, осуществляется с учетом необходим</w:t>
      </w:r>
      <w:r w:rsidRPr="0075248E">
        <w:rPr>
          <w:sz w:val="26"/>
          <w:szCs w:val="26"/>
        </w:rPr>
        <w:t>о</w:t>
      </w:r>
      <w:r w:rsidRPr="0075248E">
        <w:rPr>
          <w:sz w:val="26"/>
          <w:szCs w:val="26"/>
        </w:rPr>
        <w:t xml:space="preserve">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3F21B6" w:rsidRPr="0075248E" w:rsidRDefault="003F21B6" w:rsidP="001B116D">
      <w:pPr>
        <w:pStyle w:val="a6"/>
        <w:spacing w:before="0" w:after="0"/>
        <w:ind w:firstLine="709"/>
        <w:rPr>
          <w:sz w:val="26"/>
          <w:szCs w:val="26"/>
        </w:rPr>
      </w:pPr>
      <w:r w:rsidRPr="0075248E">
        <w:rPr>
          <w:sz w:val="26"/>
          <w:szCs w:val="26"/>
        </w:rPr>
        <w:t>Под сооружениями, обеспечивающими охрану водных объектов от загрязн</w:t>
      </w:r>
      <w:r w:rsidRPr="0075248E">
        <w:rPr>
          <w:sz w:val="26"/>
          <w:szCs w:val="26"/>
        </w:rPr>
        <w:t>е</w:t>
      </w:r>
      <w:r w:rsidRPr="0075248E">
        <w:rPr>
          <w:sz w:val="26"/>
          <w:szCs w:val="26"/>
        </w:rPr>
        <w:t>ния, засорения, заиления и истощения вод, понимаются:</w:t>
      </w:r>
    </w:p>
    <w:p w:rsidR="003F21B6" w:rsidRPr="0075248E" w:rsidRDefault="003F21B6" w:rsidP="001B116D">
      <w:pPr>
        <w:pStyle w:val="a6"/>
        <w:spacing w:before="0" w:after="0"/>
        <w:ind w:firstLine="709"/>
        <w:rPr>
          <w:sz w:val="26"/>
          <w:szCs w:val="26"/>
        </w:rPr>
      </w:pPr>
      <w:r w:rsidRPr="0075248E">
        <w:rPr>
          <w:sz w:val="26"/>
          <w:szCs w:val="26"/>
        </w:rPr>
        <w:t>1) централизованные системы водоотведения (канализации), централизованные ливневые системы водоотведения;</w:t>
      </w:r>
    </w:p>
    <w:p w:rsidR="003F21B6" w:rsidRPr="0075248E" w:rsidRDefault="003F21B6" w:rsidP="001B116D">
      <w:pPr>
        <w:pStyle w:val="a6"/>
        <w:spacing w:before="0" w:after="0"/>
        <w:ind w:firstLine="709"/>
        <w:rPr>
          <w:sz w:val="26"/>
          <w:szCs w:val="26"/>
        </w:rPr>
      </w:pPr>
      <w:r w:rsidRPr="0075248E">
        <w:rPr>
          <w:sz w:val="26"/>
          <w:szCs w:val="26"/>
        </w:rPr>
        <w:t>2) сооружения и системы для отведения (сброса) сточных вод в централизова</w:t>
      </w:r>
      <w:r w:rsidRPr="0075248E">
        <w:rPr>
          <w:sz w:val="26"/>
          <w:szCs w:val="26"/>
        </w:rPr>
        <w:t>н</w:t>
      </w:r>
      <w:r w:rsidRPr="0075248E">
        <w:rPr>
          <w:sz w:val="26"/>
          <w:szCs w:val="26"/>
        </w:rPr>
        <w:t>ные системы водоотведения (в том числе дождевых, талых, инфильтрационных, п</w:t>
      </w:r>
      <w:r w:rsidRPr="0075248E">
        <w:rPr>
          <w:sz w:val="26"/>
          <w:szCs w:val="26"/>
        </w:rPr>
        <w:t>о</w:t>
      </w:r>
      <w:r w:rsidRPr="0075248E">
        <w:rPr>
          <w:sz w:val="26"/>
          <w:szCs w:val="26"/>
        </w:rPr>
        <w:t>ливомоечных и дренажных вод), если они предназначены для приема таких вод;</w:t>
      </w:r>
    </w:p>
    <w:p w:rsidR="003F21B6" w:rsidRPr="0075248E" w:rsidRDefault="003F21B6" w:rsidP="001B116D">
      <w:pPr>
        <w:pStyle w:val="a6"/>
        <w:spacing w:before="0" w:after="0"/>
        <w:ind w:firstLine="709"/>
        <w:rPr>
          <w:sz w:val="26"/>
          <w:szCs w:val="26"/>
        </w:rPr>
      </w:pPr>
      <w:r w:rsidRPr="0075248E">
        <w:rPr>
          <w:sz w:val="26"/>
          <w:szCs w:val="26"/>
        </w:rPr>
        <w:t>3) локальные очистные сооружения для очистки сточных вод (в том числе до</w:t>
      </w:r>
      <w:r w:rsidRPr="0075248E">
        <w:rPr>
          <w:sz w:val="26"/>
          <w:szCs w:val="26"/>
        </w:rPr>
        <w:t>ж</w:t>
      </w:r>
      <w:r w:rsidRPr="0075248E">
        <w:rPr>
          <w:sz w:val="26"/>
          <w:szCs w:val="26"/>
        </w:rPr>
        <w:t>девых, талых, инфильтрационных, поливомоечных и дренажных вод), обеспечива</w:t>
      </w:r>
      <w:r w:rsidRPr="0075248E">
        <w:rPr>
          <w:sz w:val="26"/>
          <w:szCs w:val="26"/>
        </w:rPr>
        <w:t>ю</w:t>
      </w:r>
      <w:r w:rsidRPr="0075248E">
        <w:rPr>
          <w:sz w:val="26"/>
          <w:szCs w:val="26"/>
        </w:rPr>
        <w:t>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w:t>
      </w:r>
      <w:r w:rsidRPr="0075248E">
        <w:rPr>
          <w:sz w:val="26"/>
          <w:szCs w:val="26"/>
        </w:rPr>
        <w:t>й</w:t>
      </w:r>
      <w:r w:rsidRPr="0075248E">
        <w:rPr>
          <w:sz w:val="26"/>
          <w:szCs w:val="26"/>
        </w:rPr>
        <w:t>ской Федерации;</w:t>
      </w:r>
    </w:p>
    <w:p w:rsidR="003F21B6" w:rsidRPr="0075248E" w:rsidRDefault="003F21B6" w:rsidP="001B116D">
      <w:pPr>
        <w:pStyle w:val="a6"/>
        <w:spacing w:before="0" w:after="0"/>
        <w:ind w:firstLine="709"/>
        <w:rPr>
          <w:sz w:val="26"/>
          <w:szCs w:val="26"/>
        </w:rPr>
      </w:pPr>
      <w:r w:rsidRPr="0075248E">
        <w:rPr>
          <w:sz w:val="26"/>
          <w:szCs w:val="26"/>
        </w:rPr>
        <w:t>4) сооружения для сбора отходов производства и потребления, а также соор</w:t>
      </w:r>
      <w:r w:rsidRPr="0075248E">
        <w:rPr>
          <w:sz w:val="26"/>
          <w:szCs w:val="26"/>
        </w:rPr>
        <w:t>у</w:t>
      </w:r>
      <w:r w:rsidRPr="0075248E">
        <w:rPr>
          <w:sz w:val="26"/>
          <w:szCs w:val="26"/>
        </w:rPr>
        <w:t>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3F21B6" w:rsidRPr="0075248E" w:rsidRDefault="003F21B6" w:rsidP="001B116D">
      <w:pPr>
        <w:pStyle w:val="a6"/>
        <w:spacing w:before="0" w:after="0"/>
        <w:ind w:firstLine="709"/>
        <w:rPr>
          <w:sz w:val="26"/>
          <w:szCs w:val="26"/>
        </w:rPr>
      </w:pPr>
      <w:r w:rsidRPr="0075248E">
        <w:rPr>
          <w:sz w:val="26"/>
          <w:szCs w:val="26"/>
        </w:rPr>
        <w:t xml:space="preserve">Условия размещения производственных и сельскохозяйственных предприятий по отношению к водным объектам устанавливаются в соответствии с требованиями </w:t>
      </w:r>
      <w:r w:rsidRPr="0075248E">
        <w:rPr>
          <w:sz w:val="26"/>
          <w:szCs w:val="26"/>
        </w:rPr>
        <w:br/>
      </w:r>
      <w:r w:rsidRPr="0075248E">
        <w:rPr>
          <w:sz w:val="26"/>
          <w:szCs w:val="26"/>
          <w:lang w:eastAsia="en-US"/>
        </w:rPr>
        <w:t>СП 42.13330.201</w:t>
      </w:r>
      <w:r w:rsidR="00D07662" w:rsidRPr="0075248E">
        <w:rPr>
          <w:sz w:val="26"/>
          <w:szCs w:val="26"/>
          <w:lang w:eastAsia="en-US"/>
        </w:rPr>
        <w:t>6</w:t>
      </w:r>
      <w:r w:rsidRPr="0075248E">
        <w:rPr>
          <w:sz w:val="26"/>
          <w:szCs w:val="26"/>
        </w:rPr>
        <w:t>.</w:t>
      </w:r>
    </w:p>
    <w:p w:rsidR="003F21B6" w:rsidRPr="0075248E" w:rsidRDefault="003F21B6" w:rsidP="001B116D">
      <w:pPr>
        <w:pStyle w:val="a6"/>
        <w:spacing w:before="0" w:after="0"/>
        <w:ind w:firstLine="709"/>
        <w:rPr>
          <w:sz w:val="26"/>
          <w:szCs w:val="26"/>
        </w:rPr>
      </w:pPr>
      <w:r w:rsidRPr="0075248E">
        <w:rPr>
          <w:sz w:val="26"/>
          <w:szCs w:val="26"/>
        </w:rPr>
        <w:lastRenderedPageBreak/>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3F21B6" w:rsidRPr="0075248E" w:rsidRDefault="003F21B6" w:rsidP="001B116D">
      <w:pPr>
        <w:pStyle w:val="a6"/>
        <w:spacing w:before="0" w:after="0"/>
        <w:ind w:firstLine="709"/>
        <w:rPr>
          <w:sz w:val="26"/>
          <w:szCs w:val="26"/>
        </w:rPr>
      </w:pPr>
      <w:r w:rsidRPr="0075248E">
        <w:rPr>
          <w:sz w:val="26"/>
          <w:szCs w:val="26"/>
        </w:rPr>
        <w:t>При размещении сельскохозяйственных предприятий на прибрежных участках водных объектов и при отсутствии непосредственной связи предприятий с ними сл</w:t>
      </w:r>
      <w:r w:rsidRPr="0075248E">
        <w:rPr>
          <w:sz w:val="26"/>
          <w:szCs w:val="26"/>
        </w:rPr>
        <w:t>е</w:t>
      </w:r>
      <w:r w:rsidRPr="0075248E">
        <w:rPr>
          <w:sz w:val="26"/>
          <w:szCs w:val="26"/>
        </w:rPr>
        <w:t xml:space="preserve">дует предусматривать незастроенную прибрежную полосу шириной не менее 40 м. Территории сельскохозяйственных предприятий, расположенных в границах </w:t>
      </w:r>
      <w:proofErr w:type="spellStart"/>
      <w:r w:rsidRPr="0075248E">
        <w:rPr>
          <w:sz w:val="26"/>
          <w:szCs w:val="26"/>
        </w:rPr>
        <w:t>вод</w:t>
      </w:r>
      <w:r w:rsidRPr="0075248E">
        <w:rPr>
          <w:sz w:val="26"/>
          <w:szCs w:val="26"/>
        </w:rPr>
        <w:t>о</w:t>
      </w:r>
      <w:r w:rsidRPr="0075248E">
        <w:rPr>
          <w:sz w:val="26"/>
          <w:szCs w:val="26"/>
        </w:rPr>
        <w:t>охранных</w:t>
      </w:r>
      <w:proofErr w:type="spellEnd"/>
      <w:r w:rsidRPr="0075248E">
        <w:rPr>
          <w:sz w:val="26"/>
          <w:szCs w:val="26"/>
        </w:rPr>
        <w:t xml:space="preserve"> зон (в том числе прибрежных защитных полос) необходимо оборудовать системами сбора, очистки и отведения поверхностных стоков.</w:t>
      </w:r>
    </w:p>
    <w:p w:rsidR="003F21B6" w:rsidRPr="0075248E" w:rsidRDefault="003F21B6" w:rsidP="001B116D">
      <w:pPr>
        <w:pStyle w:val="a6"/>
        <w:spacing w:before="0" w:after="0"/>
        <w:ind w:firstLine="709"/>
        <w:rPr>
          <w:sz w:val="26"/>
          <w:szCs w:val="26"/>
        </w:rPr>
      </w:pPr>
      <w:r w:rsidRPr="0075248E">
        <w:rPr>
          <w:sz w:val="26"/>
          <w:szCs w:val="26"/>
        </w:rPr>
        <w:t>Склады минеральных удобрений и химических средств защиты растений сл</w:t>
      </w:r>
      <w:r w:rsidRPr="0075248E">
        <w:rPr>
          <w:sz w:val="26"/>
          <w:szCs w:val="26"/>
        </w:rPr>
        <w:t>е</w:t>
      </w:r>
      <w:r w:rsidRPr="0075248E">
        <w:rPr>
          <w:sz w:val="26"/>
          <w:szCs w:val="26"/>
        </w:rPr>
        <w:t xml:space="preserve">дует располагать на расстоянии не менее 2 км от </w:t>
      </w:r>
      <w:proofErr w:type="spellStart"/>
      <w:r w:rsidRPr="0075248E">
        <w:rPr>
          <w:sz w:val="26"/>
          <w:szCs w:val="26"/>
        </w:rPr>
        <w:t>рыбохозяйственных</w:t>
      </w:r>
      <w:proofErr w:type="spellEnd"/>
      <w:r w:rsidRPr="0075248E">
        <w:rPr>
          <w:sz w:val="26"/>
          <w:szCs w:val="26"/>
        </w:rPr>
        <w:t xml:space="preserve"> водоемов. С</w:t>
      </w:r>
      <w:r w:rsidRPr="0075248E">
        <w:rPr>
          <w:sz w:val="26"/>
          <w:szCs w:val="26"/>
        </w:rPr>
        <w:t>о</w:t>
      </w:r>
      <w:r w:rsidRPr="0075248E">
        <w:rPr>
          <w:sz w:val="26"/>
          <w:szCs w:val="26"/>
        </w:rPr>
        <w:t>кращение расстояния возможно при условии согласования с органами, осуществля</w:t>
      </w:r>
      <w:r w:rsidRPr="0075248E">
        <w:rPr>
          <w:sz w:val="26"/>
          <w:szCs w:val="26"/>
        </w:rPr>
        <w:t>ю</w:t>
      </w:r>
      <w:r w:rsidRPr="0075248E">
        <w:rPr>
          <w:sz w:val="26"/>
          <w:szCs w:val="26"/>
        </w:rPr>
        <w:t>щими охрану рыбных запасов.</w:t>
      </w:r>
    </w:p>
    <w:p w:rsidR="003F21B6" w:rsidRPr="0075248E" w:rsidRDefault="003F21B6" w:rsidP="001B116D">
      <w:pPr>
        <w:pStyle w:val="a6"/>
        <w:spacing w:before="0" w:after="0"/>
        <w:ind w:firstLine="709"/>
        <w:rPr>
          <w:sz w:val="26"/>
          <w:szCs w:val="26"/>
        </w:rPr>
      </w:pPr>
      <w:r w:rsidRPr="0075248E">
        <w:rPr>
          <w:sz w:val="26"/>
          <w:szCs w:val="26"/>
        </w:rPr>
        <w:t xml:space="preserve">В соответствии с требованиями </w:t>
      </w:r>
      <w:r w:rsidRPr="0075248E">
        <w:rPr>
          <w:sz w:val="26"/>
          <w:szCs w:val="26"/>
          <w:lang w:eastAsia="en-US"/>
        </w:rPr>
        <w:t>СП 42.13330.201</w:t>
      </w:r>
      <w:r w:rsidR="00D07662" w:rsidRPr="0075248E">
        <w:rPr>
          <w:sz w:val="26"/>
          <w:szCs w:val="26"/>
          <w:lang w:eastAsia="en-US"/>
        </w:rPr>
        <w:t>6</w:t>
      </w:r>
      <w:r w:rsidRPr="0075248E">
        <w:rPr>
          <w:sz w:val="26"/>
          <w:szCs w:val="26"/>
        </w:rPr>
        <w:t xml:space="preserve"> </w:t>
      </w:r>
      <w:proofErr w:type="gramStart"/>
      <w:r w:rsidRPr="0075248E">
        <w:rPr>
          <w:sz w:val="26"/>
          <w:szCs w:val="26"/>
        </w:rPr>
        <w:t>устанавливаются условия</w:t>
      </w:r>
      <w:proofErr w:type="gramEnd"/>
      <w:r w:rsidRPr="0075248E">
        <w:rPr>
          <w:sz w:val="26"/>
          <w:szCs w:val="26"/>
        </w:rPr>
        <w:t xml:space="preserve"> размещения отходов производственных предприятий. </w:t>
      </w:r>
    </w:p>
    <w:p w:rsidR="003F21B6" w:rsidRPr="0075248E" w:rsidRDefault="003F21B6" w:rsidP="001B116D">
      <w:pPr>
        <w:pStyle w:val="a6"/>
        <w:spacing w:before="0" w:after="0"/>
        <w:ind w:firstLine="709"/>
        <w:rPr>
          <w:sz w:val="26"/>
          <w:szCs w:val="26"/>
        </w:rPr>
      </w:pPr>
      <w:r w:rsidRPr="0075248E">
        <w:rPr>
          <w:sz w:val="26"/>
          <w:szCs w:val="26"/>
        </w:rPr>
        <w:t xml:space="preserve">Устройство отвалов, </w:t>
      </w:r>
      <w:proofErr w:type="spellStart"/>
      <w:r w:rsidRPr="0075248E">
        <w:rPr>
          <w:sz w:val="26"/>
          <w:szCs w:val="26"/>
        </w:rPr>
        <w:t>хвостохранилищ</w:t>
      </w:r>
      <w:proofErr w:type="spellEnd"/>
      <w:r w:rsidRPr="0075248E">
        <w:rPr>
          <w:sz w:val="26"/>
          <w:szCs w:val="26"/>
        </w:rPr>
        <w:t xml:space="preserve">, </w:t>
      </w:r>
      <w:proofErr w:type="spellStart"/>
      <w:r w:rsidRPr="0075248E">
        <w:rPr>
          <w:sz w:val="26"/>
          <w:szCs w:val="26"/>
        </w:rPr>
        <w:t>шламонакопителей</w:t>
      </w:r>
      <w:proofErr w:type="spellEnd"/>
      <w:r w:rsidRPr="0075248E">
        <w:rPr>
          <w:sz w:val="26"/>
          <w:szCs w:val="26"/>
        </w:rPr>
        <w:t>, ме</w:t>
      </w:r>
      <w:proofErr w:type="gramStart"/>
      <w:r w:rsidRPr="0075248E">
        <w:rPr>
          <w:sz w:val="26"/>
          <w:szCs w:val="26"/>
        </w:rPr>
        <w:t>ст скл</w:t>
      </w:r>
      <w:proofErr w:type="gramEnd"/>
      <w:r w:rsidRPr="0075248E">
        <w:rPr>
          <w:sz w:val="26"/>
          <w:szCs w:val="26"/>
        </w:rPr>
        <w:t>адирования отходов предприятий допускается только при обосновании невозможности их утил</w:t>
      </w:r>
      <w:r w:rsidRPr="0075248E">
        <w:rPr>
          <w:sz w:val="26"/>
          <w:szCs w:val="26"/>
        </w:rPr>
        <w:t>и</w:t>
      </w:r>
      <w:r w:rsidRPr="0075248E">
        <w:rPr>
          <w:sz w:val="26"/>
          <w:szCs w:val="26"/>
        </w:rPr>
        <w:t>зации. При этом для производственных зон следует предусматривать централизова</w:t>
      </w:r>
      <w:r w:rsidRPr="0075248E">
        <w:rPr>
          <w:sz w:val="26"/>
          <w:szCs w:val="26"/>
        </w:rPr>
        <w:t>н</w:t>
      </w:r>
      <w:r w:rsidRPr="0075248E">
        <w:rPr>
          <w:sz w:val="26"/>
          <w:szCs w:val="26"/>
        </w:rPr>
        <w:t>ные (групповые) отвалы. Участки для них следует размещать за пределами террит</w:t>
      </w:r>
      <w:r w:rsidRPr="0075248E">
        <w:rPr>
          <w:sz w:val="26"/>
          <w:szCs w:val="26"/>
        </w:rPr>
        <w:t>о</w:t>
      </w:r>
      <w:r w:rsidRPr="0075248E">
        <w:rPr>
          <w:sz w:val="26"/>
          <w:szCs w:val="26"/>
        </w:rPr>
        <w:t>рии предприятий, а также за пределами I и II поясов зоны санитарной охраны по</w:t>
      </w:r>
      <w:r w:rsidRPr="0075248E">
        <w:rPr>
          <w:sz w:val="26"/>
          <w:szCs w:val="26"/>
        </w:rPr>
        <w:t>д</w:t>
      </w:r>
      <w:r w:rsidRPr="0075248E">
        <w:rPr>
          <w:sz w:val="26"/>
          <w:szCs w:val="26"/>
        </w:rPr>
        <w:t xml:space="preserve">земных и поверхностных источников водоснабжения с соблюдением санитарных норм. </w:t>
      </w:r>
    </w:p>
    <w:p w:rsidR="003F21B6" w:rsidRPr="0075248E" w:rsidRDefault="003F21B6" w:rsidP="001B116D">
      <w:pPr>
        <w:pStyle w:val="a6"/>
        <w:spacing w:before="0" w:after="0"/>
        <w:ind w:firstLine="709"/>
        <w:rPr>
          <w:sz w:val="26"/>
          <w:szCs w:val="26"/>
        </w:rPr>
      </w:pPr>
      <w:r w:rsidRPr="0075248E">
        <w:rPr>
          <w:sz w:val="26"/>
          <w:szCs w:val="26"/>
        </w:rPr>
        <w:t xml:space="preserve">Отвалы, в том числе содержащие сланец, мышьяк, свинец, ртуть и </w:t>
      </w:r>
      <w:proofErr w:type="gramStart"/>
      <w:r w:rsidRPr="0075248E">
        <w:rPr>
          <w:sz w:val="26"/>
          <w:szCs w:val="26"/>
        </w:rPr>
        <w:t>другие</w:t>
      </w:r>
      <w:proofErr w:type="gramEnd"/>
      <w:r w:rsidRPr="0075248E">
        <w:rPr>
          <w:sz w:val="26"/>
          <w:szCs w:val="26"/>
        </w:rPr>
        <w:t xml:space="preserve"> г</w:t>
      </w:r>
      <w:r w:rsidRPr="0075248E">
        <w:rPr>
          <w:sz w:val="26"/>
          <w:szCs w:val="26"/>
        </w:rPr>
        <w:t>о</w:t>
      </w:r>
      <w:r w:rsidRPr="0075248E">
        <w:rPr>
          <w:sz w:val="26"/>
          <w:szCs w:val="26"/>
        </w:rPr>
        <w:t>рючие и токсичные вещества, должны быть отделены от жилых и общественных зд</w:t>
      </w:r>
      <w:r w:rsidRPr="0075248E">
        <w:rPr>
          <w:sz w:val="26"/>
          <w:szCs w:val="26"/>
        </w:rPr>
        <w:t>а</w:t>
      </w:r>
      <w:r w:rsidRPr="0075248E">
        <w:rPr>
          <w:sz w:val="26"/>
          <w:szCs w:val="26"/>
        </w:rPr>
        <w:t xml:space="preserve">ний и сооружений санитарно-защитной зоной. </w:t>
      </w:r>
    </w:p>
    <w:p w:rsidR="003F21B6" w:rsidRPr="0075248E" w:rsidRDefault="003F21B6" w:rsidP="001B116D">
      <w:pPr>
        <w:pStyle w:val="a6"/>
        <w:spacing w:before="0" w:after="0"/>
        <w:ind w:firstLine="709"/>
        <w:rPr>
          <w:sz w:val="26"/>
          <w:szCs w:val="26"/>
        </w:rPr>
      </w:pPr>
      <w:r w:rsidRPr="0075248E">
        <w:rPr>
          <w:sz w:val="26"/>
          <w:szCs w:val="26"/>
        </w:rPr>
        <w:t xml:space="preserve">Для объектов по изготовлению и хранению взрывчатых веществ, материалов </w:t>
      </w:r>
      <w:r w:rsidR="009C49E4" w:rsidRPr="0075248E">
        <w:rPr>
          <w:sz w:val="26"/>
          <w:szCs w:val="26"/>
        </w:rPr>
        <w:br/>
      </w:r>
      <w:r w:rsidRPr="0075248E">
        <w:rPr>
          <w:sz w:val="26"/>
          <w:szCs w:val="26"/>
        </w:rPr>
        <w:t>и изделий на их основе следует предусматривать запретные (опасные) зоны. Застро</w:t>
      </w:r>
      <w:r w:rsidRPr="0075248E">
        <w:rPr>
          <w:sz w:val="26"/>
          <w:szCs w:val="26"/>
        </w:rPr>
        <w:t>й</w:t>
      </w:r>
      <w:r w:rsidRPr="0075248E">
        <w:rPr>
          <w:sz w:val="26"/>
          <w:szCs w:val="26"/>
        </w:rPr>
        <w:t>ка запретных (опасных) зон жилыми, общественными и производственными здани</w:t>
      </w:r>
      <w:r w:rsidRPr="0075248E">
        <w:rPr>
          <w:sz w:val="26"/>
          <w:szCs w:val="26"/>
        </w:rPr>
        <w:t>я</w:t>
      </w:r>
      <w:r w:rsidRPr="0075248E">
        <w:rPr>
          <w:sz w:val="26"/>
          <w:szCs w:val="26"/>
        </w:rPr>
        <w:t xml:space="preserve">ми не допускается. Условия застройки запретных (опасных) зон устанавливаются </w:t>
      </w:r>
      <w:r w:rsidR="009C49E4" w:rsidRPr="0075248E">
        <w:rPr>
          <w:sz w:val="26"/>
          <w:szCs w:val="26"/>
        </w:rPr>
        <w:br/>
      </w:r>
      <w:r w:rsidRPr="0075248E">
        <w:rPr>
          <w:sz w:val="26"/>
          <w:szCs w:val="26"/>
        </w:rPr>
        <w:t xml:space="preserve">в соответствии с требованиями </w:t>
      </w:r>
      <w:r w:rsidRPr="0075248E">
        <w:rPr>
          <w:sz w:val="26"/>
          <w:szCs w:val="26"/>
          <w:lang w:eastAsia="en-US"/>
        </w:rPr>
        <w:t>СП 42.13330.201</w:t>
      </w:r>
      <w:r w:rsidR="00D07662" w:rsidRPr="0075248E">
        <w:rPr>
          <w:sz w:val="26"/>
          <w:szCs w:val="26"/>
          <w:lang w:eastAsia="en-US"/>
        </w:rPr>
        <w:t>6</w:t>
      </w:r>
      <w:r w:rsidRPr="0075248E">
        <w:rPr>
          <w:sz w:val="26"/>
          <w:szCs w:val="26"/>
        </w:rPr>
        <w:t>.</w:t>
      </w:r>
    </w:p>
    <w:p w:rsidR="003F21B6" w:rsidRPr="0075248E" w:rsidRDefault="003F21B6" w:rsidP="001B116D">
      <w:pPr>
        <w:pStyle w:val="a6"/>
        <w:spacing w:before="0" w:after="0"/>
        <w:ind w:firstLine="709"/>
        <w:rPr>
          <w:sz w:val="26"/>
          <w:szCs w:val="26"/>
        </w:rPr>
      </w:pPr>
      <w:r w:rsidRPr="0075248E">
        <w:rPr>
          <w:sz w:val="26"/>
          <w:szCs w:val="26"/>
        </w:rPr>
        <w:t>Режимы ограничений и размеры санитарно-защитных зон для производстве</w:t>
      </w:r>
      <w:r w:rsidRPr="0075248E">
        <w:rPr>
          <w:sz w:val="26"/>
          <w:szCs w:val="26"/>
        </w:rPr>
        <w:t>н</w:t>
      </w:r>
      <w:r w:rsidRPr="0075248E">
        <w:rPr>
          <w:sz w:val="26"/>
          <w:szCs w:val="26"/>
        </w:rPr>
        <w:t>ных предприятий, инженерных сетей и сооружений, санитарные разрывы для лине</w:t>
      </w:r>
      <w:r w:rsidRPr="0075248E">
        <w:rPr>
          <w:sz w:val="26"/>
          <w:szCs w:val="26"/>
        </w:rPr>
        <w:t>й</w:t>
      </w:r>
      <w:r w:rsidRPr="0075248E">
        <w:rPr>
          <w:sz w:val="26"/>
          <w:szCs w:val="26"/>
        </w:rPr>
        <w:t xml:space="preserve">ных транспортных сооружений устанавливаются в соответствии с требованиями </w:t>
      </w:r>
      <w:r w:rsidRPr="0075248E">
        <w:rPr>
          <w:sz w:val="26"/>
          <w:szCs w:val="26"/>
        </w:rPr>
        <w:br/>
        <w:t>СанПиН 2.2.1/2.1.1.1200-03.</w:t>
      </w:r>
    </w:p>
    <w:p w:rsidR="003F21B6" w:rsidRPr="0075248E" w:rsidRDefault="003F21B6" w:rsidP="001B116D">
      <w:pPr>
        <w:pStyle w:val="a6"/>
        <w:spacing w:before="0" w:after="0"/>
        <w:ind w:firstLine="709"/>
        <w:rPr>
          <w:sz w:val="26"/>
          <w:szCs w:val="26"/>
        </w:rPr>
      </w:pPr>
      <w:r w:rsidRPr="0075248E">
        <w:rPr>
          <w:sz w:val="26"/>
          <w:szCs w:val="26"/>
        </w:rPr>
        <w:t xml:space="preserve">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 быть взята санитарная классификация предприятий, установленная санитарными правилами и нормами. </w:t>
      </w:r>
    </w:p>
    <w:p w:rsidR="003F21B6" w:rsidRPr="0075248E" w:rsidRDefault="003F21B6" w:rsidP="001B116D">
      <w:pPr>
        <w:pStyle w:val="a6"/>
        <w:spacing w:before="0" w:after="0"/>
        <w:ind w:firstLine="709"/>
        <w:rPr>
          <w:sz w:val="26"/>
          <w:szCs w:val="26"/>
        </w:rPr>
      </w:pPr>
      <w:r w:rsidRPr="0075248E">
        <w:rPr>
          <w:rFonts w:eastAsia="Calibri"/>
          <w:sz w:val="26"/>
          <w:szCs w:val="26"/>
          <w:lang w:eastAsia="en-US"/>
        </w:rPr>
        <w:t>Реконструкция, техническое перевооружение промышленных объектов и пр</w:t>
      </w:r>
      <w:r w:rsidRPr="0075248E">
        <w:rPr>
          <w:rFonts w:eastAsia="Calibri"/>
          <w:sz w:val="26"/>
          <w:szCs w:val="26"/>
          <w:lang w:eastAsia="en-US"/>
        </w:rPr>
        <w:t>о</w:t>
      </w:r>
      <w:r w:rsidRPr="0075248E">
        <w:rPr>
          <w:rFonts w:eastAsia="Calibri"/>
          <w:sz w:val="26"/>
          <w:szCs w:val="26"/>
          <w:lang w:eastAsia="en-US"/>
        </w:rPr>
        <w:t>изво</w:t>
      </w:r>
      <w:proofErr w:type="gramStart"/>
      <w:r w:rsidRPr="0075248E">
        <w:rPr>
          <w:rFonts w:eastAsia="Calibri"/>
          <w:sz w:val="26"/>
          <w:szCs w:val="26"/>
          <w:lang w:eastAsia="en-US"/>
        </w:rPr>
        <w:t>дств пр</w:t>
      </w:r>
      <w:proofErr w:type="gramEnd"/>
      <w:r w:rsidRPr="0075248E">
        <w:rPr>
          <w:rFonts w:eastAsia="Calibri"/>
          <w:sz w:val="26"/>
          <w:szCs w:val="26"/>
          <w:lang w:eastAsia="en-US"/>
        </w:rPr>
        <w:t>оводится при наличии проекта с расчетами прогнозируемого загрязнения атмосферного воздуха, физического воздействия на атмосферный воздух, выполне</w:t>
      </w:r>
      <w:r w:rsidRPr="0075248E">
        <w:rPr>
          <w:rFonts w:eastAsia="Calibri"/>
          <w:sz w:val="26"/>
          <w:szCs w:val="26"/>
          <w:lang w:eastAsia="en-US"/>
        </w:rPr>
        <w:t>н</w:t>
      </w:r>
      <w:r w:rsidRPr="0075248E">
        <w:rPr>
          <w:rFonts w:eastAsia="Calibri"/>
          <w:sz w:val="26"/>
          <w:szCs w:val="26"/>
          <w:lang w:eastAsia="en-US"/>
        </w:rPr>
        <w:t>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w:t>
      </w:r>
      <w:r w:rsidRPr="0075248E">
        <w:rPr>
          <w:sz w:val="26"/>
          <w:szCs w:val="26"/>
        </w:rPr>
        <w:t xml:space="preserve"> атмосферный воздух. </w:t>
      </w:r>
    </w:p>
    <w:p w:rsidR="003F21B6" w:rsidRPr="0075248E" w:rsidRDefault="003F21B6" w:rsidP="001B116D">
      <w:pPr>
        <w:pStyle w:val="a6"/>
        <w:spacing w:before="0" w:after="0"/>
        <w:ind w:firstLine="709"/>
        <w:rPr>
          <w:sz w:val="26"/>
          <w:szCs w:val="26"/>
        </w:rPr>
      </w:pPr>
      <w:r w:rsidRPr="0075248E">
        <w:rPr>
          <w:sz w:val="26"/>
          <w:szCs w:val="26"/>
        </w:rPr>
        <w:t>Размещение зданий, сооружений и коммуникаций не допускается:</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lastRenderedPageBreak/>
        <w:t xml:space="preserve">на землях особо охраняемых природных территорий, в том числе на землях рекреационных зон, если это противоречит целевому использованию данных земель </w:t>
      </w:r>
      <w:r w:rsidR="009C49E4" w:rsidRPr="0075248E">
        <w:rPr>
          <w:sz w:val="26"/>
          <w:szCs w:val="26"/>
        </w:rPr>
        <w:br/>
      </w:r>
      <w:r w:rsidRPr="0075248E">
        <w:rPr>
          <w:sz w:val="26"/>
          <w:szCs w:val="26"/>
        </w:rPr>
        <w:t>и может нанести ущерб природным комплексам и их компонентам;</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на землях зеленых зон, если проектируемые объекты не предназначены </w:t>
      </w:r>
      <w:r w:rsidR="009C49E4" w:rsidRPr="0075248E">
        <w:rPr>
          <w:sz w:val="26"/>
          <w:szCs w:val="26"/>
        </w:rPr>
        <w:br/>
      </w:r>
      <w:r w:rsidRPr="0075248E">
        <w:rPr>
          <w:sz w:val="26"/>
          <w:szCs w:val="26"/>
        </w:rPr>
        <w:t>для отдыха, спорта или обслуживания пригородного лесного хозяйства;</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в зонах охраны гидрометеорологических станций;</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в зонах санитарной охраны источников водоснабжения и площадок водопр</w:t>
      </w:r>
      <w:r w:rsidRPr="0075248E">
        <w:rPr>
          <w:sz w:val="26"/>
          <w:szCs w:val="26"/>
        </w:rPr>
        <w:t>о</w:t>
      </w:r>
      <w:r w:rsidRPr="0075248E">
        <w:rPr>
          <w:sz w:val="26"/>
          <w:szCs w:val="26"/>
        </w:rPr>
        <w:t>водных сооружений, если проектируемые объекты не связаны с эксплуатацией исто</w:t>
      </w:r>
      <w:r w:rsidRPr="0075248E">
        <w:rPr>
          <w:sz w:val="26"/>
          <w:szCs w:val="26"/>
        </w:rPr>
        <w:t>ч</w:t>
      </w:r>
      <w:r w:rsidRPr="0075248E">
        <w:rPr>
          <w:sz w:val="26"/>
          <w:szCs w:val="26"/>
        </w:rPr>
        <w:t>ников;</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на землях </w:t>
      </w:r>
      <w:proofErr w:type="spellStart"/>
      <w:r w:rsidRPr="0075248E">
        <w:rPr>
          <w:sz w:val="26"/>
          <w:szCs w:val="26"/>
        </w:rPr>
        <w:t>водоохранных</w:t>
      </w:r>
      <w:proofErr w:type="spellEnd"/>
      <w:r w:rsidRPr="0075248E">
        <w:rPr>
          <w:sz w:val="26"/>
          <w:szCs w:val="26"/>
        </w:rPr>
        <w:t xml:space="preserve"> зон и прибрежных защитных полос водных объе</w:t>
      </w:r>
      <w:r w:rsidRPr="0075248E">
        <w:rPr>
          <w:sz w:val="26"/>
          <w:szCs w:val="26"/>
        </w:rPr>
        <w:t>к</w:t>
      </w:r>
      <w:r w:rsidRPr="0075248E">
        <w:rPr>
          <w:sz w:val="26"/>
          <w:szCs w:val="26"/>
        </w:rPr>
        <w:t xml:space="preserve">тов, а также на территориях, прилегающих к водным объектам, имеющим высокое </w:t>
      </w:r>
      <w:proofErr w:type="spellStart"/>
      <w:r w:rsidRPr="0075248E">
        <w:rPr>
          <w:sz w:val="26"/>
          <w:szCs w:val="26"/>
        </w:rPr>
        <w:t>рыбохозяйственное</w:t>
      </w:r>
      <w:proofErr w:type="spellEnd"/>
      <w:r w:rsidRPr="0075248E">
        <w:rPr>
          <w:sz w:val="26"/>
          <w:szCs w:val="26"/>
        </w:rPr>
        <w:t xml:space="preserve"> значение, за исключением случаев предусмотренных Водным к</w:t>
      </w:r>
      <w:r w:rsidRPr="0075248E">
        <w:rPr>
          <w:sz w:val="26"/>
          <w:szCs w:val="26"/>
        </w:rPr>
        <w:t>о</w:t>
      </w:r>
      <w:r w:rsidRPr="0075248E">
        <w:rPr>
          <w:sz w:val="26"/>
          <w:szCs w:val="26"/>
        </w:rPr>
        <w:t>дексом Российской Федерации;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в зонах санитарной охраны курортов, если проектируемые объекты не связ</w:t>
      </w:r>
      <w:r w:rsidRPr="0075248E">
        <w:rPr>
          <w:sz w:val="26"/>
          <w:szCs w:val="26"/>
        </w:rPr>
        <w:t>а</w:t>
      </w:r>
      <w:r w:rsidRPr="0075248E">
        <w:rPr>
          <w:sz w:val="26"/>
          <w:szCs w:val="26"/>
        </w:rPr>
        <w:t>ны с эксплуатацией природных лечебных средств курортов;</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в зонах возможного проявления оползней и других опасных факторов пр</w:t>
      </w:r>
      <w:r w:rsidRPr="0075248E">
        <w:rPr>
          <w:sz w:val="26"/>
          <w:szCs w:val="26"/>
        </w:rPr>
        <w:t>и</w:t>
      </w:r>
      <w:r w:rsidRPr="0075248E">
        <w:rPr>
          <w:sz w:val="26"/>
          <w:szCs w:val="26"/>
        </w:rPr>
        <w:t>родного характера;</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в зонах возможного затопления (при глубине затопления 1,5 м и более), </w:t>
      </w:r>
      <w:r w:rsidR="009C49E4" w:rsidRPr="0075248E">
        <w:rPr>
          <w:sz w:val="26"/>
          <w:szCs w:val="26"/>
        </w:rPr>
        <w:br/>
      </w:r>
      <w:r w:rsidRPr="0075248E">
        <w:rPr>
          <w:sz w:val="26"/>
          <w:szCs w:val="26"/>
        </w:rPr>
        <w:t>не имеющих соответствующих сооружений инженерной защиты;</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в охранных зонах магистральных трубопроводов.</w:t>
      </w:r>
    </w:p>
    <w:p w:rsidR="003F21B6" w:rsidRPr="0075248E" w:rsidRDefault="003F21B6" w:rsidP="001B116D">
      <w:pPr>
        <w:pStyle w:val="a6"/>
        <w:spacing w:before="0" w:after="0"/>
        <w:ind w:firstLine="709"/>
        <w:rPr>
          <w:sz w:val="26"/>
          <w:szCs w:val="26"/>
        </w:rPr>
      </w:pPr>
      <w:r w:rsidRPr="0075248E">
        <w:rPr>
          <w:sz w:val="26"/>
          <w:szCs w:val="26"/>
        </w:rPr>
        <w:t>Проектирование и строительство объектов в пределах особо охраняемых пр</w:t>
      </w:r>
      <w:r w:rsidRPr="0075248E">
        <w:rPr>
          <w:sz w:val="26"/>
          <w:szCs w:val="26"/>
        </w:rPr>
        <w:t>и</w:t>
      </w:r>
      <w:r w:rsidRPr="0075248E">
        <w:rPr>
          <w:sz w:val="26"/>
          <w:szCs w:val="26"/>
        </w:rPr>
        <w:t>родных территорий производится в соответствии с требованиями Федерального зак</w:t>
      </w:r>
      <w:r w:rsidRPr="0075248E">
        <w:rPr>
          <w:sz w:val="26"/>
          <w:szCs w:val="26"/>
        </w:rPr>
        <w:t>о</w:t>
      </w:r>
      <w:r w:rsidRPr="0075248E">
        <w:rPr>
          <w:sz w:val="26"/>
          <w:szCs w:val="26"/>
        </w:rPr>
        <w:t>на от 14.03.1995 № 33-ФЗ «Об особо охраняемых природных территориях», реги</w:t>
      </w:r>
      <w:r w:rsidRPr="0075248E">
        <w:rPr>
          <w:sz w:val="26"/>
          <w:szCs w:val="26"/>
        </w:rPr>
        <w:t>о</w:t>
      </w:r>
      <w:r w:rsidRPr="0075248E">
        <w:rPr>
          <w:sz w:val="26"/>
          <w:szCs w:val="26"/>
        </w:rPr>
        <w:t>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w:t>
      </w:r>
      <w:r w:rsidRPr="0075248E">
        <w:rPr>
          <w:sz w:val="26"/>
          <w:szCs w:val="26"/>
        </w:rPr>
        <w:t>н</w:t>
      </w:r>
      <w:r w:rsidRPr="0075248E">
        <w:rPr>
          <w:sz w:val="26"/>
          <w:szCs w:val="26"/>
        </w:rPr>
        <w:t>кретной особо охраняемой природной территории.</w:t>
      </w:r>
    </w:p>
    <w:p w:rsidR="003F21B6" w:rsidRPr="0075248E" w:rsidRDefault="00AF38B1" w:rsidP="00CA6725">
      <w:pPr>
        <w:pStyle w:val="3"/>
        <w:rPr>
          <w:rFonts w:ascii="Times New Roman" w:hAnsi="Times New Roman" w:cs="Times New Roman"/>
          <w:i/>
          <w:sz w:val="26"/>
          <w:szCs w:val="26"/>
        </w:rPr>
      </w:pPr>
      <w:bookmarkStart w:id="141" w:name="_Toc420924731"/>
      <w:bookmarkStart w:id="142" w:name="_Toc427067185"/>
      <w:bookmarkStart w:id="143" w:name="_Toc433836759"/>
      <w:bookmarkStart w:id="144" w:name="_Toc434252555"/>
      <w:bookmarkStart w:id="145" w:name="_Toc434511593"/>
      <w:bookmarkStart w:id="146" w:name="_Toc434576952"/>
      <w:bookmarkStart w:id="147" w:name="_Toc434583222"/>
      <w:bookmarkStart w:id="148" w:name="_Toc444504779"/>
      <w:bookmarkEnd w:id="140"/>
      <w:r w:rsidRPr="0075248E">
        <w:rPr>
          <w:rFonts w:ascii="Times New Roman" w:hAnsi="Times New Roman" w:cs="Times New Roman"/>
          <w:i/>
          <w:sz w:val="26"/>
          <w:szCs w:val="26"/>
        </w:rPr>
        <w:t xml:space="preserve"> </w:t>
      </w:r>
      <w:bookmarkStart w:id="149" w:name="_Toc68777316"/>
      <w:r w:rsidR="003F21B6" w:rsidRPr="0075248E">
        <w:rPr>
          <w:rFonts w:ascii="Times New Roman" w:hAnsi="Times New Roman" w:cs="Times New Roman"/>
          <w:i/>
          <w:sz w:val="26"/>
          <w:szCs w:val="26"/>
        </w:rPr>
        <w:t xml:space="preserve">Требования по обеспечению защиты населения и территорий от воздействия чрезвычайных ситуаций природного и техногенного характера, мероприятия </w:t>
      </w:r>
      <w:r w:rsidR="009C49E4" w:rsidRPr="0075248E">
        <w:rPr>
          <w:rFonts w:ascii="Times New Roman" w:hAnsi="Times New Roman" w:cs="Times New Roman"/>
          <w:i/>
          <w:sz w:val="26"/>
          <w:szCs w:val="26"/>
        </w:rPr>
        <w:br/>
      </w:r>
      <w:r w:rsidR="003F21B6" w:rsidRPr="0075248E">
        <w:rPr>
          <w:rFonts w:ascii="Times New Roman" w:hAnsi="Times New Roman" w:cs="Times New Roman"/>
          <w:i/>
          <w:sz w:val="26"/>
          <w:szCs w:val="26"/>
        </w:rPr>
        <w:t>по гражданской обороне</w:t>
      </w:r>
      <w:bookmarkEnd w:id="141"/>
      <w:bookmarkEnd w:id="142"/>
      <w:bookmarkEnd w:id="143"/>
      <w:bookmarkEnd w:id="144"/>
      <w:bookmarkEnd w:id="145"/>
      <w:bookmarkEnd w:id="146"/>
      <w:bookmarkEnd w:id="147"/>
      <w:bookmarkEnd w:id="148"/>
      <w:bookmarkEnd w:id="149"/>
    </w:p>
    <w:p w:rsidR="003F21B6" w:rsidRPr="0075248E" w:rsidRDefault="003F21B6" w:rsidP="001B116D">
      <w:pPr>
        <w:autoSpaceDE w:val="0"/>
        <w:autoSpaceDN w:val="0"/>
        <w:adjustRightInd w:val="0"/>
        <w:ind w:firstLine="709"/>
        <w:rPr>
          <w:sz w:val="26"/>
          <w:szCs w:val="26"/>
          <w:lang w:eastAsia="en-US"/>
        </w:rPr>
      </w:pPr>
      <w:r w:rsidRPr="0075248E">
        <w:rPr>
          <w:sz w:val="26"/>
          <w:szCs w:val="26"/>
          <w:lang w:eastAsia="en-US"/>
        </w:rPr>
        <w:t xml:space="preserve">Инженерно-технические мероприятия гражданской обороны и предупреждения чрезвычайных ситуаций (далее - ИТМ ГОЧС) должны учитываться </w:t>
      </w:r>
      <w:proofErr w:type="gramStart"/>
      <w:r w:rsidRPr="0075248E">
        <w:rPr>
          <w:sz w:val="26"/>
          <w:szCs w:val="26"/>
          <w:lang w:eastAsia="en-US"/>
        </w:rPr>
        <w:t>при</w:t>
      </w:r>
      <w:proofErr w:type="gramEnd"/>
      <w:r w:rsidRPr="0075248E">
        <w:rPr>
          <w:sz w:val="26"/>
          <w:szCs w:val="26"/>
          <w:lang w:eastAsia="en-US"/>
        </w:rPr>
        <w:t>:</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подготовке документов территориального планирования муниципальных о</w:t>
      </w:r>
      <w:r w:rsidRPr="0075248E">
        <w:rPr>
          <w:sz w:val="26"/>
          <w:szCs w:val="26"/>
        </w:rPr>
        <w:t>б</w:t>
      </w:r>
      <w:r w:rsidRPr="0075248E">
        <w:rPr>
          <w:sz w:val="26"/>
          <w:szCs w:val="26"/>
        </w:rPr>
        <w:t>разований;</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w:t>
      </w:r>
      <w:r w:rsidRPr="0075248E">
        <w:rPr>
          <w:sz w:val="26"/>
          <w:szCs w:val="26"/>
        </w:rPr>
        <w:t>ь</w:t>
      </w:r>
      <w:r w:rsidRPr="0075248E">
        <w:rPr>
          <w:sz w:val="26"/>
          <w:szCs w:val="26"/>
        </w:rPr>
        <w:t>ства.</w:t>
      </w:r>
    </w:p>
    <w:p w:rsidR="003F21B6" w:rsidRPr="0075248E" w:rsidRDefault="003F21B6" w:rsidP="001B116D">
      <w:pPr>
        <w:autoSpaceDE w:val="0"/>
        <w:autoSpaceDN w:val="0"/>
        <w:adjustRightInd w:val="0"/>
        <w:ind w:firstLine="709"/>
        <w:rPr>
          <w:sz w:val="26"/>
          <w:szCs w:val="26"/>
          <w:lang w:eastAsia="en-US"/>
        </w:rPr>
      </w:pPr>
      <w:r w:rsidRPr="0075248E">
        <w:rPr>
          <w:sz w:val="26"/>
          <w:szCs w:val="26"/>
          <w:lang w:eastAsia="en-US"/>
        </w:rPr>
        <w:t>Мероприятия по гражданской обороне разрабатываются органами местного с</w:t>
      </w:r>
      <w:r w:rsidRPr="0075248E">
        <w:rPr>
          <w:sz w:val="26"/>
          <w:szCs w:val="26"/>
          <w:lang w:eastAsia="en-US"/>
        </w:rPr>
        <w:t>а</w:t>
      </w:r>
      <w:r w:rsidRPr="0075248E">
        <w:rPr>
          <w:sz w:val="26"/>
          <w:szCs w:val="26"/>
          <w:lang w:eastAsia="en-US"/>
        </w:rPr>
        <w:t>моуправления муниципальных образований в соответствии с требованиями Фед</w:t>
      </w:r>
      <w:r w:rsidRPr="0075248E">
        <w:rPr>
          <w:sz w:val="26"/>
          <w:szCs w:val="26"/>
          <w:lang w:eastAsia="en-US"/>
        </w:rPr>
        <w:t>е</w:t>
      </w:r>
      <w:r w:rsidRPr="0075248E">
        <w:rPr>
          <w:sz w:val="26"/>
          <w:szCs w:val="26"/>
          <w:lang w:eastAsia="en-US"/>
        </w:rPr>
        <w:t>рального закона от 12.02.1998 № 28-ФЗ «О гражданской обороне».</w:t>
      </w:r>
    </w:p>
    <w:p w:rsidR="003F21B6" w:rsidRPr="0075248E" w:rsidRDefault="003F21B6" w:rsidP="001B116D">
      <w:pPr>
        <w:pStyle w:val="a6"/>
        <w:spacing w:before="0" w:after="0"/>
        <w:ind w:firstLine="709"/>
        <w:rPr>
          <w:sz w:val="26"/>
          <w:szCs w:val="26"/>
        </w:rPr>
      </w:pPr>
      <w:r w:rsidRPr="0075248E">
        <w:rPr>
          <w:sz w:val="26"/>
          <w:szCs w:val="26"/>
        </w:rPr>
        <w:t xml:space="preserve">При градостроительном проектировании необходимо учитывать требования проектирования в категорированных городах в соответствии с </w:t>
      </w:r>
      <w:hyperlink r:id="rId17" w:history="1">
        <w:r w:rsidRPr="0075248E">
          <w:rPr>
            <w:sz w:val="26"/>
            <w:szCs w:val="26"/>
          </w:rPr>
          <w:t>СП 165.1325800.2014</w:t>
        </w:r>
      </w:hyperlink>
      <w:r w:rsidRPr="0075248E">
        <w:rPr>
          <w:sz w:val="26"/>
          <w:szCs w:val="26"/>
        </w:rPr>
        <w:t>.</w:t>
      </w:r>
    </w:p>
    <w:p w:rsidR="003F21B6" w:rsidRPr="0075248E" w:rsidRDefault="003F21B6" w:rsidP="001B116D">
      <w:pPr>
        <w:ind w:firstLine="709"/>
        <w:rPr>
          <w:sz w:val="26"/>
          <w:szCs w:val="26"/>
        </w:rPr>
      </w:pPr>
      <w:proofErr w:type="gramStart"/>
      <w:r w:rsidRPr="0075248E">
        <w:rPr>
          <w:sz w:val="26"/>
          <w:szCs w:val="26"/>
        </w:rPr>
        <w:t>Мероприятия по защите территорий от воздействия чрезвычайных ситуаций природного и техногенного характера разрабатываются органами местного сам</w:t>
      </w:r>
      <w:r w:rsidRPr="0075248E">
        <w:rPr>
          <w:sz w:val="26"/>
          <w:szCs w:val="26"/>
        </w:rPr>
        <w:t>о</w:t>
      </w:r>
      <w:r w:rsidRPr="0075248E">
        <w:rPr>
          <w:sz w:val="26"/>
          <w:szCs w:val="26"/>
        </w:rPr>
        <w:t xml:space="preserve">управления </w:t>
      </w:r>
      <w:r w:rsidRPr="0075248E">
        <w:rPr>
          <w:sz w:val="26"/>
          <w:szCs w:val="26"/>
          <w:lang w:eastAsia="en-US"/>
        </w:rPr>
        <w:t>муниципальных образований</w:t>
      </w:r>
      <w:r w:rsidRPr="0075248E">
        <w:rPr>
          <w:sz w:val="26"/>
          <w:szCs w:val="26"/>
        </w:rPr>
        <w:t xml:space="preserve"> в соответствии с требованиями Федеральн</w:t>
      </w:r>
      <w:r w:rsidRPr="0075248E">
        <w:rPr>
          <w:sz w:val="26"/>
          <w:szCs w:val="26"/>
        </w:rPr>
        <w:t>о</w:t>
      </w:r>
      <w:r w:rsidRPr="0075248E">
        <w:rPr>
          <w:sz w:val="26"/>
          <w:szCs w:val="26"/>
        </w:rPr>
        <w:t xml:space="preserve">го закона от 21.12.1994 № 68-ФЗ «О защите населения и территорий от чрезвычайных </w:t>
      </w:r>
      <w:r w:rsidRPr="0075248E">
        <w:rPr>
          <w:sz w:val="26"/>
          <w:szCs w:val="26"/>
        </w:rPr>
        <w:lastRenderedPageBreak/>
        <w:t xml:space="preserve">ситуаций природного и техногенного характера» и </w:t>
      </w:r>
      <w:r w:rsidR="00D07662" w:rsidRPr="0075248E">
        <w:rPr>
          <w:sz w:val="26"/>
          <w:szCs w:val="26"/>
        </w:rPr>
        <w:t>з</w:t>
      </w:r>
      <w:r w:rsidRPr="0075248E">
        <w:rPr>
          <w:sz w:val="26"/>
          <w:szCs w:val="26"/>
        </w:rPr>
        <w:t xml:space="preserve">акона Белгородской области </w:t>
      </w:r>
      <w:r w:rsidR="00D07662" w:rsidRPr="0075248E">
        <w:rPr>
          <w:sz w:val="26"/>
          <w:szCs w:val="26"/>
        </w:rPr>
        <w:br/>
      </w:r>
      <w:r w:rsidRPr="0075248E">
        <w:rPr>
          <w:sz w:val="26"/>
          <w:szCs w:val="26"/>
        </w:rPr>
        <w:t>от 23.09.1998 № 41 «О защите населения и территорий от чрезвычайных ситуаций природного и техногенного характера» с учетом</w:t>
      </w:r>
      <w:proofErr w:type="gramEnd"/>
      <w:r w:rsidRPr="0075248E">
        <w:rPr>
          <w:sz w:val="26"/>
          <w:szCs w:val="26"/>
        </w:rPr>
        <w:t xml:space="preserve"> требований ГОСТ </w:t>
      </w:r>
      <w:proofErr w:type="gramStart"/>
      <w:r w:rsidRPr="0075248E">
        <w:rPr>
          <w:sz w:val="26"/>
          <w:szCs w:val="26"/>
        </w:rPr>
        <w:t>Р</w:t>
      </w:r>
      <w:proofErr w:type="gramEnd"/>
      <w:r w:rsidRPr="0075248E">
        <w:rPr>
          <w:sz w:val="26"/>
          <w:szCs w:val="26"/>
        </w:rPr>
        <w:t xml:space="preserve"> 22.0.07-95.</w:t>
      </w:r>
    </w:p>
    <w:p w:rsidR="003F21B6" w:rsidRPr="0075248E" w:rsidRDefault="003F21B6" w:rsidP="001B116D">
      <w:pPr>
        <w:pStyle w:val="a6"/>
        <w:spacing w:before="0" w:after="0"/>
        <w:ind w:firstLine="709"/>
        <w:rPr>
          <w:sz w:val="26"/>
          <w:szCs w:val="26"/>
        </w:rPr>
      </w:pPr>
      <w:r w:rsidRPr="0075248E">
        <w:rPr>
          <w:sz w:val="26"/>
          <w:szCs w:val="26"/>
        </w:rPr>
        <w:t>Территории подверженные риску возникновения чрезвычайных ситуаций пр</w:t>
      </w:r>
      <w:r w:rsidRPr="0075248E">
        <w:rPr>
          <w:sz w:val="26"/>
          <w:szCs w:val="26"/>
        </w:rPr>
        <w:t>и</w:t>
      </w:r>
      <w:r w:rsidRPr="0075248E">
        <w:rPr>
          <w:sz w:val="26"/>
          <w:szCs w:val="26"/>
        </w:rPr>
        <w:t>родного и техногенного характера отображаются на основании сведений, предоста</w:t>
      </w:r>
      <w:r w:rsidRPr="0075248E">
        <w:rPr>
          <w:sz w:val="26"/>
          <w:szCs w:val="26"/>
        </w:rPr>
        <w:t>в</w:t>
      </w:r>
      <w:r w:rsidRPr="0075248E">
        <w:rPr>
          <w:sz w:val="26"/>
          <w:szCs w:val="26"/>
        </w:rPr>
        <w:t>ляемых Главным управлением МЧС России по Белгородской области или отделом безопасности, гражданской обороны и чрезвычайных ситуаций администрации Ш</w:t>
      </w:r>
      <w:r w:rsidRPr="0075248E">
        <w:rPr>
          <w:sz w:val="26"/>
          <w:szCs w:val="26"/>
        </w:rPr>
        <w:t>е</w:t>
      </w:r>
      <w:r w:rsidRPr="0075248E">
        <w:rPr>
          <w:sz w:val="26"/>
          <w:szCs w:val="26"/>
        </w:rPr>
        <w:t xml:space="preserve">бекинского района. </w:t>
      </w:r>
    </w:p>
    <w:p w:rsidR="003F21B6" w:rsidRPr="0075248E" w:rsidRDefault="003F21B6" w:rsidP="00CA6725">
      <w:pPr>
        <w:pStyle w:val="3"/>
        <w:rPr>
          <w:rFonts w:ascii="Times New Roman" w:hAnsi="Times New Roman" w:cs="Times New Roman"/>
          <w:i/>
          <w:sz w:val="26"/>
          <w:szCs w:val="26"/>
        </w:rPr>
      </w:pPr>
      <w:bookmarkStart w:id="150" w:name="_Toc68777317"/>
      <w:r w:rsidRPr="0075248E">
        <w:rPr>
          <w:rFonts w:ascii="Times New Roman" w:hAnsi="Times New Roman" w:cs="Times New Roman"/>
          <w:i/>
          <w:sz w:val="26"/>
          <w:szCs w:val="26"/>
        </w:rPr>
        <w:t>Требования к обеспечению пожарной безопасности</w:t>
      </w:r>
      <w:bookmarkEnd w:id="150"/>
    </w:p>
    <w:p w:rsidR="003F21B6" w:rsidRPr="0075248E" w:rsidRDefault="003F21B6" w:rsidP="001B116D">
      <w:pPr>
        <w:autoSpaceDE w:val="0"/>
        <w:autoSpaceDN w:val="0"/>
        <w:adjustRightInd w:val="0"/>
        <w:ind w:firstLine="709"/>
        <w:rPr>
          <w:sz w:val="26"/>
          <w:szCs w:val="26"/>
          <w:lang w:eastAsia="en-US"/>
        </w:rPr>
      </w:pPr>
      <w:r w:rsidRPr="0075248E">
        <w:rPr>
          <w:sz w:val="26"/>
          <w:szCs w:val="26"/>
          <w:lang w:eastAsia="en-US"/>
        </w:rPr>
        <w:t xml:space="preserve">Нормативные показатели пожарной безопасности муниципальных образований принимаются в соответствии с главой 15 «Требования пожарной безопасности </w:t>
      </w:r>
      <w:r w:rsidR="009C49E4" w:rsidRPr="0075248E">
        <w:rPr>
          <w:sz w:val="26"/>
          <w:szCs w:val="26"/>
          <w:lang w:eastAsia="en-US"/>
        </w:rPr>
        <w:br/>
      </w:r>
      <w:r w:rsidRPr="0075248E">
        <w:rPr>
          <w:sz w:val="26"/>
          <w:szCs w:val="26"/>
          <w:lang w:eastAsia="en-US"/>
        </w:rPr>
        <w:t>при градостроительной деятельности» раздела II «Требования пожарной безопасн</w:t>
      </w:r>
      <w:r w:rsidRPr="0075248E">
        <w:rPr>
          <w:sz w:val="26"/>
          <w:szCs w:val="26"/>
          <w:lang w:eastAsia="en-US"/>
        </w:rPr>
        <w:t>о</w:t>
      </w:r>
      <w:r w:rsidRPr="0075248E">
        <w:rPr>
          <w:sz w:val="26"/>
          <w:szCs w:val="26"/>
          <w:lang w:eastAsia="en-US"/>
        </w:rPr>
        <w:t>сти при проектировании, строительстве и эксплуатации поселений и городских окр</w:t>
      </w:r>
      <w:r w:rsidRPr="0075248E">
        <w:rPr>
          <w:sz w:val="26"/>
          <w:szCs w:val="26"/>
          <w:lang w:eastAsia="en-US"/>
        </w:rPr>
        <w:t>у</w:t>
      </w:r>
      <w:r w:rsidRPr="0075248E">
        <w:rPr>
          <w:sz w:val="26"/>
          <w:szCs w:val="26"/>
          <w:lang w:eastAsia="en-US"/>
        </w:rPr>
        <w:t>гов» Технического регламента о требованиях пожарной безопасности, утвержденного Федеральным законом от 22.07.2008 № 123-ФЗ.</w:t>
      </w:r>
    </w:p>
    <w:p w:rsidR="003F21B6" w:rsidRPr="0075248E" w:rsidRDefault="003F21B6" w:rsidP="00CA6725">
      <w:pPr>
        <w:pStyle w:val="3"/>
        <w:rPr>
          <w:rFonts w:ascii="Times New Roman" w:hAnsi="Times New Roman" w:cs="Times New Roman"/>
          <w:i/>
          <w:sz w:val="26"/>
          <w:szCs w:val="26"/>
        </w:rPr>
      </w:pPr>
      <w:bookmarkStart w:id="151" w:name="_Toc68777318"/>
      <w:r w:rsidRPr="0075248E">
        <w:rPr>
          <w:rFonts w:ascii="Times New Roman" w:hAnsi="Times New Roman" w:cs="Times New Roman"/>
          <w:i/>
          <w:sz w:val="26"/>
          <w:szCs w:val="26"/>
        </w:rPr>
        <w:t>Требования к обеспечению защиты от затопления и подтопления</w:t>
      </w:r>
      <w:bookmarkEnd w:id="151"/>
    </w:p>
    <w:p w:rsidR="003F21B6" w:rsidRPr="0075248E" w:rsidRDefault="003F21B6" w:rsidP="001B116D">
      <w:pPr>
        <w:pStyle w:val="a6"/>
        <w:spacing w:before="0" w:after="0"/>
        <w:ind w:firstLine="709"/>
        <w:rPr>
          <w:sz w:val="26"/>
          <w:szCs w:val="26"/>
        </w:rPr>
      </w:pPr>
      <w:r w:rsidRPr="0075248E">
        <w:rPr>
          <w:sz w:val="26"/>
          <w:szCs w:val="26"/>
        </w:rPr>
        <w:t>На территориях, подверженных затоплению и подтоплению, строительство к</w:t>
      </w:r>
      <w:r w:rsidRPr="0075248E">
        <w:rPr>
          <w:sz w:val="26"/>
          <w:szCs w:val="26"/>
        </w:rPr>
        <w:t>а</w:t>
      </w:r>
      <w:r w:rsidRPr="0075248E">
        <w:rPr>
          <w:sz w:val="26"/>
          <w:szCs w:val="26"/>
        </w:rPr>
        <w:t>питальных зданий, строений, сооружений без проведения мероприятий по предо</w:t>
      </w:r>
      <w:r w:rsidRPr="0075248E">
        <w:rPr>
          <w:sz w:val="26"/>
          <w:szCs w:val="26"/>
        </w:rPr>
        <w:t>т</w:t>
      </w:r>
      <w:r w:rsidRPr="0075248E">
        <w:rPr>
          <w:sz w:val="26"/>
          <w:szCs w:val="26"/>
        </w:rPr>
        <w:t>вращению негативного воздействия вод запрещаются.</w:t>
      </w:r>
    </w:p>
    <w:p w:rsidR="003F21B6" w:rsidRPr="0075248E" w:rsidRDefault="003F21B6" w:rsidP="001B116D">
      <w:pPr>
        <w:pStyle w:val="a6"/>
        <w:spacing w:before="0" w:after="0"/>
        <w:ind w:firstLine="709"/>
        <w:rPr>
          <w:sz w:val="26"/>
          <w:szCs w:val="26"/>
        </w:rPr>
      </w:pPr>
      <w:r w:rsidRPr="0075248E">
        <w:rPr>
          <w:sz w:val="26"/>
          <w:szCs w:val="26"/>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3F21B6" w:rsidRPr="0075248E" w:rsidRDefault="003F21B6" w:rsidP="001B116D">
      <w:pPr>
        <w:pStyle w:val="a6"/>
        <w:spacing w:before="0" w:after="0"/>
        <w:ind w:firstLine="709"/>
        <w:rPr>
          <w:sz w:val="26"/>
          <w:szCs w:val="26"/>
        </w:rPr>
      </w:pPr>
      <w:r w:rsidRPr="0075248E">
        <w:rPr>
          <w:sz w:val="26"/>
          <w:szCs w:val="26"/>
        </w:rPr>
        <w:t>Территории, расположенные на прибрежных участках, должны быть защищены от затопления паводковыми водами, ветровым нагоном воды и подтопления грунт</w:t>
      </w:r>
      <w:r w:rsidRPr="0075248E">
        <w:rPr>
          <w:sz w:val="26"/>
          <w:szCs w:val="26"/>
        </w:rPr>
        <w:t>о</w:t>
      </w:r>
      <w:r w:rsidRPr="0075248E">
        <w:rPr>
          <w:sz w:val="26"/>
          <w:szCs w:val="26"/>
        </w:rPr>
        <w:t>выми водами подсыпкой (намывом) или обвалованием. Отметку бровки подсыпанной территории следует принимать не менее</w:t>
      </w:r>
      <w:proofErr w:type="gramStart"/>
      <w:r w:rsidRPr="0075248E">
        <w:rPr>
          <w:sz w:val="26"/>
          <w:szCs w:val="26"/>
        </w:rPr>
        <w:t>,</w:t>
      </w:r>
      <w:proofErr w:type="gramEnd"/>
      <w:r w:rsidRPr="0075248E">
        <w:rPr>
          <w:sz w:val="26"/>
          <w:szCs w:val="26"/>
        </w:rPr>
        <w:t xml:space="preserve"> чем на 0,5 м выше расчетного горизонта в</w:t>
      </w:r>
      <w:r w:rsidRPr="0075248E">
        <w:rPr>
          <w:sz w:val="26"/>
          <w:szCs w:val="26"/>
        </w:rPr>
        <w:t>ы</w:t>
      </w:r>
      <w:r w:rsidRPr="0075248E">
        <w:rPr>
          <w:sz w:val="26"/>
          <w:szCs w:val="26"/>
        </w:rPr>
        <w:t xml:space="preserve">соких вод с учетом высоты волны при ветровом нагоне. </w:t>
      </w:r>
    </w:p>
    <w:p w:rsidR="003F21B6" w:rsidRPr="0075248E" w:rsidRDefault="003F21B6" w:rsidP="001B116D">
      <w:pPr>
        <w:pStyle w:val="a6"/>
        <w:spacing w:before="0" w:after="0"/>
        <w:ind w:firstLine="709"/>
        <w:rPr>
          <w:sz w:val="26"/>
          <w:szCs w:val="26"/>
        </w:rPr>
      </w:pPr>
      <w:r w:rsidRPr="0075248E">
        <w:rPr>
          <w:sz w:val="26"/>
          <w:szCs w:val="26"/>
        </w:rPr>
        <w:t xml:space="preserve">За расчетный горизонт высоких вод следует принимать отметку наивысшего уровня воды повторяемостью: </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один раз в 100 лет – для территорий, застроенных или подлежащих застройке жилыми и общественными зданиями; </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один раз в 10 лет – для территорий парков и плоскостных спортивных соор</w:t>
      </w:r>
      <w:r w:rsidRPr="0075248E">
        <w:rPr>
          <w:sz w:val="26"/>
          <w:szCs w:val="26"/>
        </w:rPr>
        <w:t>у</w:t>
      </w:r>
      <w:r w:rsidRPr="0075248E">
        <w:rPr>
          <w:sz w:val="26"/>
          <w:szCs w:val="26"/>
        </w:rPr>
        <w:t>жений.</w:t>
      </w:r>
    </w:p>
    <w:p w:rsidR="003F21B6" w:rsidRPr="0075248E" w:rsidRDefault="003F21B6" w:rsidP="001B116D">
      <w:pPr>
        <w:pStyle w:val="a6"/>
        <w:spacing w:before="0" w:after="0"/>
        <w:ind w:firstLine="709"/>
        <w:rPr>
          <w:sz w:val="26"/>
          <w:szCs w:val="26"/>
        </w:rPr>
      </w:pPr>
      <w:r w:rsidRPr="0075248E">
        <w:rPr>
          <w:sz w:val="26"/>
          <w:szCs w:val="26"/>
        </w:rPr>
        <w:t>В качестве основных средств инженерной защиты от затопления следует предусматривать:</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обвалование территорий со стороны водных объектов;</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искусственное повышение рельефа территории до незатопляемых планир</w:t>
      </w:r>
      <w:r w:rsidRPr="0075248E">
        <w:rPr>
          <w:sz w:val="26"/>
          <w:szCs w:val="26"/>
        </w:rPr>
        <w:t>о</w:t>
      </w:r>
      <w:r w:rsidRPr="0075248E">
        <w:rPr>
          <w:sz w:val="26"/>
          <w:szCs w:val="26"/>
        </w:rPr>
        <w:t>вочных отметок;</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аккумуляцию, регулирование, отвод поверхностных сбросных и дренажных вод с затопленных, временно затопляемых территорий и низинных нарушенных з</w:t>
      </w:r>
      <w:r w:rsidRPr="0075248E">
        <w:rPr>
          <w:sz w:val="26"/>
          <w:szCs w:val="26"/>
        </w:rPr>
        <w:t>е</w:t>
      </w:r>
      <w:r w:rsidRPr="0075248E">
        <w:rPr>
          <w:sz w:val="26"/>
          <w:szCs w:val="26"/>
        </w:rPr>
        <w:t>мель;</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3F21B6" w:rsidRPr="0075248E" w:rsidRDefault="003F21B6" w:rsidP="001B116D">
      <w:pPr>
        <w:pStyle w:val="a6"/>
        <w:spacing w:before="0" w:after="0"/>
        <w:ind w:firstLine="709"/>
        <w:rPr>
          <w:sz w:val="26"/>
          <w:szCs w:val="26"/>
        </w:rPr>
      </w:pPr>
      <w:r w:rsidRPr="0075248E">
        <w:rPr>
          <w:sz w:val="26"/>
          <w:szCs w:val="26"/>
        </w:rPr>
        <w:t>В качестве вспомогательных (некапитальных) средств инженерной защиты следует предусматривать:</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увеличение пропускной способности русел рек, их расчистку, дноуглубление и спрямление;</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расчистку водоемов и водотоков;</w:t>
      </w:r>
    </w:p>
    <w:p w:rsidR="003F21B6" w:rsidRPr="0075248E" w:rsidRDefault="003F21B6" w:rsidP="001B116D">
      <w:pPr>
        <w:pStyle w:val="afff1"/>
        <w:numPr>
          <w:ilvl w:val="0"/>
          <w:numId w:val="9"/>
        </w:numPr>
        <w:ind w:left="0" w:firstLine="709"/>
        <w:contextualSpacing w:val="0"/>
        <w:rPr>
          <w:sz w:val="26"/>
          <w:szCs w:val="26"/>
        </w:rPr>
      </w:pPr>
      <w:proofErr w:type="gramStart"/>
      <w:r w:rsidRPr="0075248E">
        <w:rPr>
          <w:sz w:val="26"/>
          <w:szCs w:val="26"/>
        </w:rPr>
        <w:lastRenderedPageBreak/>
        <w:t xml:space="preserve">мероприятия по </w:t>
      </w:r>
      <w:proofErr w:type="spellStart"/>
      <w:r w:rsidRPr="0075248E">
        <w:rPr>
          <w:sz w:val="26"/>
          <w:szCs w:val="26"/>
        </w:rPr>
        <w:t>противопаводковой</w:t>
      </w:r>
      <w:proofErr w:type="spellEnd"/>
      <w:r w:rsidRPr="0075248E">
        <w:rPr>
          <w:sz w:val="26"/>
          <w:szCs w:val="26"/>
        </w:rPr>
        <w:t xml:space="preserve"> защите, включающие: </w:t>
      </w:r>
      <w:proofErr w:type="spellStart"/>
      <w:r w:rsidRPr="0075248E">
        <w:rPr>
          <w:sz w:val="26"/>
          <w:szCs w:val="26"/>
        </w:rPr>
        <w:t>выполаживание</w:t>
      </w:r>
      <w:proofErr w:type="spellEnd"/>
      <w:r w:rsidRPr="0075248E">
        <w:rPr>
          <w:sz w:val="26"/>
          <w:szCs w:val="26"/>
        </w:rPr>
        <w:t xml:space="preserve"> берегов, биогенное закрепление, укрепление берегов песчано-гравийной и каменной </w:t>
      </w:r>
      <w:proofErr w:type="spellStart"/>
      <w:r w:rsidRPr="0075248E">
        <w:rPr>
          <w:sz w:val="26"/>
          <w:szCs w:val="26"/>
        </w:rPr>
        <w:t>наброской</w:t>
      </w:r>
      <w:proofErr w:type="spellEnd"/>
      <w:r w:rsidRPr="0075248E">
        <w:rPr>
          <w:sz w:val="26"/>
          <w:szCs w:val="26"/>
        </w:rPr>
        <w:t xml:space="preserve"> на наиболее проблемных местах.</w:t>
      </w:r>
      <w:proofErr w:type="gramEnd"/>
    </w:p>
    <w:p w:rsidR="003F21B6" w:rsidRPr="0075248E" w:rsidRDefault="003F21B6" w:rsidP="001B116D">
      <w:pPr>
        <w:pStyle w:val="a6"/>
        <w:spacing w:before="0" w:after="0"/>
        <w:ind w:firstLine="709"/>
        <w:rPr>
          <w:sz w:val="26"/>
          <w:szCs w:val="26"/>
        </w:rPr>
      </w:pPr>
      <w:r w:rsidRPr="0075248E">
        <w:rPr>
          <w:sz w:val="26"/>
          <w:szCs w:val="26"/>
        </w:rPr>
        <w:t>В состав проекта инженерной защиты территории следует включать организ</w:t>
      </w:r>
      <w:r w:rsidRPr="0075248E">
        <w:rPr>
          <w:sz w:val="26"/>
          <w:szCs w:val="26"/>
        </w:rPr>
        <w:t>а</w:t>
      </w:r>
      <w:r w:rsidRPr="0075248E">
        <w:rPr>
          <w:sz w:val="26"/>
          <w:szCs w:val="26"/>
        </w:rPr>
        <w:t>ционно-технические мероприятия, предусматривающие пропуск весенних половодий и дождевых паводков.</w:t>
      </w:r>
    </w:p>
    <w:p w:rsidR="003F21B6" w:rsidRPr="0075248E" w:rsidRDefault="003F21B6" w:rsidP="001B116D">
      <w:pPr>
        <w:pStyle w:val="a6"/>
        <w:spacing w:before="0" w:after="0"/>
        <w:ind w:firstLine="709"/>
        <w:rPr>
          <w:sz w:val="26"/>
          <w:szCs w:val="26"/>
        </w:rPr>
      </w:pPr>
      <w:r w:rsidRPr="0075248E">
        <w:rPr>
          <w:sz w:val="26"/>
          <w:szCs w:val="26"/>
        </w:rPr>
        <w:t>При устройстве инженерной защиты от затопления следует определять целес</w:t>
      </w:r>
      <w:r w:rsidRPr="0075248E">
        <w:rPr>
          <w:sz w:val="26"/>
          <w:szCs w:val="26"/>
        </w:rPr>
        <w:t>о</w:t>
      </w:r>
      <w:r w:rsidRPr="0075248E">
        <w:rPr>
          <w:sz w:val="26"/>
          <w:szCs w:val="26"/>
        </w:rPr>
        <w:t>образность и возможность одновременного использования сооружений и систем и</w:t>
      </w:r>
      <w:r w:rsidRPr="0075248E">
        <w:rPr>
          <w:sz w:val="26"/>
          <w:szCs w:val="26"/>
        </w:rPr>
        <w:t>н</w:t>
      </w:r>
      <w:r w:rsidRPr="0075248E">
        <w:rPr>
          <w:sz w:val="26"/>
          <w:szCs w:val="26"/>
        </w:rPr>
        <w:t xml:space="preserve">женерной защиты в целях улучшения </w:t>
      </w:r>
      <w:proofErr w:type="spellStart"/>
      <w:r w:rsidRPr="0075248E">
        <w:rPr>
          <w:sz w:val="26"/>
          <w:szCs w:val="26"/>
        </w:rPr>
        <w:t>водообеспечения</w:t>
      </w:r>
      <w:proofErr w:type="spellEnd"/>
      <w:r w:rsidRPr="0075248E">
        <w:rPr>
          <w:sz w:val="26"/>
          <w:szCs w:val="26"/>
        </w:rPr>
        <w:t xml:space="preserve"> и водоснабжения, эксплуат</w:t>
      </w:r>
      <w:r w:rsidRPr="0075248E">
        <w:rPr>
          <w:sz w:val="26"/>
          <w:szCs w:val="26"/>
        </w:rPr>
        <w:t>а</w:t>
      </w:r>
      <w:r w:rsidRPr="0075248E">
        <w:rPr>
          <w:sz w:val="26"/>
          <w:szCs w:val="26"/>
        </w:rPr>
        <w:t>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w:t>
      </w:r>
      <w:r w:rsidRPr="0075248E">
        <w:rPr>
          <w:sz w:val="26"/>
          <w:szCs w:val="26"/>
        </w:rPr>
        <w:t>а</w:t>
      </w:r>
      <w:r w:rsidRPr="0075248E">
        <w:rPr>
          <w:sz w:val="26"/>
          <w:szCs w:val="26"/>
        </w:rPr>
        <w:t>чения.</w:t>
      </w:r>
    </w:p>
    <w:p w:rsidR="003F21B6" w:rsidRPr="0075248E" w:rsidRDefault="003F21B6" w:rsidP="001B116D">
      <w:pPr>
        <w:pStyle w:val="a6"/>
        <w:spacing w:before="0" w:after="0"/>
        <w:ind w:firstLine="709"/>
        <w:rPr>
          <w:sz w:val="26"/>
          <w:szCs w:val="26"/>
        </w:rPr>
      </w:pPr>
      <w:r w:rsidRPr="0075248E">
        <w:rPr>
          <w:sz w:val="26"/>
          <w:szCs w:val="26"/>
        </w:rPr>
        <w:t>Сооружения и мероприятия для защиты от затопления проектируются в соо</w:t>
      </w:r>
      <w:r w:rsidRPr="0075248E">
        <w:rPr>
          <w:sz w:val="26"/>
          <w:szCs w:val="26"/>
        </w:rPr>
        <w:t>т</w:t>
      </w:r>
      <w:r w:rsidRPr="0075248E">
        <w:rPr>
          <w:sz w:val="26"/>
          <w:szCs w:val="26"/>
        </w:rPr>
        <w:t xml:space="preserve">ветствии с требованиями СП 116.13330.2012 и </w:t>
      </w:r>
      <w:r w:rsidR="00E87EE6" w:rsidRPr="0075248E">
        <w:rPr>
          <w:sz w:val="26"/>
          <w:szCs w:val="26"/>
        </w:rPr>
        <w:t xml:space="preserve">СП </w:t>
      </w:r>
      <w:r w:rsidR="00D07662" w:rsidRPr="0075248E">
        <w:rPr>
          <w:sz w:val="26"/>
          <w:szCs w:val="26"/>
        </w:rPr>
        <w:t>104.13330.2016.</w:t>
      </w:r>
    </w:p>
    <w:p w:rsidR="003F21B6" w:rsidRPr="0075248E" w:rsidRDefault="003F21B6" w:rsidP="001B116D">
      <w:pPr>
        <w:pStyle w:val="a6"/>
        <w:spacing w:before="0" w:after="0"/>
        <w:ind w:firstLine="709"/>
        <w:rPr>
          <w:sz w:val="26"/>
          <w:szCs w:val="26"/>
        </w:rPr>
      </w:pPr>
      <w:r w:rsidRPr="0075248E">
        <w:rPr>
          <w:sz w:val="26"/>
          <w:szCs w:val="26"/>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w:t>
      </w:r>
      <w:r w:rsidRPr="0075248E">
        <w:rPr>
          <w:sz w:val="26"/>
          <w:szCs w:val="26"/>
        </w:rPr>
        <w:t>а</w:t>
      </w:r>
      <w:r w:rsidRPr="0075248E">
        <w:rPr>
          <w:sz w:val="26"/>
          <w:szCs w:val="26"/>
        </w:rPr>
        <w:t xml:space="preserve">стройки путем устройства закрытых дренажей. На территории усадебной застройки </w:t>
      </w:r>
      <w:r w:rsidR="009C49E4" w:rsidRPr="0075248E">
        <w:rPr>
          <w:sz w:val="26"/>
          <w:szCs w:val="26"/>
        </w:rPr>
        <w:br/>
      </w:r>
      <w:r w:rsidRPr="0075248E">
        <w:rPr>
          <w:sz w:val="26"/>
          <w:szCs w:val="26"/>
        </w:rPr>
        <w:t>и на территориях стадионов, парков и других озелененных территорий общего пол</w:t>
      </w:r>
      <w:r w:rsidRPr="0075248E">
        <w:rPr>
          <w:sz w:val="26"/>
          <w:szCs w:val="26"/>
        </w:rPr>
        <w:t>ь</w:t>
      </w:r>
      <w:r w:rsidRPr="0075248E">
        <w:rPr>
          <w:sz w:val="26"/>
          <w:szCs w:val="26"/>
        </w:rPr>
        <w:t>зования допускается открытая осушительная сеть.</w:t>
      </w:r>
    </w:p>
    <w:p w:rsidR="003F21B6" w:rsidRPr="0075248E" w:rsidRDefault="003F21B6" w:rsidP="001B116D">
      <w:pPr>
        <w:pStyle w:val="a6"/>
        <w:spacing w:before="0" w:after="0"/>
        <w:ind w:firstLine="709"/>
        <w:rPr>
          <w:sz w:val="26"/>
          <w:szCs w:val="26"/>
        </w:rPr>
      </w:pPr>
      <w:r w:rsidRPr="0075248E">
        <w:rPr>
          <w:sz w:val="26"/>
          <w:szCs w:val="26"/>
        </w:rPr>
        <w:t>Для предотвращения заболачивания территории и защиты подземных частей зданий и сооружений от подтопления существующими и прогнозируемыми грунт</w:t>
      </w:r>
      <w:r w:rsidRPr="0075248E">
        <w:rPr>
          <w:sz w:val="26"/>
          <w:szCs w:val="26"/>
        </w:rPr>
        <w:t>о</w:t>
      </w:r>
      <w:r w:rsidRPr="0075248E">
        <w:rPr>
          <w:sz w:val="26"/>
          <w:szCs w:val="26"/>
        </w:rPr>
        <w:t>выми водами в связанных грунтах необходимо предусматривать мероприятия по в</w:t>
      </w:r>
      <w:r w:rsidRPr="0075248E">
        <w:rPr>
          <w:sz w:val="26"/>
          <w:szCs w:val="26"/>
        </w:rPr>
        <w:t>о</w:t>
      </w:r>
      <w:r w:rsidRPr="0075248E">
        <w:rPr>
          <w:sz w:val="26"/>
          <w:szCs w:val="26"/>
        </w:rPr>
        <w:t>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3F21B6" w:rsidRPr="0075248E" w:rsidRDefault="003F21B6" w:rsidP="001B116D">
      <w:pPr>
        <w:pStyle w:val="a6"/>
        <w:spacing w:before="0" w:after="0"/>
        <w:ind w:firstLine="709"/>
        <w:rPr>
          <w:sz w:val="26"/>
          <w:szCs w:val="26"/>
        </w:rPr>
      </w:pPr>
      <w:r w:rsidRPr="0075248E">
        <w:rPr>
          <w:sz w:val="26"/>
          <w:szCs w:val="26"/>
        </w:rPr>
        <w:t>Понижение уровня грунтовых вод должно обеспечиваться:</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на территории капитальной застройки – не менее 2 м от проектной отметки поверхности;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на территории стадионов, парков, скверов и других зеленых насаждений – </w:t>
      </w:r>
      <w:r w:rsidR="009C49E4" w:rsidRPr="0075248E">
        <w:rPr>
          <w:sz w:val="26"/>
          <w:szCs w:val="26"/>
        </w:rPr>
        <w:br/>
      </w:r>
      <w:r w:rsidRPr="0075248E">
        <w:rPr>
          <w:sz w:val="26"/>
          <w:szCs w:val="26"/>
        </w:rPr>
        <w:t>не менее 1 м;</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на территории крупных промышленных зон и комплексов не менее 15 м.</w:t>
      </w:r>
    </w:p>
    <w:p w:rsidR="003F21B6" w:rsidRPr="0075248E" w:rsidRDefault="003F21B6" w:rsidP="00CA6725">
      <w:pPr>
        <w:pStyle w:val="3"/>
        <w:rPr>
          <w:rFonts w:ascii="Times New Roman" w:hAnsi="Times New Roman" w:cs="Times New Roman"/>
          <w:i/>
          <w:sz w:val="26"/>
          <w:szCs w:val="26"/>
        </w:rPr>
      </w:pPr>
      <w:bookmarkStart w:id="152" w:name="_Toc68777319"/>
      <w:r w:rsidRPr="0075248E">
        <w:rPr>
          <w:rFonts w:ascii="Times New Roman" w:hAnsi="Times New Roman" w:cs="Times New Roman"/>
          <w:i/>
          <w:sz w:val="26"/>
          <w:szCs w:val="26"/>
        </w:rPr>
        <w:t>Требования к обеспечению защиты от овражной эрозии</w:t>
      </w:r>
      <w:bookmarkEnd w:id="152"/>
    </w:p>
    <w:p w:rsidR="003F21B6" w:rsidRPr="0075248E" w:rsidRDefault="003F21B6" w:rsidP="001B116D">
      <w:pPr>
        <w:pStyle w:val="a6"/>
        <w:spacing w:before="0" w:after="0"/>
        <w:ind w:firstLine="709"/>
        <w:rPr>
          <w:sz w:val="26"/>
          <w:szCs w:val="26"/>
        </w:rPr>
      </w:pPr>
      <w:r w:rsidRPr="0075248E">
        <w:rPr>
          <w:sz w:val="26"/>
          <w:szCs w:val="26"/>
        </w:rPr>
        <w:t>Для инженерной защиты территорий от овражной эрозии следует предусматр</w:t>
      </w:r>
      <w:r w:rsidRPr="0075248E">
        <w:rPr>
          <w:sz w:val="26"/>
          <w:szCs w:val="26"/>
        </w:rPr>
        <w:t>и</w:t>
      </w:r>
      <w:r w:rsidRPr="0075248E">
        <w:rPr>
          <w:sz w:val="26"/>
          <w:szCs w:val="26"/>
        </w:rPr>
        <w:t>вать следующие виды мероприятий:</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вертикальную планировку территории (сплошная засыпка или замыв оврага или его </w:t>
      </w:r>
      <w:proofErr w:type="spellStart"/>
      <w:r w:rsidRPr="0075248E">
        <w:rPr>
          <w:sz w:val="26"/>
          <w:szCs w:val="26"/>
        </w:rPr>
        <w:t>отвершков</w:t>
      </w:r>
      <w:proofErr w:type="spellEnd"/>
      <w:r w:rsidRPr="0075248E">
        <w:rPr>
          <w:sz w:val="26"/>
          <w:szCs w:val="26"/>
        </w:rPr>
        <w:t xml:space="preserve">, частичная засыпка с повышением отметок дна оврага, </w:t>
      </w:r>
      <w:proofErr w:type="spellStart"/>
      <w:r w:rsidRPr="0075248E">
        <w:rPr>
          <w:sz w:val="26"/>
          <w:szCs w:val="26"/>
        </w:rPr>
        <w:t>уполажив</w:t>
      </w:r>
      <w:r w:rsidRPr="0075248E">
        <w:rPr>
          <w:sz w:val="26"/>
          <w:szCs w:val="26"/>
        </w:rPr>
        <w:t>а</w:t>
      </w:r>
      <w:r w:rsidRPr="0075248E">
        <w:rPr>
          <w:sz w:val="26"/>
          <w:szCs w:val="26"/>
        </w:rPr>
        <w:t>ние</w:t>
      </w:r>
      <w:proofErr w:type="spellEnd"/>
      <w:r w:rsidRPr="0075248E">
        <w:rPr>
          <w:sz w:val="26"/>
          <w:szCs w:val="26"/>
        </w:rPr>
        <w:t xml:space="preserve"> или террасирование склонов оврага);</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упорядочение поверхностного стока;</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искусственное понижение уровня подземных вод (дренажные системы для понижения или перехвата грунтовых вод);</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сооружения механической защиты для остановки движения почв.</w:t>
      </w:r>
    </w:p>
    <w:p w:rsidR="003F21B6" w:rsidRPr="0075248E" w:rsidRDefault="003F21B6" w:rsidP="001B116D">
      <w:pPr>
        <w:pStyle w:val="a6"/>
        <w:spacing w:before="0" w:after="0"/>
        <w:ind w:firstLine="709"/>
        <w:rPr>
          <w:sz w:val="26"/>
          <w:szCs w:val="26"/>
        </w:rPr>
      </w:pPr>
      <w:r w:rsidRPr="0075248E">
        <w:rPr>
          <w:sz w:val="26"/>
          <w:szCs w:val="26"/>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3F21B6" w:rsidRPr="0075248E" w:rsidRDefault="003F21B6" w:rsidP="001B116D">
      <w:pPr>
        <w:pStyle w:val="a6"/>
        <w:spacing w:before="0" w:after="0"/>
        <w:ind w:firstLine="709"/>
        <w:rPr>
          <w:sz w:val="26"/>
          <w:szCs w:val="26"/>
        </w:rPr>
      </w:pPr>
      <w:r w:rsidRPr="0075248E">
        <w:rPr>
          <w:sz w:val="26"/>
          <w:szCs w:val="26"/>
        </w:rPr>
        <w:t>Для инженерной защиты территорий от водной эрозии необходимо предусма</w:t>
      </w:r>
      <w:r w:rsidRPr="0075248E">
        <w:rPr>
          <w:sz w:val="26"/>
          <w:szCs w:val="26"/>
        </w:rPr>
        <w:t>т</w:t>
      </w:r>
      <w:r w:rsidRPr="0075248E">
        <w:rPr>
          <w:sz w:val="26"/>
          <w:szCs w:val="26"/>
        </w:rPr>
        <w:t>ривать следующие виды сооружений и мероприятий:</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водозадерживающие сооружения – валы по берегам рек, вокруг водоемов;</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lastRenderedPageBreak/>
        <w:t>водосборные сооружения (пруды, запруды и др.);</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террасирование (насыпная часть террас используется для посадки деревьев, посева трав и сельскохозяйственных культур).</w:t>
      </w:r>
    </w:p>
    <w:p w:rsidR="00D55933" w:rsidRPr="0075248E" w:rsidRDefault="00D55933" w:rsidP="001B116D">
      <w:pPr>
        <w:pStyle w:val="afff1"/>
        <w:ind w:left="0" w:firstLine="709"/>
        <w:contextualSpacing w:val="0"/>
        <w:rPr>
          <w:sz w:val="26"/>
          <w:szCs w:val="26"/>
        </w:rPr>
      </w:pPr>
    </w:p>
    <w:p w:rsidR="003F21B6" w:rsidRPr="0075248E" w:rsidRDefault="003F21B6" w:rsidP="00CA6725">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153" w:name="_Toc415488783"/>
      <w:bookmarkStart w:id="154" w:name="_Toc420924732"/>
      <w:bookmarkStart w:id="155" w:name="_Toc427067186"/>
      <w:bookmarkStart w:id="156" w:name="_Toc433836760"/>
      <w:bookmarkStart w:id="157" w:name="_Toc434252556"/>
      <w:bookmarkStart w:id="158" w:name="_Toc434511594"/>
      <w:bookmarkStart w:id="159" w:name="_Toc434576953"/>
      <w:bookmarkStart w:id="160" w:name="_Toc434583223"/>
      <w:bookmarkStart w:id="161" w:name="_Toc444504780"/>
      <w:bookmarkStart w:id="162" w:name="_Toc68777320"/>
      <w:r w:rsidRPr="0075248E">
        <w:rPr>
          <w:rFonts w:ascii="Times New Roman" w:hAnsi="Times New Roman" w:cs="Times New Roman"/>
          <w:i w:val="0"/>
          <w:sz w:val="26"/>
          <w:szCs w:val="26"/>
        </w:rPr>
        <w:t>Требования к охране объектов культурного наследия</w:t>
      </w:r>
      <w:bookmarkEnd w:id="153"/>
      <w:bookmarkEnd w:id="154"/>
      <w:bookmarkEnd w:id="155"/>
      <w:bookmarkEnd w:id="156"/>
      <w:bookmarkEnd w:id="157"/>
      <w:bookmarkEnd w:id="158"/>
      <w:bookmarkEnd w:id="159"/>
      <w:bookmarkEnd w:id="160"/>
      <w:bookmarkEnd w:id="161"/>
      <w:bookmarkEnd w:id="162"/>
    </w:p>
    <w:p w:rsidR="003F21B6" w:rsidRPr="0075248E" w:rsidRDefault="003F21B6" w:rsidP="001B116D">
      <w:pPr>
        <w:pStyle w:val="a6"/>
        <w:spacing w:before="0" w:after="0"/>
        <w:ind w:firstLine="709"/>
        <w:rPr>
          <w:sz w:val="26"/>
          <w:szCs w:val="26"/>
        </w:rPr>
      </w:pPr>
      <w:r w:rsidRPr="0075248E">
        <w:rPr>
          <w:sz w:val="26"/>
          <w:szCs w:val="26"/>
        </w:rPr>
        <w:t>При подготовке документов территориального планирования и документации по планировке территории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F21B6" w:rsidRPr="0075248E" w:rsidRDefault="003F21B6" w:rsidP="001B116D">
      <w:pPr>
        <w:pStyle w:val="a6"/>
        <w:spacing w:before="0" w:after="0"/>
        <w:ind w:firstLine="709"/>
        <w:rPr>
          <w:sz w:val="26"/>
          <w:szCs w:val="26"/>
        </w:rPr>
      </w:pPr>
      <w:r w:rsidRPr="0075248E">
        <w:rPr>
          <w:sz w:val="26"/>
          <w:szCs w:val="26"/>
        </w:rPr>
        <w:t xml:space="preserve">Нормы охраны объектов культурного наследия на территории не могут быть выражены в показателях обеспеченности объектами и доступности до объектов, </w:t>
      </w:r>
      <w:r w:rsidR="009C49E4" w:rsidRPr="0075248E">
        <w:rPr>
          <w:sz w:val="26"/>
          <w:szCs w:val="26"/>
        </w:rPr>
        <w:br/>
      </w:r>
      <w:r w:rsidRPr="0075248E">
        <w:rPr>
          <w:sz w:val="26"/>
          <w:szCs w:val="26"/>
        </w:rPr>
        <w:t>но обязательно должны учитываться при подготовке градостроительной документ</w:t>
      </w:r>
      <w:r w:rsidRPr="0075248E">
        <w:rPr>
          <w:sz w:val="26"/>
          <w:szCs w:val="26"/>
        </w:rPr>
        <w:t>а</w:t>
      </w:r>
      <w:r w:rsidRPr="0075248E">
        <w:rPr>
          <w:sz w:val="26"/>
          <w:szCs w:val="26"/>
        </w:rPr>
        <w:t>ции. В материалах по обоснованию нормативов</w:t>
      </w:r>
      <w:r w:rsidR="00CA6725" w:rsidRPr="0075248E">
        <w:rPr>
          <w:sz w:val="26"/>
          <w:szCs w:val="26"/>
        </w:rPr>
        <w:t xml:space="preserve"> </w:t>
      </w:r>
      <w:r w:rsidRPr="0075248E">
        <w:rPr>
          <w:sz w:val="26"/>
          <w:szCs w:val="26"/>
        </w:rPr>
        <w:t xml:space="preserve">приводятся нормативные требования к охране объектов культурного наследия при градостроительном проектировании </w:t>
      </w:r>
      <w:r w:rsidR="009C49E4" w:rsidRPr="0075248E">
        <w:rPr>
          <w:sz w:val="26"/>
          <w:szCs w:val="26"/>
        </w:rPr>
        <w:br/>
      </w:r>
      <w:r w:rsidRPr="0075248E">
        <w:rPr>
          <w:sz w:val="26"/>
          <w:szCs w:val="26"/>
        </w:rPr>
        <w:t>в соответствии с действующим законодательством. Требования к охране ОКН на те</w:t>
      </w:r>
      <w:r w:rsidRPr="0075248E">
        <w:rPr>
          <w:sz w:val="26"/>
          <w:szCs w:val="26"/>
        </w:rPr>
        <w:t>р</w:t>
      </w:r>
      <w:r w:rsidRPr="0075248E">
        <w:rPr>
          <w:sz w:val="26"/>
          <w:szCs w:val="26"/>
        </w:rPr>
        <w:t xml:space="preserve">ритории устанавливаются в соответствии с Федеральным законом от 25.06.2002 </w:t>
      </w:r>
      <w:r w:rsidR="009C49E4" w:rsidRPr="0075248E">
        <w:rPr>
          <w:sz w:val="26"/>
          <w:szCs w:val="26"/>
        </w:rPr>
        <w:br/>
      </w:r>
      <w:r w:rsidRPr="0075248E">
        <w:rPr>
          <w:sz w:val="26"/>
          <w:szCs w:val="26"/>
        </w:rPr>
        <w:t xml:space="preserve">№ 73-ФЗ «Об объектах культурного наследия (памятниках истории и культуры) народов Российской Федерации» и </w:t>
      </w:r>
      <w:r w:rsidR="00D07662" w:rsidRPr="0075248E">
        <w:rPr>
          <w:sz w:val="26"/>
          <w:szCs w:val="26"/>
        </w:rPr>
        <w:t>з</w:t>
      </w:r>
      <w:r w:rsidRPr="0075248E">
        <w:rPr>
          <w:sz w:val="26"/>
          <w:szCs w:val="26"/>
        </w:rPr>
        <w:t>аконом Белгородской области от 13.11.2003 № 97 «Об объектах культурного наследия (памятниках истории и культуры) народов Бе</w:t>
      </w:r>
      <w:r w:rsidRPr="0075248E">
        <w:rPr>
          <w:sz w:val="26"/>
          <w:szCs w:val="26"/>
        </w:rPr>
        <w:t>л</w:t>
      </w:r>
      <w:r w:rsidRPr="0075248E">
        <w:rPr>
          <w:sz w:val="26"/>
          <w:szCs w:val="26"/>
        </w:rPr>
        <w:t>городской области».</w:t>
      </w:r>
    </w:p>
    <w:p w:rsidR="003F21B6" w:rsidRPr="0075248E" w:rsidRDefault="003F21B6" w:rsidP="001B116D">
      <w:pPr>
        <w:pStyle w:val="a6"/>
        <w:spacing w:before="0" w:after="0"/>
        <w:ind w:firstLine="709"/>
        <w:rPr>
          <w:sz w:val="26"/>
          <w:szCs w:val="26"/>
        </w:rPr>
      </w:pPr>
      <w:r w:rsidRPr="0075248E">
        <w:rPr>
          <w:sz w:val="26"/>
          <w:szCs w:val="26"/>
        </w:rPr>
        <w:t xml:space="preserve">При планировке и застройке запрещается предусматривать снос, перемещения и другие изменения состояния объектов культурного наследия. В исключительных случаях предложения по изменению состояния памятников следует представлять </w:t>
      </w:r>
      <w:r w:rsidR="009C49E4" w:rsidRPr="0075248E">
        <w:rPr>
          <w:sz w:val="26"/>
          <w:szCs w:val="26"/>
        </w:rPr>
        <w:br/>
      </w:r>
      <w:r w:rsidRPr="0075248E">
        <w:rPr>
          <w:sz w:val="26"/>
          <w:szCs w:val="26"/>
        </w:rPr>
        <w:t>в соответствии с действующим законодательством.</w:t>
      </w:r>
    </w:p>
    <w:p w:rsidR="003F21B6" w:rsidRPr="0075248E" w:rsidRDefault="003F21B6" w:rsidP="001B116D">
      <w:pPr>
        <w:pStyle w:val="a6"/>
        <w:spacing w:before="0" w:after="0"/>
        <w:ind w:firstLine="709"/>
        <w:rPr>
          <w:sz w:val="26"/>
          <w:szCs w:val="26"/>
        </w:rPr>
      </w:pPr>
      <w:r w:rsidRPr="0075248E">
        <w:rPr>
          <w:sz w:val="26"/>
          <w:szCs w:val="26"/>
        </w:rPr>
        <w:t>Границы территорий объектов культурного наследия отображаются в докуме</w:t>
      </w:r>
      <w:r w:rsidRPr="0075248E">
        <w:rPr>
          <w:sz w:val="26"/>
          <w:szCs w:val="26"/>
        </w:rPr>
        <w:t>н</w:t>
      </w:r>
      <w:r w:rsidRPr="0075248E">
        <w:rPr>
          <w:sz w:val="26"/>
          <w:szCs w:val="26"/>
        </w:rPr>
        <w:t xml:space="preserve">тах территориального планирования и документации по планировке территории, </w:t>
      </w:r>
      <w:r w:rsidR="009C49E4" w:rsidRPr="0075248E">
        <w:rPr>
          <w:sz w:val="26"/>
          <w:szCs w:val="26"/>
        </w:rPr>
        <w:br/>
      </w:r>
      <w:r w:rsidRPr="0075248E">
        <w:rPr>
          <w:sz w:val="26"/>
          <w:szCs w:val="26"/>
        </w:rPr>
        <w:t xml:space="preserve">на основании ранее утверждённых в соответствии с законодательством документов. </w:t>
      </w:r>
    </w:p>
    <w:p w:rsidR="003F21B6" w:rsidRPr="0075248E" w:rsidRDefault="003F21B6" w:rsidP="001B116D">
      <w:pPr>
        <w:pStyle w:val="a6"/>
        <w:spacing w:before="0" w:after="0"/>
        <w:ind w:firstLine="709"/>
        <w:rPr>
          <w:sz w:val="26"/>
          <w:szCs w:val="26"/>
        </w:rPr>
      </w:pPr>
      <w:r w:rsidRPr="0075248E">
        <w:rPr>
          <w:sz w:val="26"/>
          <w:szCs w:val="26"/>
        </w:rPr>
        <w:t xml:space="preserve">Основными источниками информации об объектах культурного наследия </w:t>
      </w:r>
      <w:r w:rsidR="009C49E4" w:rsidRPr="0075248E">
        <w:rPr>
          <w:sz w:val="26"/>
          <w:szCs w:val="26"/>
        </w:rPr>
        <w:br/>
      </w:r>
      <w:r w:rsidRPr="0075248E">
        <w:rPr>
          <w:sz w:val="26"/>
          <w:szCs w:val="26"/>
        </w:rPr>
        <w:t>и их территориях, а также их зонах охраны являются сведения, содержащиеся в ед</w:t>
      </w:r>
      <w:r w:rsidRPr="0075248E">
        <w:rPr>
          <w:sz w:val="26"/>
          <w:szCs w:val="26"/>
        </w:rPr>
        <w:t>и</w:t>
      </w:r>
      <w:r w:rsidRPr="0075248E">
        <w:rPr>
          <w:sz w:val="26"/>
          <w:szCs w:val="26"/>
        </w:rPr>
        <w:t xml:space="preserve">ном государственном реестре объектов культурного наследия (памятников истории </w:t>
      </w:r>
      <w:r w:rsidR="009C49E4" w:rsidRPr="0075248E">
        <w:rPr>
          <w:sz w:val="26"/>
          <w:szCs w:val="26"/>
        </w:rPr>
        <w:br/>
      </w:r>
      <w:r w:rsidRPr="0075248E">
        <w:rPr>
          <w:sz w:val="26"/>
          <w:szCs w:val="26"/>
        </w:rPr>
        <w:t xml:space="preserve">и культуры) народов Российской Федерации. </w:t>
      </w:r>
    </w:p>
    <w:p w:rsidR="003F21B6" w:rsidRPr="0075248E" w:rsidRDefault="003F21B6" w:rsidP="001B116D">
      <w:pPr>
        <w:pStyle w:val="a6"/>
        <w:spacing w:before="0" w:after="0"/>
        <w:ind w:firstLine="709"/>
        <w:rPr>
          <w:sz w:val="26"/>
          <w:szCs w:val="26"/>
        </w:rPr>
      </w:pPr>
      <w:proofErr w:type="gramStart"/>
      <w:r w:rsidRPr="0075248E">
        <w:rPr>
          <w:sz w:val="26"/>
          <w:szCs w:val="26"/>
        </w:rPr>
        <w:t>Границы зон охраны объектов культурного наследия, в том числе границы об</w:t>
      </w:r>
      <w:r w:rsidRPr="0075248E">
        <w:rPr>
          <w:sz w:val="26"/>
          <w:szCs w:val="26"/>
        </w:rPr>
        <w:t>ъ</w:t>
      </w:r>
      <w:r w:rsidRPr="0075248E">
        <w:rPr>
          <w:sz w:val="26"/>
          <w:szCs w:val="26"/>
        </w:rPr>
        <w:t>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w:t>
      </w:r>
      <w:r w:rsidRPr="0075248E">
        <w:rPr>
          <w:sz w:val="26"/>
          <w:szCs w:val="26"/>
        </w:rPr>
        <w:t>о</w:t>
      </w:r>
      <w:r w:rsidRPr="0075248E">
        <w:rPr>
          <w:sz w:val="26"/>
          <w:szCs w:val="26"/>
        </w:rPr>
        <w:t>бые режимы использования земель в границах территорий данных зон и требования</w:t>
      </w:r>
      <w:r w:rsidR="009C49E4" w:rsidRPr="0075248E">
        <w:rPr>
          <w:sz w:val="26"/>
          <w:szCs w:val="26"/>
        </w:rPr>
        <w:br/>
      </w:r>
      <w:r w:rsidRPr="0075248E">
        <w:rPr>
          <w:sz w:val="26"/>
          <w:szCs w:val="26"/>
        </w:rPr>
        <w:t>к градостроительным регламентам в границах территорий данных зон утверждаются на основании</w:t>
      </w:r>
      <w:proofErr w:type="gramEnd"/>
      <w:r w:rsidRPr="0075248E">
        <w:rPr>
          <w:sz w:val="26"/>
          <w:szCs w:val="26"/>
        </w:rPr>
        <w:t xml:space="preserve"> проектов зон охраны объектов культурного наследия либо проекта об</w:t>
      </w:r>
      <w:r w:rsidRPr="0075248E">
        <w:rPr>
          <w:sz w:val="26"/>
          <w:szCs w:val="26"/>
        </w:rPr>
        <w:t>ъ</w:t>
      </w:r>
      <w:r w:rsidRPr="0075248E">
        <w:rPr>
          <w:sz w:val="26"/>
          <w:szCs w:val="26"/>
        </w:rPr>
        <w:t>единенной зоны охраны объектов культурного наследия:</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в отношении объектов культурного наследия федерального значения - упо</w:t>
      </w:r>
      <w:r w:rsidRPr="0075248E">
        <w:rPr>
          <w:sz w:val="26"/>
          <w:szCs w:val="26"/>
        </w:rPr>
        <w:t>л</w:t>
      </w:r>
      <w:r w:rsidRPr="0075248E">
        <w:rPr>
          <w:sz w:val="26"/>
          <w:szCs w:val="26"/>
        </w:rPr>
        <w:t>номоченным органом государственной власти Белгородской области по согласов</w:t>
      </w:r>
      <w:r w:rsidRPr="0075248E">
        <w:rPr>
          <w:sz w:val="26"/>
          <w:szCs w:val="26"/>
        </w:rPr>
        <w:t>а</w:t>
      </w:r>
      <w:r w:rsidRPr="0075248E">
        <w:rPr>
          <w:sz w:val="26"/>
          <w:szCs w:val="26"/>
        </w:rPr>
        <w:t>нию с федеральным органом охраны объектов культурного наследия;</w:t>
      </w:r>
    </w:p>
    <w:p w:rsidR="003F21B6" w:rsidRPr="0075248E" w:rsidRDefault="003F21B6" w:rsidP="001B116D">
      <w:pPr>
        <w:pStyle w:val="afff1"/>
        <w:numPr>
          <w:ilvl w:val="0"/>
          <w:numId w:val="9"/>
        </w:numPr>
        <w:ind w:left="0" w:firstLine="709"/>
        <w:contextualSpacing w:val="0"/>
        <w:rPr>
          <w:strike/>
          <w:sz w:val="26"/>
          <w:szCs w:val="26"/>
        </w:rPr>
      </w:pPr>
      <w:r w:rsidRPr="0075248E">
        <w:rPr>
          <w:sz w:val="26"/>
          <w:szCs w:val="26"/>
        </w:rPr>
        <w:t>в отношении объектов культурного наследия регионального и местного (м</w:t>
      </w:r>
      <w:r w:rsidRPr="0075248E">
        <w:rPr>
          <w:sz w:val="26"/>
          <w:szCs w:val="26"/>
        </w:rPr>
        <w:t>у</w:t>
      </w:r>
      <w:r w:rsidRPr="0075248E">
        <w:rPr>
          <w:sz w:val="26"/>
          <w:szCs w:val="26"/>
        </w:rPr>
        <w:t xml:space="preserve">ниципального) значения </w:t>
      </w:r>
      <w:proofErr w:type="gramStart"/>
      <w:r w:rsidRPr="0075248E">
        <w:rPr>
          <w:sz w:val="26"/>
          <w:szCs w:val="26"/>
        </w:rPr>
        <w:t>–у</w:t>
      </w:r>
      <w:proofErr w:type="gramEnd"/>
      <w:r w:rsidRPr="0075248E">
        <w:rPr>
          <w:sz w:val="26"/>
          <w:szCs w:val="26"/>
        </w:rPr>
        <w:t>полномоченн</w:t>
      </w:r>
      <w:r w:rsidR="00E13C2C" w:rsidRPr="0075248E">
        <w:rPr>
          <w:sz w:val="26"/>
          <w:szCs w:val="26"/>
        </w:rPr>
        <w:t>ым</w:t>
      </w:r>
      <w:r w:rsidRPr="0075248E">
        <w:rPr>
          <w:sz w:val="26"/>
          <w:szCs w:val="26"/>
        </w:rPr>
        <w:t xml:space="preserve"> государственн</w:t>
      </w:r>
      <w:r w:rsidR="00E13C2C" w:rsidRPr="0075248E">
        <w:rPr>
          <w:sz w:val="26"/>
          <w:szCs w:val="26"/>
        </w:rPr>
        <w:t>ым</w:t>
      </w:r>
      <w:r w:rsidRPr="0075248E">
        <w:rPr>
          <w:sz w:val="26"/>
          <w:szCs w:val="26"/>
        </w:rPr>
        <w:t xml:space="preserve"> орган</w:t>
      </w:r>
      <w:r w:rsidR="00E13C2C" w:rsidRPr="0075248E">
        <w:rPr>
          <w:sz w:val="26"/>
          <w:szCs w:val="26"/>
        </w:rPr>
        <w:t>ом</w:t>
      </w:r>
      <w:r w:rsidRPr="0075248E">
        <w:rPr>
          <w:sz w:val="26"/>
          <w:szCs w:val="26"/>
        </w:rPr>
        <w:t xml:space="preserve"> охраны объе</w:t>
      </w:r>
      <w:r w:rsidRPr="0075248E">
        <w:rPr>
          <w:sz w:val="26"/>
          <w:szCs w:val="26"/>
        </w:rPr>
        <w:t>к</w:t>
      </w:r>
      <w:r w:rsidRPr="0075248E">
        <w:rPr>
          <w:sz w:val="26"/>
          <w:szCs w:val="26"/>
        </w:rPr>
        <w:t>тов культурного наследия Белгородской области</w:t>
      </w:r>
      <w:r w:rsidR="007C3659" w:rsidRPr="0075248E">
        <w:rPr>
          <w:sz w:val="26"/>
          <w:szCs w:val="26"/>
        </w:rPr>
        <w:t>.</w:t>
      </w:r>
    </w:p>
    <w:p w:rsidR="003F21B6" w:rsidRPr="0075248E" w:rsidRDefault="003F21B6" w:rsidP="001B116D">
      <w:pPr>
        <w:pStyle w:val="a6"/>
        <w:spacing w:before="0" w:after="0"/>
        <w:ind w:firstLine="709"/>
        <w:rPr>
          <w:sz w:val="26"/>
          <w:szCs w:val="26"/>
        </w:rPr>
      </w:pPr>
      <w:r w:rsidRPr="0075248E">
        <w:rPr>
          <w:sz w:val="26"/>
          <w:szCs w:val="26"/>
        </w:rPr>
        <w:lastRenderedPageBreak/>
        <w:t xml:space="preserve">Отображение </w:t>
      </w:r>
      <w:proofErr w:type="gramStart"/>
      <w:r w:rsidRPr="0075248E">
        <w:rPr>
          <w:sz w:val="26"/>
          <w:szCs w:val="26"/>
        </w:rPr>
        <w:t>границ зон охраны объектов культурного наследия</w:t>
      </w:r>
      <w:proofErr w:type="gramEnd"/>
      <w:r w:rsidRPr="0075248E">
        <w:rPr>
          <w:sz w:val="26"/>
          <w:szCs w:val="26"/>
        </w:rPr>
        <w:t xml:space="preserve"> в составе гр</w:t>
      </w:r>
      <w:r w:rsidRPr="0075248E">
        <w:rPr>
          <w:sz w:val="26"/>
          <w:szCs w:val="26"/>
        </w:rPr>
        <w:t>а</w:t>
      </w:r>
      <w:r w:rsidRPr="0075248E">
        <w:rPr>
          <w:sz w:val="26"/>
          <w:szCs w:val="26"/>
        </w:rPr>
        <w:t>фических материалов документов территориального планирования и документации по планировке территории возможно только на основе утвержденных уполномоче</w:t>
      </w:r>
      <w:r w:rsidRPr="0075248E">
        <w:rPr>
          <w:sz w:val="26"/>
          <w:szCs w:val="26"/>
        </w:rPr>
        <w:t>н</w:t>
      </w:r>
      <w:r w:rsidRPr="0075248E">
        <w:rPr>
          <w:sz w:val="26"/>
          <w:szCs w:val="26"/>
        </w:rPr>
        <w:t>ными органами проектов зон охраны объектов культурного наследия.</w:t>
      </w:r>
    </w:p>
    <w:p w:rsidR="003F21B6" w:rsidRPr="0075248E" w:rsidRDefault="003F21B6" w:rsidP="001B116D">
      <w:pPr>
        <w:pStyle w:val="a6"/>
        <w:spacing w:before="0" w:after="0"/>
        <w:ind w:firstLine="709"/>
        <w:rPr>
          <w:sz w:val="26"/>
          <w:szCs w:val="26"/>
        </w:rPr>
      </w:pPr>
      <w:r w:rsidRPr="0075248E">
        <w:rPr>
          <w:sz w:val="26"/>
          <w:szCs w:val="26"/>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w:t>
      </w:r>
      <w:r w:rsidRPr="0075248E">
        <w:rPr>
          <w:sz w:val="26"/>
          <w:szCs w:val="26"/>
        </w:rPr>
        <w:t>и</w:t>
      </w:r>
      <w:r w:rsidRPr="0075248E">
        <w:rPr>
          <w:sz w:val="26"/>
          <w:szCs w:val="26"/>
        </w:rPr>
        <w:t>тельства; проведение земляных, строительных, мелиоративных и иных работ, за и</w:t>
      </w:r>
      <w:r w:rsidRPr="0075248E">
        <w:rPr>
          <w:sz w:val="26"/>
          <w:szCs w:val="26"/>
        </w:rPr>
        <w:t>с</w:t>
      </w:r>
      <w:r w:rsidRPr="0075248E">
        <w:rPr>
          <w:sz w:val="26"/>
          <w:szCs w:val="26"/>
        </w:rPr>
        <w:t>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F21B6" w:rsidRPr="0075248E" w:rsidRDefault="003F21B6" w:rsidP="001B116D">
      <w:pPr>
        <w:pStyle w:val="a6"/>
        <w:spacing w:before="0" w:after="0"/>
        <w:ind w:firstLine="709"/>
        <w:rPr>
          <w:sz w:val="26"/>
          <w:szCs w:val="26"/>
        </w:rPr>
      </w:pPr>
      <w:r w:rsidRPr="0075248E">
        <w:rPr>
          <w:sz w:val="26"/>
          <w:szCs w:val="26"/>
        </w:rPr>
        <w:t>На территории достопримечательного места разрешаются: работы по сохран</w:t>
      </w:r>
      <w:r w:rsidRPr="0075248E">
        <w:rPr>
          <w:sz w:val="26"/>
          <w:szCs w:val="26"/>
        </w:rPr>
        <w:t>е</w:t>
      </w:r>
      <w:r w:rsidRPr="0075248E">
        <w:rPr>
          <w:sz w:val="26"/>
          <w:szCs w:val="26"/>
        </w:rPr>
        <w:t>нию памятников и ансамблей, находящихся в границах территории достопримеч</w:t>
      </w:r>
      <w:r w:rsidRPr="0075248E">
        <w:rPr>
          <w:sz w:val="26"/>
          <w:szCs w:val="26"/>
        </w:rPr>
        <w:t>а</w:t>
      </w:r>
      <w:r w:rsidRPr="0075248E">
        <w:rPr>
          <w:sz w:val="26"/>
          <w:szCs w:val="26"/>
        </w:rPr>
        <w:t>тельного места, работы, направленные на обеспечение сохранности особенностей д</w:t>
      </w:r>
      <w:r w:rsidRPr="0075248E">
        <w:rPr>
          <w:sz w:val="26"/>
          <w:szCs w:val="26"/>
        </w:rPr>
        <w:t>о</w:t>
      </w:r>
      <w:r w:rsidRPr="0075248E">
        <w:rPr>
          <w:sz w:val="26"/>
          <w:szCs w:val="26"/>
        </w:rPr>
        <w:t>стопримечательного места; строительство объектов капитального строительства в ц</w:t>
      </w:r>
      <w:r w:rsidRPr="0075248E">
        <w:rPr>
          <w:sz w:val="26"/>
          <w:szCs w:val="26"/>
        </w:rPr>
        <w:t>е</w:t>
      </w:r>
      <w:r w:rsidRPr="0075248E">
        <w:rPr>
          <w:sz w:val="26"/>
          <w:szCs w:val="26"/>
        </w:rPr>
        <w:t>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w:t>
      </w:r>
      <w:r w:rsidRPr="0075248E">
        <w:rPr>
          <w:sz w:val="26"/>
          <w:szCs w:val="26"/>
        </w:rPr>
        <w:t>и</w:t>
      </w:r>
      <w:r w:rsidRPr="0075248E">
        <w:rPr>
          <w:sz w:val="26"/>
          <w:szCs w:val="26"/>
        </w:rPr>
        <w:t>тельства при условии сохранения особенностей достопримечательного места, явля</w:t>
      </w:r>
      <w:r w:rsidRPr="0075248E">
        <w:rPr>
          <w:sz w:val="26"/>
          <w:szCs w:val="26"/>
        </w:rPr>
        <w:t>ю</w:t>
      </w:r>
      <w:r w:rsidRPr="0075248E">
        <w:rPr>
          <w:sz w:val="26"/>
          <w:szCs w:val="26"/>
        </w:rPr>
        <w:t>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w:t>
      </w:r>
      <w:r w:rsidRPr="0075248E">
        <w:rPr>
          <w:sz w:val="26"/>
          <w:szCs w:val="26"/>
        </w:rPr>
        <w:t>е</w:t>
      </w:r>
      <w:r w:rsidRPr="0075248E">
        <w:rPr>
          <w:sz w:val="26"/>
          <w:szCs w:val="26"/>
        </w:rPr>
        <w:t>рации и подлежащих обязательному сохранению.</w:t>
      </w:r>
    </w:p>
    <w:p w:rsidR="003F21B6" w:rsidRPr="0075248E" w:rsidRDefault="003F21B6" w:rsidP="001B116D">
      <w:pPr>
        <w:pStyle w:val="a6"/>
        <w:spacing w:before="0" w:after="0"/>
        <w:ind w:firstLine="709"/>
        <w:rPr>
          <w:sz w:val="26"/>
          <w:szCs w:val="26"/>
        </w:rPr>
      </w:pPr>
      <w:r w:rsidRPr="0075248E">
        <w:rPr>
          <w:sz w:val="26"/>
          <w:szCs w:val="26"/>
        </w:rPr>
        <w:t>На территории памятника, ансамбля или достопримечательного места разреш</w:t>
      </w:r>
      <w:r w:rsidRPr="0075248E">
        <w:rPr>
          <w:sz w:val="26"/>
          <w:szCs w:val="26"/>
        </w:rPr>
        <w:t>а</w:t>
      </w:r>
      <w:r w:rsidRPr="0075248E">
        <w:rPr>
          <w:sz w:val="26"/>
          <w:szCs w:val="26"/>
        </w:rPr>
        <w:t>ется ведение хозяйственной деятельности, не противоречащей требованиям обесп</w:t>
      </w:r>
      <w:r w:rsidRPr="0075248E">
        <w:rPr>
          <w:sz w:val="26"/>
          <w:szCs w:val="26"/>
        </w:rPr>
        <w:t>е</w:t>
      </w:r>
      <w:r w:rsidRPr="0075248E">
        <w:rPr>
          <w:sz w:val="26"/>
          <w:szCs w:val="26"/>
        </w:rPr>
        <w:t>чения сохранности объекта культурного наследия и позволяющей обеспечить фун</w:t>
      </w:r>
      <w:r w:rsidRPr="0075248E">
        <w:rPr>
          <w:sz w:val="26"/>
          <w:szCs w:val="26"/>
        </w:rPr>
        <w:t>к</w:t>
      </w:r>
      <w:r w:rsidRPr="0075248E">
        <w:rPr>
          <w:sz w:val="26"/>
          <w:szCs w:val="26"/>
        </w:rPr>
        <w:t>ционирование объекта культурного наследия в современных условиях.</w:t>
      </w:r>
    </w:p>
    <w:p w:rsidR="003F21B6" w:rsidRPr="0075248E" w:rsidRDefault="003F21B6" w:rsidP="001B116D">
      <w:pPr>
        <w:pStyle w:val="a6"/>
        <w:spacing w:before="0" w:after="0"/>
        <w:ind w:firstLine="709"/>
        <w:rPr>
          <w:sz w:val="26"/>
          <w:szCs w:val="26"/>
        </w:rPr>
      </w:pPr>
      <w:r w:rsidRPr="0075248E">
        <w:rPr>
          <w:sz w:val="26"/>
          <w:szCs w:val="26"/>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w:t>
      </w:r>
      <w:r w:rsidRPr="0075248E">
        <w:rPr>
          <w:sz w:val="26"/>
          <w:szCs w:val="26"/>
        </w:rPr>
        <w:t>о</w:t>
      </w:r>
      <w:r w:rsidRPr="0075248E">
        <w:rPr>
          <w:sz w:val="26"/>
          <w:szCs w:val="26"/>
        </w:rPr>
        <w:t>ченного органа в области государственной охраны объектов культурного наследия.</w:t>
      </w:r>
    </w:p>
    <w:p w:rsidR="009C49E4" w:rsidRPr="0075248E" w:rsidRDefault="009C49E4" w:rsidP="001B116D">
      <w:pPr>
        <w:pStyle w:val="a6"/>
        <w:spacing w:before="0" w:after="0"/>
        <w:ind w:firstLine="709"/>
        <w:rPr>
          <w:sz w:val="26"/>
          <w:szCs w:val="26"/>
        </w:rPr>
      </w:pPr>
    </w:p>
    <w:p w:rsidR="003F21B6" w:rsidRPr="0075248E" w:rsidRDefault="003F21B6" w:rsidP="00CA6725">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163" w:name="_Toc415488785"/>
      <w:bookmarkStart w:id="164" w:name="_Toc420924734"/>
      <w:bookmarkStart w:id="165" w:name="_Toc427067187"/>
      <w:bookmarkStart w:id="166" w:name="_Toc434252557"/>
      <w:bookmarkStart w:id="167" w:name="_Toc434511595"/>
      <w:bookmarkStart w:id="168" w:name="_Toc434576954"/>
      <w:bookmarkStart w:id="169" w:name="_Toc434583224"/>
      <w:bookmarkStart w:id="170" w:name="_Toc444504781"/>
      <w:bookmarkStart w:id="171" w:name="_Toc68777321"/>
      <w:r w:rsidRPr="0075248E">
        <w:rPr>
          <w:rFonts w:ascii="Times New Roman" w:hAnsi="Times New Roman" w:cs="Times New Roman"/>
          <w:i w:val="0"/>
          <w:sz w:val="26"/>
          <w:szCs w:val="26"/>
        </w:rPr>
        <w:t>Требования и рекомендации по установлению красных линий и линий отступа от красных линий в целях определения допустимого размещения зд</w:t>
      </w:r>
      <w:r w:rsidRPr="0075248E">
        <w:rPr>
          <w:rFonts w:ascii="Times New Roman" w:hAnsi="Times New Roman" w:cs="Times New Roman"/>
          <w:i w:val="0"/>
          <w:sz w:val="26"/>
          <w:szCs w:val="26"/>
        </w:rPr>
        <w:t>а</w:t>
      </w:r>
      <w:r w:rsidRPr="0075248E">
        <w:rPr>
          <w:rFonts w:ascii="Times New Roman" w:hAnsi="Times New Roman" w:cs="Times New Roman"/>
          <w:i w:val="0"/>
          <w:sz w:val="26"/>
          <w:szCs w:val="26"/>
        </w:rPr>
        <w:t>ний, строений, сооружений</w:t>
      </w:r>
      <w:bookmarkEnd w:id="163"/>
      <w:bookmarkEnd w:id="164"/>
      <w:bookmarkEnd w:id="165"/>
      <w:bookmarkEnd w:id="166"/>
      <w:bookmarkEnd w:id="167"/>
      <w:bookmarkEnd w:id="168"/>
      <w:bookmarkEnd w:id="169"/>
      <w:bookmarkEnd w:id="170"/>
      <w:bookmarkEnd w:id="171"/>
    </w:p>
    <w:p w:rsidR="003F21B6" w:rsidRPr="0075248E" w:rsidRDefault="003F21B6" w:rsidP="001B116D">
      <w:pPr>
        <w:pStyle w:val="a6"/>
        <w:spacing w:before="0" w:after="0"/>
        <w:ind w:firstLine="709"/>
        <w:rPr>
          <w:sz w:val="26"/>
          <w:szCs w:val="26"/>
        </w:rPr>
      </w:pPr>
      <w:r w:rsidRPr="0075248E">
        <w:rPr>
          <w:sz w:val="26"/>
          <w:szCs w:val="26"/>
        </w:rPr>
        <w:t>Красные линии устанавливаются: с учетом ширины улиц и дорог, которые определяются расчетом в зависимости от интенсивности движения транспорта и п</w:t>
      </w:r>
      <w:r w:rsidRPr="0075248E">
        <w:rPr>
          <w:sz w:val="26"/>
          <w:szCs w:val="26"/>
        </w:rPr>
        <w:t>е</w:t>
      </w:r>
      <w:r w:rsidRPr="0075248E">
        <w:rPr>
          <w:sz w:val="26"/>
          <w:szCs w:val="26"/>
        </w:rPr>
        <w:t>шеходов; состава размещаемых в пределах поперечного профиля элементов (прое</w:t>
      </w:r>
      <w:r w:rsidRPr="0075248E">
        <w:rPr>
          <w:sz w:val="26"/>
          <w:szCs w:val="26"/>
        </w:rPr>
        <w:t>з</w:t>
      </w:r>
      <w:r w:rsidRPr="0075248E">
        <w:rPr>
          <w:sz w:val="26"/>
          <w:szCs w:val="26"/>
        </w:rPr>
        <w:t>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3F21B6" w:rsidRPr="0075248E" w:rsidRDefault="003F21B6" w:rsidP="001B116D">
      <w:pPr>
        <w:pStyle w:val="a6"/>
        <w:spacing w:before="0" w:after="0"/>
        <w:ind w:firstLine="709"/>
        <w:rPr>
          <w:sz w:val="26"/>
          <w:szCs w:val="26"/>
        </w:rPr>
      </w:pPr>
      <w:r w:rsidRPr="0075248E">
        <w:rPr>
          <w:sz w:val="26"/>
          <w:szCs w:val="26"/>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г</w:t>
      </w:r>
      <w:r w:rsidRPr="0075248E">
        <w:rPr>
          <w:sz w:val="26"/>
          <w:szCs w:val="26"/>
        </w:rPr>
        <w:t>о</w:t>
      </w:r>
      <w:r w:rsidRPr="0075248E">
        <w:rPr>
          <w:sz w:val="26"/>
          <w:szCs w:val="26"/>
        </w:rPr>
        <w:t>родского общественного транспорта).</w:t>
      </w:r>
    </w:p>
    <w:p w:rsidR="003F21B6" w:rsidRPr="0075248E" w:rsidRDefault="003F21B6" w:rsidP="001B116D">
      <w:pPr>
        <w:pStyle w:val="a6"/>
        <w:spacing w:before="0" w:after="0"/>
        <w:ind w:firstLine="709"/>
        <w:rPr>
          <w:sz w:val="26"/>
          <w:szCs w:val="26"/>
        </w:rPr>
      </w:pPr>
      <w:r w:rsidRPr="0075248E">
        <w:rPr>
          <w:sz w:val="26"/>
          <w:szCs w:val="26"/>
        </w:rPr>
        <w:t>В исключительных случаях с учетом действующих особенностей участка (п</w:t>
      </w:r>
      <w:r w:rsidRPr="0075248E">
        <w:rPr>
          <w:sz w:val="26"/>
          <w:szCs w:val="26"/>
        </w:rPr>
        <w:t>о</w:t>
      </w:r>
      <w:r w:rsidRPr="0075248E">
        <w:rPr>
          <w:sz w:val="26"/>
          <w:szCs w:val="26"/>
        </w:rPr>
        <w:t>перечных профилей и режимов градостроительной деятельности) в пределах красных линий допускается размещение:</w:t>
      </w:r>
    </w:p>
    <w:p w:rsidR="003F21B6" w:rsidRPr="0075248E" w:rsidRDefault="003F21B6" w:rsidP="001B116D">
      <w:pPr>
        <w:pStyle w:val="a6"/>
        <w:numPr>
          <w:ilvl w:val="0"/>
          <w:numId w:val="32"/>
        </w:numPr>
        <w:spacing w:before="0" w:after="0"/>
        <w:ind w:left="0" w:firstLine="709"/>
        <w:rPr>
          <w:sz w:val="26"/>
          <w:szCs w:val="26"/>
        </w:rPr>
      </w:pPr>
      <w:r w:rsidRPr="0075248E">
        <w:rPr>
          <w:rFonts w:eastAsia="Calibri"/>
          <w:sz w:val="26"/>
          <w:szCs w:val="26"/>
        </w:rPr>
        <w:lastRenderedPageBreak/>
        <w:t>объектов транспортной инфраструктуры (площадки отстоя и кольцевания</w:t>
      </w:r>
      <w:r w:rsidRPr="0075248E">
        <w:rPr>
          <w:sz w:val="26"/>
          <w:szCs w:val="26"/>
        </w:rPr>
        <w:t xml:space="preserve"> общественного транспорта, разворотные площадки, площадки для размещения ди</w:t>
      </w:r>
      <w:r w:rsidRPr="0075248E">
        <w:rPr>
          <w:sz w:val="26"/>
          <w:szCs w:val="26"/>
        </w:rPr>
        <w:t>с</w:t>
      </w:r>
      <w:r w:rsidRPr="0075248E">
        <w:rPr>
          <w:sz w:val="26"/>
          <w:szCs w:val="26"/>
        </w:rPr>
        <w:t>петчерских пунктов);</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отдельных нестационарных объектов автосервиса для попутного обслужив</w:t>
      </w:r>
      <w:r w:rsidRPr="0075248E">
        <w:rPr>
          <w:sz w:val="26"/>
          <w:szCs w:val="26"/>
        </w:rPr>
        <w:t>а</w:t>
      </w:r>
      <w:r w:rsidRPr="0075248E">
        <w:rPr>
          <w:sz w:val="26"/>
          <w:szCs w:val="26"/>
        </w:rPr>
        <w:t>ния (контейнерные автозаправочные станции, мини-мойки, посты проверки выхлопа СО/СН);</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отдельных нестационарных объектов для попутного обслуживания пешех</w:t>
      </w:r>
      <w:r w:rsidRPr="0075248E">
        <w:rPr>
          <w:sz w:val="26"/>
          <w:szCs w:val="26"/>
        </w:rPr>
        <w:t>о</w:t>
      </w:r>
      <w:r w:rsidRPr="0075248E">
        <w:rPr>
          <w:sz w:val="26"/>
          <w:szCs w:val="26"/>
        </w:rPr>
        <w:t>дов (мелкорозничная торговля и бытовое обслуживание).</w:t>
      </w:r>
    </w:p>
    <w:p w:rsidR="003F21B6" w:rsidRPr="0075248E" w:rsidRDefault="003F21B6" w:rsidP="001B116D">
      <w:pPr>
        <w:pStyle w:val="a6"/>
        <w:spacing w:before="0" w:after="0"/>
        <w:ind w:firstLine="709"/>
        <w:rPr>
          <w:sz w:val="26"/>
          <w:szCs w:val="26"/>
        </w:rPr>
      </w:pPr>
      <w:r w:rsidRPr="0075248E">
        <w:rPr>
          <w:sz w:val="26"/>
          <w:szCs w:val="26"/>
        </w:rPr>
        <w:t>Красные линии магистральных улиц, транспортных развязок, в том числе кол</w:t>
      </w:r>
      <w:r w:rsidRPr="0075248E">
        <w:rPr>
          <w:sz w:val="26"/>
          <w:szCs w:val="26"/>
        </w:rPr>
        <w:t>ь</w:t>
      </w:r>
      <w:r w:rsidRPr="0075248E">
        <w:rPr>
          <w:sz w:val="26"/>
          <w:szCs w:val="26"/>
        </w:rPr>
        <w:t>цевого типа и существующих перекрестков на магистральных улицах необходимо назначать с учетом возможности их реконструкции для увеличения пропускной сп</w:t>
      </w:r>
      <w:r w:rsidRPr="0075248E">
        <w:rPr>
          <w:sz w:val="26"/>
          <w:szCs w:val="26"/>
        </w:rPr>
        <w:t>о</w:t>
      </w:r>
      <w:r w:rsidRPr="0075248E">
        <w:rPr>
          <w:sz w:val="26"/>
          <w:szCs w:val="26"/>
        </w:rPr>
        <w:t>собности.</w:t>
      </w:r>
    </w:p>
    <w:p w:rsidR="003F21B6" w:rsidRPr="0075248E" w:rsidRDefault="003F21B6" w:rsidP="001B116D">
      <w:pPr>
        <w:pStyle w:val="a6"/>
        <w:spacing w:before="0" w:after="0"/>
        <w:ind w:firstLine="709"/>
        <w:rPr>
          <w:sz w:val="26"/>
          <w:szCs w:val="26"/>
        </w:rPr>
      </w:pPr>
      <w:r w:rsidRPr="0075248E">
        <w:rPr>
          <w:sz w:val="26"/>
          <w:szCs w:val="26"/>
        </w:rPr>
        <w:t>Размещение автостоянок в красных линиях улиц возможно, при условии сохр</w:t>
      </w:r>
      <w:r w:rsidRPr="0075248E">
        <w:rPr>
          <w:sz w:val="26"/>
          <w:szCs w:val="26"/>
        </w:rPr>
        <w:t>а</w:t>
      </w:r>
      <w:r w:rsidRPr="0075248E">
        <w:rPr>
          <w:sz w:val="26"/>
          <w:szCs w:val="26"/>
        </w:rPr>
        <w:t>нения ширины проезжей части.</w:t>
      </w:r>
    </w:p>
    <w:p w:rsidR="003F21B6" w:rsidRPr="0075248E" w:rsidRDefault="003F21B6" w:rsidP="001B116D">
      <w:pPr>
        <w:pStyle w:val="a6"/>
        <w:spacing w:before="0" w:after="0"/>
        <w:ind w:firstLine="709"/>
        <w:rPr>
          <w:sz w:val="26"/>
          <w:szCs w:val="26"/>
        </w:rPr>
      </w:pPr>
      <w:r w:rsidRPr="0075248E">
        <w:rPr>
          <w:sz w:val="26"/>
          <w:szCs w:val="26"/>
        </w:rPr>
        <w:t>Красные линии обязательны для соблюдения всеми субъектами градостро</w:t>
      </w:r>
      <w:r w:rsidRPr="0075248E">
        <w:rPr>
          <w:sz w:val="26"/>
          <w:szCs w:val="26"/>
        </w:rPr>
        <w:t>и</w:t>
      </w:r>
      <w:r w:rsidRPr="0075248E">
        <w:rPr>
          <w:sz w:val="26"/>
          <w:szCs w:val="26"/>
        </w:rPr>
        <w:t xml:space="preserve">тельной деятельности, участвующими в процессе проектирования и последующего освоения </w:t>
      </w:r>
      <w:r w:rsidR="00E13C2C" w:rsidRPr="0075248E">
        <w:rPr>
          <w:sz w:val="26"/>
          <w:szCs w:val="26"/>
        </w:rPr>
        <w:t>территорий населенных пунктов</w:t>
      </w:r>
      <w:r w:rsidRPr="0075248E">
        <w:rPr>
          <w:sz w:val="26"/>
          <w:szCs w:val="26"/>
        </w:rPr>
        <w:t>.</w:t>
      </w:r>
    </w:p>
    <w:p w:rsidR="003F21B6" w:rsidRPr="0075248E" w:rsidRDefault="003F21B6" w:rsidP="001B116D">
      <w:pPr>
        <w:pStyle w:val="a6"/>
        <w:spacing w:before="0" w:after="0"/>
        <w:ind w:firstLine="709"/>
        <w:rPr>
          <w:sz w:val="26"/>
          <w:szCs w:val="26"/>
        </w:rPr>
      </w:pPr>
      <w:r w:rsidRPr="0075248E">
        <w:rPr>
          <w:sz w:val="26"/>
          <w:szCs w:val="26"/>
        </w:rPr>
        <w:t>Соблюдение красных линий обязательно при межевании, при оформлении д</w:t>
      </w:r>
      <w:r w:rsidRPr="0075248E">
        <w:rPr>
          <w:sz w:val="26"/>
          <w:szCs w:val="26"/>
        </w:rPr>
        <w:t>о</w:t>
      </w:r>
      <w:r w:rsidRPr="0075248E">
        <w:rPr>
          <w:sz w:val="26"/>
          <w:szCs w:val="26"/>
        </w:rPr>
        <w:t>кументов гражданами и юридическими лицами на право собственности, владения, пользования и распоряжения земельными участками и другими объектами недвиж</w:t>
      </w:r>
      <w:r w:rsidRPr="0075248E">
        <w:rPr>
          <w:sz w:val="26"/>
          <w:szCs w:val="26"/>
        </w:rPr>
        <w:t>и</w:t>
      </w:r>
      <w:r w:rsidRPr="0075248E">
        <w:rPr>
          <w:sz w:val="26"/>
          <w:szCs w:val="26"/>
        </w:rPr>
        <w:t>мости, их государственной регистрации.</w:t>
      </w:r>
    </w:p>
    <w:p w:rsidR="003F21B6" w:rsidRPr="0075248E" w:rsidRDefault="003F21B6" w:rsidP="001B116D">
      <w:pPr>
        <w:pStyle w:val="a6"/>
        <w:spacing w:before="0" w:after="0"/>
        <w:ind w:firstLine="709"/>
        <w:rPr>
          <w:sz w:val="26"/>
          <w:szCs w:val="26"/>
        </w:rPr>
      </w:pPr>
      <w:r w:rsidRPr="0075248E">
        <w:rPr>
          <w:sz w:val="26"/>
          <w:szCs w:val="26"/>
        </w:rPr>
        <w:t>Красные линии дополняются иными линиями градостроительного регулиров</w:t>
      </w:r>
      <w:r w:rsidRPr="0075248E">
        <w:rPr>
          <w:sz w:val="26"/>
          <w:szCs w:val="26"/>
        </w:rPr>
        <w:t>а</w:t>
      </w:r>
      <w:r w:rsidRPr="0075248E">
        <w:rPr>
          <w:sz w:val="26"/>
          <w:szCs w:val="26"/>
        </w:rPr>
        <w:t xml:space="preserve">ния, определяющими особые условия использования и застройки территории. </w:t>
      </w:r>
    </w:p>
    <w:p w:rsidR="003F21B6" w:rsidRPr="0075248E" w:rsidRDefault="003F21B6" w:rsidP="001B116D">
      <w:pPr>
        <w:pStyle w:val="a6"/>
        <w:spacing w:before="0" w:after="0"/>
        <w:ind w:firstLine="709"/>
        <w:rPr>
          <w:sz w:val="26"/>
          <w:szCs w:val="26"/>
        </w:rPr>
      </w:pPr>
      <w:r w:rsidRPr="0075248E">
        <w:rPr>
          <w:sz w:val="26"/>
          <w:szCs w:val="26"/>
        </w:rPr>
        <w:t>Для территорий, подлежащих застройке, документацией по планировке терр</w:t>
      </w:r>
      <w:r w:rsidRPr="0075248E">
        <w:rPr>
          <w:sz w:val="26"/>
          <w:szCs w:val="26"/>
        </w:rPr>
        <w:t>и</w:t>
      </w:r>
      <w:r w:rsidRPr="0075248E">
        <w:rPr>
          <w:sz w:val="26"/>
          <w:szCs w:val="26"/>
        </w:rPr>
        <w:t>тории устанавливаются линии отступа от красных линий в целях определения мест допустимого размещения зданий, строений, сооружений.</w:t>
      </w:r>
    </w:p>
    <w:p w:rsidR="003F21B6" w:rsidRPr="0075248E" w:rsidRDefault="003F21B6" w:rsidP="001B116D">
      <w:pPr>
        <w:pStyle w:val="a6"/>
        <w:spacing w:before="0" w:after="0"/>
        <w:ind w:firstLine="709"/>
        <w:rPr>
          <w:sz w:val="26"/>
          <w:szCs w:val="26"/>
        </w:rPr>
      </w:pPr>
      <w:r w:rsidRPr="0075248E">
        <w:rPr>
          <w:sz w:val="26"/>
          <w:szCs w:val="26"/>
        </w:rPr>
        <w:t>Линии отступа от красных линий устанавливаются документами по планировке территории с учетом санитарно-защитных и охранных зон, сложившегося использ</w:t>
      </w:r>
      <w:r w:rsidRPr="0075248E">
        <w:rPr>
          <w:sz w:val="26"/>
          <w:szCs w:val="26"/>
        </w:rPr>
        <w:t>о</w:t>
      </w:r>
      <w:r w:rsidRPr="0075248E">
        <w:rPr>
          <w:sz w:val="26"/>
          <w:szCs w:val="26"/>
        </w:rPr>
        <w:t>вания земельных участков и территорий.</w:t>
      </w:r>
    </w:p>
    <w:p w:rsidR="003F21B6" w:rsidRPr="0075248E" w:rsidRDefault="003F21B6" w:rsidP="001B116D">
      <w:pPr>
        <w:pStyle w:val="a6"/>
        <w:spacing w:before="0" w:after="0"/>
        <w:ind w:firstLine="709"/>
        <w:rPr>
          <w:sz w:val="26"/>
          <w:szCs w:val="26"/>
        </w:rPr>
      </w:pPr>
      <w:r w:rsidRPr="0075248E">
        <w:rPr>
          <w:sz w:val="26"/>
          <w:szCs w:val="26"/>
        </w:rPr>
        <w:t xml:space="preserve">Максимальные выступы за красную линию конструктивных элементов зданий существующей застройки в условиях реконструкции: </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в отношении балконов, эркеров, козырьков – не более 2,0 м и не ниже 3.0 м </w:t>
      </w:r>
      <w:r w:rsidR="009C49E4" w:rsidRPr="0075248E">
        <w:rPr>
          <w:sz w:val="26"/>
          <w:szCs w:val="26"/>
        </w:rPr>
        <w:br/>
      </w:r>
      <w:r w:rsidRPr="0075248E">
        <w:rPr>
          <w:sz w:val="26"/>
          <w:szCs w:val="26"/>
        </w:rPr>
        <w:t>от уровня земли;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в отношении приямков – не более 1,5 м.</w:t>
      </w:r>
    </w:p>
    <w:p w:rsidR="003F21B6" w:rsidRPr="0075248E" w:rsidRDefault="003F21B6" w:rsidP="001B116D">
      <w:pPr>
        <w:pStyle w:val="a6"/>
        <w:spacing w:before="0" w:after="0"/>
        <w:ind w:firstLine="709"/>
        <w:rPr>
          <w:sz w:val="26"/>
          <w:szCs w:val="26"/>
        </w:rPr>
      </w:pPr>
      <w:r w:rsidRPr="0075248E">
        <w:rPr>
          <w:sz w:val="26"/>
          <w:szCs w:val="26"/>
        </w:rPr>
        <w:t>Жилые здания с квартирами в первых этажах рекомендуется размещать с о</w:t>
      </w:r>
      <w:r w:rsidRPr="0075248E">
        <w:rPr>
          <w:sz w:val="26"/>
          <w:szCs w:val="26"/>
        </w:rPr>
        <w:t>т</w:t>
      </w:r>
      <w:r w:rsidRPr="0075248E">
        <w:rPr>
          <w:sz w:val="26"/>
          <w:szCs w:val="26"/>
        </w:rPr>
        <w:t>ступом от красных линий:</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на магистральных улицах - не менее 6 м;</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на прочих улицах - не менее 3 м.</w:t>
      </w:r>
    </w:p>
    <w:p w:rsidR="003F21B6" w:rsidRPr="0075248E" w:rsidRDefault="003F21B6" w:rsidP="001B116D">
      <w:pPr>
        <w:ind w:firstLine="709"/>
        <w:rPr>
          <w:sz w:val="26"/>
          <w:szCs w:val="26"/>
        </w:rPr>
      </w:pPr>
      <w:r w:rsidRPr="0075248E">
        <w:rPr>
          <w:sz w:val="26"/>
          <w:szCs w:val="26"/>
        </w:rPr>
        <w:t xml:space="preserve">По красной линии допускается располагать: </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жилые здания со встроенными в первые этажи или пристроенными помещ</w:t>
      </w:r>
      <w:r w:rsidRPr="0075248E">
        <w:rPr>
          <w:sz w:val="26"/>
          <w:szCs w:val="26"/>
        </w:rPr>
        <w:t>е</w:t>
      </w:r>
      <w:r w:rsidRPr="0075248E">
        <w:rPr>
          <w:sz w:val="26"/>
          <w:szCs w:val="26"/>
        </w:rPr>
        <w:t xml:space="preserve">ниями общественного назначения, кроме учреждений образования и воспитания; </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жилые здания с квартирами в первых этажах на жилых улицах в условиях р</w:t>
      </w:r>
      <w:r w:rsidRPr="0075248E">
        <w:rPr>
          <w:sz w:val="26"/>
          <w:szCs w:val="26"/>
        </w:rPr>
        <w:t>е</w:t>
      </w:r>
      <w:r w:rsidRPr="0075248E">
        <w:rPr>
          <w:sz w:val="26"/>
          <w:szCs w:val="26"/>
        </w:rPr>
        <w:t>конструкции сложившейся застройки.</w:t>
      </w:r>
    </w:p>
    <w:p w:rsidR="003F21B6" w:rsidRPr="0075248E" w:rsidRDefault="003F21B6" w:rsidP="001B116D">
      <w:pPr>
        <w:ind w:firstLine="709"/>
        <w:rPr>
          <w:sz w:val="26"/>
          <w:szCs w:val="26"/>
        </w:rPr>
      </w:pPr>
      <w:r w:rsidRPr="0075248E">
        <w:rPr>
          <w:sz w:val="26"/>
          <w:szCs w:val="26"/>
        </w:rPr>
        <w:t>Жилые дома на территории индивидуальной и блокированной застройки рек</w:t>
      </w:r>
      <w:r w:rsidRPr="0075248E">
        <w:rPr>
          <w:sz w:val="26"/>
          <w:szCs w:val="26"/>
        </w:rPr>
        <w:t>о</w:t>
      </w:r>
      <w:r w:rsidRPr="0075248E">
        <w:rPr>
          <w:sz w:val="26"/>
          <w:szCs w:val="26"/>
        </w:rPr>
        <w:t>мендуется размещать с отступом:</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от красной линии улиц - не менее чем на 5 м; </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от красной линии проездов - не менее чем на 3 м.</w:t>
      </w:r>
    </w:p>
    <w:p w:rsidR="003F21B6" w:rsidRPr="0075248E" w:rsidRDefault="003F21B6" w:rsidP="001B116D">
      <w:pPr>
        <w:pStyle w:val="a6"/>
        <w:spacing w:before="0" w:after="0"/>
        <w:ind w:firstLine="709"/>
        <w:rPr>
          <w:sz w:val="26"/>
          <w:szCs w:val="26"/>
        </w:rPr>
      </w:pPr>
      <w:r w:rsidRPr="0075248E">
        <w:rPr>
          <w:sz w:val="26"/>
          <w:szCs w:val="26"/>
        </w:rPr>
        <w:lastRenderedPageBreak/>
        <w:t>Рекомендуемый отступ от хозяйственных построек и автостоянок закрытого типа до красных линий улиц и проездов - не менее 5 м.</w:t>
      </w:r>
    </w:p>
    <w:p w:rsidR="003F21B6" w:rsidRPr="0075248E" w:rsidRDefault="003F21B6" w:rsidP="001B116D">
      <w:pPr>
        <w:pStyle w:val="a6"/>
        <w:spacing w:before="0" w:after="0"/>
        <w:ind w:firstLine="709"/>
        <w:rPr>
          <w:sz w:val="26"/>
          <w:szCs w:val="26"/>
        </w:rPr>
      </w:pPr>
      <w:r w:rsidRPr="0075248E">
        <w:rPr>
          <w:sz w:val="26"/>
          <w:szCs w:val="26"/>
        </w:rPr>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3F21B6" w:rsidRPr="0075248E" w:rsidRDefault="003F21B6" w:rsidP="001B116D">
      <w:pPr>
        <w:pStyle w:val="a6"/>
        <w:spacing w:before="0" w:after="0"/>
        <w:ind w:firstLine="709"/>
        <w:rPr>
          <w:sz w:val="26"/>
          <w:szCs w:val="26"/>
        </w:rPr>
      </w:pPr>
      <w:r w:rsidRPr="0075248E">
        <w:rPr>
          <w:sz w:val="26"/>
          <w:szCs w:val="26"/>
        </w:rPr>
        <w:t xml:space="preserve">Рекомендуемый отступ от зданий и сооружений в промышленных зонах </w:t>
      </w:r>
      <w:r w:rsidR="00DC0637">
        <w:rPr>
          <w:sz w:val="26"/>
          <w:szCs w:val="26"/>
        </w:rPr>
        <w:br/>
      </w:r>
      <w:r w:rsidRPr="0075248E">
        <w:rPr>
          <w:sz w:val="26"/>
          <w:szCs w:val="26"/>
        </w:rPr>
        <w:t>до красных линий – не менее 3</w:t>
      </w:r>
      <w:r w:rsidR="009C49E4" w:rsidRPr="0075248E">
        <w:rPr>
          <w:sz w:val="26"/>
          <w:szCs w:val="26"/>
        </w:rPr>
        <w:t xml:space="preserve"> </w:t>
      </w:r>
      <w:r w:rsidRPr="0075248E">
        <w:rPr>
          <w:sz w:val="26"/>
          <w:szCs w:val="26"/>
        </w:rPr>
        <w:t xml:space="preserve">м. </w:t>
      </w:r>
    </w:p>
    <w:p w:rsidR="003F21B6" w:rsidRPr="0075248E" w:rsidRDefault="003F21B6" w:rsidP="001B116D">
      <w:pPr>
        <w:pStyle w:val="a6"/>
        <w:spacing w:before="0" w:after="0"/>
        <w:ind w:firstLine="709"/>
        <w:rPr>
          <w:sz w:val="26"/>
          <w:szCs w:val="26"/>
        </w:rPr>
      </w:pPr>
      <w:r w:rsidRPr="0075248E">
        <w:rPr>
          <w:sz w:val="26"/>
          <w:szCs w:val="26"/>
        </w:rPr>
        <w:t xml:space="preserve">Указанные расстояния измеряются от наружной стены здания в уровне цоколя. Декоративные элементы (а также лестницы, приборы освещения, камеры слежения </w:t>
      </w:r>
      <w:r w:rsidR="009C49E4" w:rsidRPr="0075248E">
        <w:rPr>
          <w:sz w:val="26"/>
          <w:szCs w:val="26"/>
        </w:rPr>
        <w:br/>
      </w:r>
      <w:r w:rsidRPr="0075248E">
        <w:rPr>
          <w:sz w:val="26"/>
          <w:szCs w:val="26"/>
        </w:rPr>
        <w:t>и др.), выступающие за плоскость фасада не более</w:t>
      </w:r>
      <w:proofErr w:type="gramStart"/>
      <w:r w:rsidRPr="0075248E">
        <w:rPr>
          <w:sz w:val="26"/>
          <w:szCs w:val="26"/>
        </w:rPr>
        <w:t>,</w:t>
      </w:r>
      <w:proofErr w:type="gramEnd"/>
      <w:r w:rsidRPr="0075248E">
        <w:rPr>
          <w:sz w:val="26"/>
          <w:szCs w:val="26"/>
        </w:rPr>
        <w:t xml:space="preserve"> чем на 0,6 м, допускается не уч</w:t>
      </w:r>
      <w:r w:rsidRPr="0075248E">
        <w:rPr>
          <w:sz w:val="26"/>
          <w:szCs w:val="26"/>
        </w:rPr>
        <w:t>и</w:t>
      </w:r>
      <w:r w:rsidRPr="0075248E">
        <w:rPr>
          <w:sz w:val="26"/>
          <w:szCs w:val="26"/>
        </w:rPr>
        <w:t>тывать.</w:t>
      </w:r>
    </w:p>
    <w:p w:rsidR="003F21B6" w:rsidRPr="0075248E" w:rsidRDefault="003F21B6" w:rsidP="001B116D">
      <w:pPr>
        <w:pStyle w:val="afff5"/>
        <w:spacing w:before="0" w:after="0"/>
        <w:ind w:firstLine="709"/>
        <w:rPr>
          <w:sz w:val="26"/>
          <w:szCs w:val="26"/>
        </w:rPr>
      </w:pPr>
      <w:r w:rsidRPr="0075248E">
        <w:rPr>
          <w:sz w:val="26"/>
          <w:szCs w:val="26"/>
        </w:rPr>
        <w:t xml:space="preserve">Таблица </w:t>
      </w:r>
      <w:r w:rsidRPr="0075248E">
        <w:rPr>
          <w:sz w:val="26"/>
          <w:szCs w:val="26"/>
        </w:rPr>
        <w:fldChar w:fldCharType="begin"/>
      </w:r>
      <w:r w:rsidRPr="0075248E">
        <w:rPr>
          <w:sz w:val="26"/>
          <w:szCs w:val="26"/>
        </w:rPr>
        <w:instrText xml:space="preserve"> SEQ Таблица \* ARABIC </w:instrText>
      </w:r>
      <w:r w:rsidRPr="0075248E">
        <w:rPr>
          <w:sz w:val="26"/>
          <w:szCs w:val="26"/>
        </w:rPr>
        <w:fldChar w:fldCharType="separate"/>
      </w:r>
      <w:r w:rsidR="009800B1" w:rsidRPr="0075248E">
        <w:rPr>
          <w:noProof/>
          <w:sz w:val="26"/>
          <w:szCs w:val="26"/>
        </w:rPr>
        <w:t>5</w:t>
      </w:r>
      <w:r w:rsidRPr="0075248E">
        <w:rPr>
          <w:sz w:val="26"/>
          <w:szCs w:val="26"/>
        </w:rPr>
        <w:fldChar w:fldCharType="end"/>
      </w:r>
      <w:r w:rsidRPr="0075248E">
        <w:rPr>
          <w:sz w:val="26"/>
          <w:szCs w:val="26"/>
          <w:lang w:val="ru-RU"/>
        </w:rPr>
        <w:t xml:space="preserve"> </w:t>
      </w:r>
      <w:r w:rsidRPr="0075248E">
        <w:rPr>
          <w:bCs w:val="0"/>
          <w:sz w:val="26"/>
          <w:szCs w:val="26"/>
        </w:rPr>
        <w:t>Минимальные расстояния от стен зданий и границ земельных участков учреждений и предприятий обслуживания до красных линий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9"/>
        <w:gridCol w:w="4925"/>
      </w:tblGrid>
      <w:tr w:rsidR="0075248E" w:rsidRPr="0075248E" w:rsidTr="00AF4786">
        <w:trPr>
          <w:trHeight w:val="40"/>
          <w:tblHeader/>
        </w:trPr>
        <w:tc>
          <w:tcPr>
            <w:tcW w:w="2501" w:type="pct"/>
            <w:vAlign w:val="center"/>
          </w:tcPr>
          <w:p w:rsidR="003F21B6" w:rsidRPr="0075248E" w:rsidRDefault="003F21B6" w:rsidP="001B116D">
            <w:pPr>
              <w:ind w:firstLine="0"/>
              <w:rPr>
                <w:b/>
                <w:sz w:val="24"/>
                <w:szCs w:val="24"/>
              </w:rPr>
            </w:pPr>
            <w:r w:rsidRPr="0075248E">
              <w:rPr>
                <w:b/>
                <w:sz w:val="24"/>
                <w:szCs w:val="24"/>
              </w:rPr>
              <w:t>Здания (земельные участки) учреждений и предприятий обслуживания</w:t>
            </w:r>
          </w:p>
        </w:tc>
        <w:tc>
          <w:tcPr>
            <w:tcW w:w="2499" w:type="pct"/>
            <w:vAlign w:val="center"/>
          </w:tcPr>
          <w:p w:rsidR="003F21B6" w:rsidRPr="0075248E" w:rsidRDefault="003F21B6" w:rsidP="001B116D">
            <w:pPr>
              <w:ind w:firstLine="0"/>
              <w:jc w:val="center"/>
              <w:rPr>
                <w:b/>
                <w:sz w:val="24"/>
                <w:szCs w:val="24"/>
              </w:rPr>
            </w:pPr>
            <w:r w:rsidRPr="0075248E">
              <w:rPr>
                <w:b/>
                <w:sz w:val="24"/>
                <w:szCs w:val="24"/>
              </w:rPr>
              <w:t xml:space="preserve">Минимальные расстояния </w:t>
            </w:r>
          </w:p>
          <w:p w:rsidR="003F21B6" w:rsidRPr="0075248E" w:rsidRDefault="003F21B6" w:rsidP="001B116D">
            <w:pPr>
              <w:ind w:firstLine="0"/>
              <w:jc w:val="center"/>
              <w:rPr>
                <w:b/>
                <w:sz w:val="24"/>
                <w:szCs w:val="24"/>
              </w:rPr>
            </w:pPr>
            <w:r w:rsidRPr="0075248E">
              <w:rPr>
                <w:b/>
                <w:sz w:val="24"/>
                <w:szCs w:val="24"/>
              </w:rPr>
              <w:t xml:space="preserve">до красной линии, </w:t>
            </w:r>
            <w:proofErr w:type="gramStart"/>
            <w:r w:rsidRPr="0075248E">
              <w:rPr>
                <w:b/>
                <w:sz w:val="24"/>
                <w:szCs w:val="24"/>
              </w:rPr>
              <w:t>м</w:t>
            </w:r>
            <w:proofErr w:type="gramEnd"/>
          </w:p>
        </w:tc>
      </w:tr>
      <w:tr w:rsidR="0075248E" w:rsidRPr="0075248E" w:rsidTr="00AF4786">
        <w:trPr>
          <w:trHeight w:val="470"/>
        </w:trPr>
        <w:tc>
          <w:tcPr>
            <w:tcW w:w="2501" w:type="pct"/>
            <w:vAlign w:val="center"/>
          </w:tcPr>
          <w:p w:rsidR="003F21B6" w:rsidRPr="0075248E" w:rsidRDefault="003F21B6" w:rsidP="001B116D">
            <w:pPr>
              <w:ind w:firstLine="0"/>
              <w:rPr>
                <w:sz w:val="24"/>
                <w:szCs w:val="24"/>
              </w:rPr>
            </w:pPr>
            <w:r w:rsidRPr="0075248E">
              <w:rPr>
                <w:sz w:val="24"/>
                <w:szCs w:val="24"/>
              </w:rPr>
              <w:t>Дошкольные образовательные организации и общеобразовательные организации (стены здания)</w:t>
            </w:r>
          </w:p>
        </w:tc>
        <w:tc>
          <w:tcPr>
            <w:tcW w:w="2499" w:type="pct"/>
            <w:vAlign w:val="center"/>
          </w:tcPr>
          <w:p w:rsidR="003F21B6" w:rsidRPr="0075248E" w:rsidRDefault="003F21B6" w:rsidP="001B116D">
            <w:pPr>
              <w:ind w:firstLine="0"/>
              <w:jc w:val="center"/>
              <w:rPr>
                <w:sz w:val="24"/>
                <w:szCs w:val="24"/>
              </w:rPr>
            </w:pPr>
            <w:r w:rsidRPr="0075248E">
              <w:rPr>
                <w:sz w:val="24"/>
                <w:szCs w:val="24"/>
              </w:rPr>
              <w:t>25</w:t>
            </w:r>
            <w:r w:rsidR="00261F6C" w:rsidRPr="0075248E">
              <w:rPr>
                <w:sz w:val="24"/>
                <w:szCs w:val="24"/>
              </w:rPr>
              <w:t xml:space="preserve"> (для города, поселка городского типа)</w:t>
            </w:r>
          </w:p>
          <w:p w:rsidR="00261F6C" w:rsidRPr="0075248E" w:rsidRDefault="00261F6C" w:rsidP="001B116D">
            <w:pPr>
              <w:ind w:firstLine="0"/>
              <w:jc w:val="center"/>
              <w:rPr>
                <w:sz w:val="24"/>
                <w:szCs w:val="24"/>
              </w:rPr>
            </w:pPr>
            <w:r w:rsidRPr="0075248E">
              <w:rPr>
                <w:sz w:val="24"/>
                <w:szCs w:val="24"/>
              </w:rPr>
              <w:t>10 (остальные муниципальные образования)</w:t>
            </w:r>
          </w:p>
        </w:tc>
      </w:tr>
      <w:tr w:rsidR="0075248E" w:rsidRPr="0075248E" w:rsidTr="00AF4786">
        <w:trPr>
          <w:trHeight w:val="40"/>
        </w:trPr>
        <w:tc>
          <w:tcPr>
            <w:tcW w:w="5000" w:type="pct"/>
            <w:gridSpan w:val="2"/>
          </w:tcPr>
          <w:p w:rsidR="003F21B6" w:rsidRPr="0075248E" w:rsidRDefault="003F21B6" w:rsidP="001B116D">
            <w:pPr>
              <w:ind w:firstLine="0"/>
              <w:rPr>
                <w:sz w:val="24"/>
                <w:szCs w:val="24"/>
              </w:rPr>
            </w:pPr>
            <w:r w:rsidRPr="0075248E">
              <w:rPr>
                <w:sz w:val="24"/>
                <w:szCs w:val="24"/>
              </w:rPr>
              <w:t>Медицинские организации:</w:t>
            </w:r>
          </w:p>
        </w:tc>
      </w:tr>
      <w:tr w:rsidR="0075248E" w:rsidRPr="0075248E" w:rsidTr="00AF4786">
        <w:trPr>
          <w:trHeight w:val="40"/>
        </w:trPr>
        <w:tc>
          <w:tcPr>
            <w:tcW w:w="2501" w:type="pct"/>
            <w:tcBorders>
              <w:top w:val="single" w:sz="6" w:space="0" w:color="auto"/>
              <w:left w:val="single" w:sz="6" w:space="0" w:color="auto"/>
              <w:bottom w:val="single" w:sz="6" w:space="0" w:color="auto"/>
              <w:right w:val="single" w:sz="6" w:space="0" w:color="auto"/>
            </w:tcBorders>
          </w:tcPr>
          <w:p w:rsidR="003F21B6" w:rsidRPr="0075248E" w:rsidRDefault="003F21B6" w:rsidP="001B116D">
            <w:pPr>
              <w:autoSpaceDE w:val="0"/>
              <w:autoSpaceDN w:val="0"/>
              <w:adjustRightInd w:val="0"/>
              <w:ind w:firstLine="0"/>
              <w:rPr>
                <w:sz w:val="24"/>
                <w:szCs w:val="24"/>
              </w:rPr>
            </w:pPr>
            <w:r w:rsidRPr="0075248E">
              <w:rPr>
                <w:sz w:val="24"/>
                <w:szCs w:val="24"/>
              </w:rPr>
              <w:t xml:space="preserve">больничные корпуса </w:t>
            </w:r>
          </w:p>
        </w:tc>
        <w:tc>
          <w:tcPr>
            <w:tcW w:w="2499" w:type="pct"/>
            <w:tcBorders>
              <w:top w:val="single" w:sz="6" w:space="0" w:color="auto"/>
              <w:left w:val="single" w:sz="6" w:space="0" w:color="auto"/>
              <w:bottom w:val="single" w:sz="6" w:space="0" w:color="auto"/>
              <w:right w:val="single" w:sz="4" w:space="0" w:color="auto"/>
            </w:tcBorders>
          </w:tcPr>
          <w:p w:rsidR="003F21B6" w:rsidRPr="0075248E" w:rsidRDefault="003F21B6" w:rsidP="001B116D">
            <w:pPr>
              <w:autoSpaceDE w:val="0"/>
              <w:autoSpaceDN w:val="0"/>
              <w:adjustRightInd w:val="0"/>
              <w:ind w:firstLine="0"/>
              <w:jc w:val="center"/>
              <w:rPr>
                <w:sz w:val="24"/>
                <w:szCs w:val="24"/>
              </w:rPr>
            </w:pPr>
            <w:r w:rsidRPr="0075248E">
              <w:rPr>
                <w:sz w:val="24"/>
                <w:szCs w:val="24"/>
              </w:rPr>
              <w:t>30</w:t>
            </w:r>
          </w:p>
        </w:tc>
      </w:tr>
      <w:tr w:rsidR="0075248E" w:rsidRPr="0075248E" w:rsidTr="00AF4786">
        <w:trPr>
          <w:trHeight w:val="40"/>
        </w:trPr>
        <w:tc>
          <w:tcPr>
            <w:tcW w:w="2501" w:type="pct"/>
            <w:tcBorders>
              <w:top w:val="single" w:sz="6" w:space="0" w:color="auto"/>
              <w:left w:val="single" w:sz="6" w:space="0" w:color="auto"/>
              <w:bottom w:val="single" w:sz="6" w:space="0" w:color="auto"/>
              <w:right w:val="single" w:sz="6" w:space="0" w:color="auto"/>
            </w:tcBorders>
          </w:tcPr>
          <w:p w:rsidR="003F21B6" w:rsidRPr="0075248E" w:rsidRDefault="003F21B6" w:rsidP="001B116D">
            <w:pPr>
              <w:autoSpaceDE w:val="0"/>
              <w:autoSpaceDN w:val="0"/>
              <w:adjustRightInd w:val="0"/>
              <w:ind w:firstLine="0"/>
              <w:rPr>
                <w:sz w:val="24"/>
                <w:szCs w:val="24"/>
              </w:rPr>
            </w:pPr>
            <w:r w:rsidRPr="0075248E">
              <w:rPr>
                <w:sz w:val="24"/>
                <w:szCs w:val="24"/>
              </w:rPr>
              <w:t xml:space="preserve">поликлиники </w:t>
            </w:r>
          </w:p>
        </w:tc>
        <w:tc>
          <w:tcPr>
            <w:tcW w:w="2499" w:type="pct"/>
            <w:tcBorders>
              <w:top w:val="single" w:sz="6" w:space="0" w:color="auto"/>
              <w:left w:val="single" w:sz="6" w:space="0" w:color="auto"/>
              <w:bottom w:val="single" w:sz="6" w:space="0" w:color="auto"/>
              <w:right w:val="single" w:sz="4" w:space="0" w:color="auto"/>
            </w:tcBorders>
          </w:tcPr>
          <w:p w:rsidR="003F21B6" w:rsidRPr="0075248E" w:rsidRDefault="003F21B6" w:rsidP="001B116D">
            <w:pPr>
              <w:autoSpaceDE w:val="0"/>
              <w:autoSpaceDN w:val="0"/>
              <w:adjustRightInd w:val="0"/>
              <w:ind w:firstLine="0"/>
              <w:jc w:val="center"/>
              <w:rPr>
                <w:sz w:val="24"/>
                <w:szCs w:val="24"/>
              </w:rPr>
            </w:pPr>
            <w:r w:rsidRPr="0075248E">
              <w:rPr>
                <w:sz w:val="24"/>
                <w:szCs w:val="24"/>
              </w:rPr>
              <w:t>15</w:t>
            </w:r>
          </w:p>
        </w:tc>
      </w:tr>
      <w:tr w:rsidR="0075248E" w:rsidRPr="0075248E" w:rsidTr="00AF4786">
        <w:trPr>
          <w:trHeight w:val="40"/>
        </w:trPr>
        <w:tc>
          <w:tcPr>
            <w:tcW w:w="2501" w:type="pct"/>
            <w:tcBorders>
              <w:top w:val="single" w:sz="6" w:space="0" w:color="auto"/>
              <w:left w:val="single" w:sz="6" w:space="0" w:color="auto"/>
              <w:bottom w:val="single" w:sz="6" w:space="0" w:color="auto"/>
              <w:right w:val="single" w:sz="6" w:space="0" w:color="auto"/>
            </w:tcBorders>
          </w:tcPr>
          <w:p w:rsidR="003F21B6" w:rsidRPr="0075248E" w:rsidRDefault="003F21B6" w:rsidP="001B116D">
            <w:pPr>
              <w:autoSpaceDE w:val="0"/>
              <w:autoSpaceDN w:val="0"/>
              <w:adjustRightInd w:val="0"/>
              <w:ind w:firstLine="0"/>
              <w:rPr>
                <w:sz w:val="24"/>
                <w:szCs w:val="24"/>
              </w:rPr>
            </w:pPr>
            <w:r w:rsidRPr="0075248E">
              <w:rPr>
                <w:sz w:val="24"/>
                <w:szCs w:val="24"/>
              </w:rPr>
              <w:t xml:space="preserve">Пожарные депо </w:t>
            </w:r>
          </w:p>
        </w:tc>
        <w:tc>
          <w:tcPr>
            <w:tcW w:w="2499" w:type="pct"/>
            <w:tcBorders>
              <w:top w:val="single" w:sz="6" w:space="0" w:color="auto"/>
              <w:left w:val="single" w:sz="6" w:space="0" w:color="auto"/>
              <w:bottom w:val="single" w:sz="6" w:space="0" w:color="auto"/>
              <w:right w:val="single" w:sz="6" w:space="0" w:color="auto"/>
            </w:tcBorders>
          </w:tcPr>
          <w:p w:rsidR="003F21B6" w:rsidRPr="0075248E" w:rsidRDefault="003F21B6" w:rsidP="001B116D">
            <w:pPr>
              <w:autoSpaceDE w:val="0"/>
              <w:autoSpaceDN w:val="0"/>
              <w:adjustRightInd w:val="0"/>
              <w:ind w:firstLine="0"/>
              <w:jc w:val="center"/>
              <w:rPr>
                <w:sz w:val="24"/>
                <w:szCs w:val="24"/>
              </w:rPr>
            </w:pPr>
            <w:r w:rsidRPr="0075248E">
              <w:rPr>
                <w:sz w:val="24"/>
                <w:szCs w:val="24"/>
              </w:rPr>
              <w:t>10</w:t>
            </w:r>
          </w:p>
        </w:tc>
      </w:tr>
      <w:tr w:rsidR="003F21B6" w:rsidRPr="0075248E" w:rsidTr="00AF4786">
        <w:trPr>
          <w:trHeight w:val="40"/>
        </w:trPr>
        <w:tc>
          <w:tcPr>
            <w:tcW w:w="2501" w:type="pct"/>
            <w:tcBorders>
              <w:top w:val="single" w:sz="6" w:space="0" w:color="auto"/>
              <w:left w:val="single" w:sz="6" w:space="0" w:color="auto"/>
              <w:bottom w:val="single" w:sz="6" w:space="0" w:color="auto"/>
              <w:right w:val="single" w:sz="6" w:space="0" w:color="auto"/>
            </w:tcBorders>
          </w:tcPr>
          <w:p w:rsidR="003F21B6" w:rsidRPr="0075248E" w:rsidRDefault="003F21B6" w:rsidP="001B116D">
            <w:pPr>
              <w:autoSpaceDE w:val="0"/>
              <w:autoSpaceDN w:val="0"/>
              <w:adjustRightInd w:val="0"/>
              <w:ind w:firstLine="0"/>
              <w:rPr>
                <w:sz w:val="24"/>
                <w:szCs w:val="24"/>
              </w:rPr>
            </w:pPr>
            <w:r w:rsidRPr="0075248E">
              <w:rPr>
                <w:sz w:val="24"/>
                <w:szCs w:val="24"/>
              </w:rPr>
              <w:t xml:space="preserve">Кладбища традиционного захоронения и крематории </w:t>
            </w:r>
          </w:p>
          <w:p w:rsidR="003F21B6" w:rsidRPr="0075248E" w:rsidRDefault="003F21B6" w:rsidP="001B116D">
            <w:pPr>
              <w:autoSpaceDE w:val="0"/>
              <w:autoSpaceDN w:val="0"/>
              <w:adjustRightInd w:val="0"/>
              <w:ind w:firstLine="0"/>
              <w:rPr>
                <w:sz w:val="24"/>
                <w:szCs w:val="24"/>
              </w:rPr>
            </w:pPr>
            <w:r w:rsidRPr="0075248E">
              <w:rPr>
                <w:sz w:val="24"/>
                <w:szCs w:val="24"/>
              </w:rPr>
              <w:t xml:space="preserve">Кладбища для погребения после кремации     </w:t>
            </w:r>
          </w:p>
        </w:tc>
        <w:tc>
          <w:tcPr>
            <w:tcW w:w="2499" w:type="pct"/>
            <w:tcBorders>
              <w:top w:val="single" w:sz="6" w:space="0" w:color="auto"/>
              <w:left w:val="single" w:sz="6" w:space="0" w:color="auto"/>
              <w:bottom w:val="single" w:sz="6" w:space="0" w:color="auto"/>
              <w:right w:val="single" w:sz="4" w:space="0" w:color="auto"/>
            </w:tcBorders>
          </w:tcPr>
          <w:p w:rsidR="003F21B6" w:rsidRPr="0075248E" w:rsidRDefault="003F21B6" w:rsidP="001B116D">
            <w:pPr>
              <w:autoSpaceDE w:val="0"/>
              <w:autoSpaceDN w:val="0"/>
              <w:adjustRightInd w:val="0"/>
              <w:ind w:firstLine="0"/>
              <w:jc w:val="center"/>
              <w:rPr>
                <w:sz w:val="24"/>
                <w:szCs w:val="24"/>
              </w:rPr>
            </w:pPr>
          </w:p>
          <w:p w:rsidR="003F21B6" w:rsidRPr="0075248E" w:rsidRDefault="003F21B6" w:rsidP="001B116D">
            <w:pPr>
              <w:autoSpaceDE w:val="0"/>
              <w:autoSpaceDN w:val="0"/>
              <w:adjustRightInd w:val="0"/>
              <w:ind w:firstLine="0"/>
              <w:jc w:val="center"/>
              <w:rPr>
                <w:sz w:val="24"/>
                <w:szCs w:val="24"/>
              </w:rPr>
            </w:pPr>
            <w:r w:rsidRPr="0075248E">
              <w:rPr>
                <w:sz w:val="24"/>
                <w:szCs w:val="24"/>
              </w:rPr>
              <w:t>6</w:t>
            </w:r>
          </w:p>
        </w:tc>
      </w:tr>
    </w:tbl>
    <w:p w:rsidR="003F21B6" w:rsidRPr="0075248E" w:rsidRDefault="003F21B6" w:rsidP="001B116D">
      <w:pPr>
        <w:widowControl w:val="0"/>
        <w:suppressAutoHyphens/>
        <w:ind w:firstLine="709"/>
        <w:rPr>
          <w:rFonts w:eastAsia="Times New Roman"/>
          <w:b/>
          <w:bCs/>
          <w:sz w:val="26"/>
          <w:szCs w:val="26"/>
        </w:rPr>
      </w:pPr>
    </w:p>
    <w:p w:rsidR="00CD3BE9" w:rsidRPr="0075248E" w:rsidRDefault="00CD3BE9" w:rsidP="00CA6725">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172" w:name="_Toc68777322"/>
      <w:r w:rsidRPr="0075248E">
        <w:rPr>
          <w:rFonts w:ascii="Times New Roman" w:hAnsi="Times New Roman" w:cs="Times New Roman"/>
          <w:i w:val="0"/>
          <w:sz w:val="26"/>
          <w:szCs w:val="26"/>
        </w:rPr>
        <w:t>Перечень нормативных правовых актов и иных документов, использ</w:t>
      </w:r>
      <w:r w:rsidRPr="0075248E">
        <w:rPr>
          <w:rFonts w:ascii="Times New Roman" w:hAnsi="Times New Roman" w:cs="Times New Roman"/>
          <w:i w:val="0"/>
          <w:sz w:val="26"/>
          <w:szCs w:val="26"/>
        </w:rPr>
        <w:t>о</w:t>
      </w:r>
      <w:r w:rsidRPr="0075248E">
        <w:rPr>
          <w:rFonts w:ascii="Times New Roman" w:hAnsi="Times New Roman" w:cs="Times New Roman"/>
          <w:i w:val="0"/>
          <w:sz w:val="26"/>
          <w:szCs w:val="26"/>
        </w:rPr>
        <w:t>ванных при подготовке нормативов</w:t>
      </w:r>
      <w:bookmarkEnd w:id="172"/>
    </w:p>
    <w:p w:rsidR="00CD3BE9" w:rsidRPr="0075248E" w:rsidRDefault="00CD3BE9" w:rsidP="001B116D">
      <w:pPr>
        <w:pStyle w:val="ConsPlusNormal"/>
        <w:ind w:firstLine="709"/>
        <w:jc w:val="both"/>
        <w:rPr>
          <w:rFonts w:ascii="Times New Roman" w:hAnsi="Times New Roman" w:cs="Times New Roman"/>
          <w:sz w:val="26"/>
          <w:szCs w:val="26"/>
        </w:rPr>
      </w:pPr>
    </w:p>
    <w:p w:rsidR="00067031" w:rsidRPr="0075248E" w:rsidRDefault="002B3703" w:rsidP="007C3659">
      <w:pPr>
        <w:tabs>
          <w:tab w:val="left" w:pos="12758"/>
        </w:tabs>
        <w:ind w:firstLine="709"/>
        <w:jc w:val="center"/>
        <w:rPr>
          <w:rFonts w:eastAsia="Times New Roman"/>
          <w:b/>
          <w:bCs/>
          <w:i/>
          <w:sz w:val="26"/>
          <w:szCs w:val="26"/>
        </w:rPr>
      </w:pPr>
      <w:r w:rsidRPr="0075248E">
        <w:rPr>
          <w:rFonts w:eastAsia="Times New Roman"/>
          <w:b/>
          <w:bCs/>
          <w:i/>
          <w:sz w:val="26"/>
          <w:szCs w:val="26"/>
        </w:rPr>
        <w:t>Ф</w:t>
      </w:r>
      <w:r w:rsidRPr="0075248E">
        <w:rPr>
          <w:rFonts w:eastAsia="Times New Roman"/>
          <w:b/>
          <w:bCs/>
          <w:i/>
          <w:spacing w:val="-1"/>
          <w:sz w:val="26"/>
          <w:szCs w:val="26"/>
        </w:rPr>
        <w:t>е</w:t>
      </w:r>
      <w:r w:rsidRPr="0075248E">
        <w:rPr>
          <w:rFonts w:eastAsia="Times New Roman"/>
          <w:b/>
          <w:bCs/>
          <w:i/>
          <w:spacing w:val="1"/>
          <w:sz w:val="26"/>
          <w:szCs w:val="26"/>
        </w:rPr>
        <w:t>д</w:t>
      </w:r>
      <w:r w:rsidRPr="0075248E">
        <w:rPr>
          <w:rFonts w:eastAsia="Times New Roman"/>
          <w:b/>
          <w:bCs/>
          <w:i/>
          <w:spacing w:val="-1"/>
          <w:sz w:val="26"/>
          <w:szCs w:val="26"/>
        </w:rPr>
        <w:t>е</w:t>
      </w:r>
      <w:r w:rsidRPr="0075248E">
        <w:rPr>
          <w:rFonts w:eastAsia="Times New Roman"/>
          <w:b/>
          <w:bCs/>
          <w:i/>
          <w:sz w:val="26"/>
          <w:szCs w:val="26"/>
        </w:rPr>
        <w:t>ра</w:t>
      </w:r>
      <w:r w:rsidRPr="0075248E">
        <w:rPr>
          <w:rFonts w:eastAsia="Times New Roman"/>
          <w:b/>
          <w:bCs/>
          <w:i/>
          <w:spacing w:val="-1"/>
          <w:sz w:val="26"/>
          <w:szCs w:val="26"/>
        </w:rPr>
        <w:t>л</w:t>
      </w:r>
      <w:r w:rsidRPr="0075248E">
        <w:rPr>
          <w:rFonts w:eastAsia="Times New Roman"/>
          <w:b/>
          <w:bCs/>
          <w:i/>
          <w:sz w:val="26"/>
          <w:szCs w:val="26"/>
        </w:rPr>
        <w:t>ь</w:t>
      </w:r>
      <w:r w:rsidRPr="0075248E">
        <w:rPr>
          <w:rFonts w:eastAsia="Times New Roman"/>
          <w:b/>
          <w:bCs/>
          <w:i/>
          <w:spacing w:val="1"/>
          <w:sz w:val="26"/>
          <w:szCs w:val="26"/>
        </w:rPr>
        <w:t>н</w:t>
      </w:r>
      <w:r w:rsidRPr="0075248E">
        <w:rPr>
          <w:rFonts w:eastAsia="Times New Roman"/>
          <w:b/>
          <w:bCs/>
          <w:i/>
          <w:spacing w:val="-1"/>
          <w:sz w:val="26"/>
          <w:szCs w:val="26"/>
        </w:rPr>
        <w:t>ы</w:t>
      </w:r>
      <w:r w:rsidRPr="0075248E">
        <w:rPr>
          <w:rFonts w:eastAsia="Times New Roman"/>
          <w:b/>
          <w:bCs/>
          <w:i/>
          <w:sz w:val="26"/>
          <w:szCs w:val="26"/>
        </w:rPr>
        <w:t>е</w:t>
      </w:r>
      <w:r w:rsidRPr="0075248E">
        <w:rPr>
          <w:rFonts w:eastAsia="Times New Roman"/>
          <w:b/>
          <w:bCs/>
          <w:i/>
          <w:spacing w:val="-1"/>
          <w:sz w:val="26"/>
          <w:szCs w:val="26"/>
        </w:rPr>
        <w:t xml:space="preserve"> </w:t>
      </w:r>
      <w:r w:rsidRPr="0075248E">
        <w:rPr>
          <w:rFonts w:eastAsia="Times New Roman"/>
          <w:b/>
          <w:bCs/>
          <w:i/>
          <w:sz w:val="26"/>
          <w:szCs w:val="26"/>
        </w:rPr>
        <w:t>зако</w:t>
      </w:r>
      <w:r w:rsidRPr="0075248E">
        <w:rPr>
          <w:rFonts w:eastAsia="Times New Roman"/>
          <w:b/>
          <w:bCs/>
          <w:i/>
          <w:spacing w:val="1"/>
          <w:sz w:val="26"/>
          <w:szCs w:val="26"/>
        </w:rPr>
        <w:t>н</w:t>
      </w:r>
      <w:r w:rsidRPr="0075248E">
        <w:rPr>
          <w:rFonts w:eastAsia="Times New Roman"/>
          <w:b/>
          <w:bCs/>
          <w:i/>
          <w:sz w:val="26"/>
          <w:szCs w:val="26"/>
        </w:rPr>
        <w:t>ы</w:t>
      </w:r>
    </w:p>
    <w:p w:rsidR="00E87EE6" w:rsidRPr="0075248E" w:rsidRDefault="00E87EE6" w:rsidP="00E87EE6">
      <w:pPr>
        <w:tabs>
          <w:tab w:val="left" w:pos="12758"/>
        </w:tabs>
        <w:ind w:firstLine="709"/>
        <w:rPr>
          <w:rFonts w:eastAsia="Times New Roman"/>
          <w:sz w:val="26"/>
          <w:szCs w:val="26"/>
        </w:rPr>
      </w:pPr>
      <w:r w:rsidRPr="0075248E">
        <w:rPr>
          <w:rFonts w:eastAsia="Times New Roman"/>
          <w:sz w:val="26"/>
          <w:szCs w:val="26"/>
        </w:rPr>
        <w:t>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он</w:t>
      </w:r>
      <w:r w:rsidRPr="0075248E">
        <w:rPr>
          <w:rFonts w:eastAsia="Times New Roman"/>
          <w:spacing w:val="1"/>
          <w:sz w:val="26"/>
          <w:szCs w:val="26"/>
        </w:rPr>
        <w:t xml:space="preserve"> Р</w:t>
      </w:r>
      <w:r w:rsidRPr="0075248E">
        <w:rPr>
          <w:rFonts w:eastAsia="Times New Roman"/>
          <w:sz w:val="26"/>
          <w:szCs w:val="26"/>
        </w:rPr>
        <w:t>о</w:t>
      </w:r>
      <w:r w:rsidRPr="0075248E">
        <w:rPr>
          <w:rFonts w:eastAsia="Times New Roman"/>
          <w:spacing w:val="-1"/>
          <w:sz w:val="26"/>
          <w:szCs w:val="26"/>
        </w:rPr>
        <w:t>сс</w:t>
      </w:r>
      <w:r w:rsidRPr="0075248E">
        <w:rPr>
          <w:rFonts w:eastAsia="Times New Roman"/>
          <w:spacing w:val="1"/>
          <w:sz w:val="26"/>
          <w:szCs w:val="26"/>
        </w:rPr>
        <w:t>ий</w:t>
      </w:r>
      <w:r w:rsidRPr="0075248E">
        <w:rPr>
          <w:rFonts w:eastAsia="Times New Roman"/>
          <w:spacing w:val="-1"/>
          <w:sz w:val="26"/>
          <w:szCs w:val="26"/>
        </w:rPr>
        <w:t>с</w:t>
      </w:r>
      <w:r w:rsidRPr="0075248E">
        <w:rPr>
          <w:rFonts w:eastAsia="Times New Roman"/>
          <w:spacing w:val="1"/>
          <w:sz w:val="26"/>
          <w:szCs w:val="26"/>
        </w:rPr>
        <w:t>к</w:t>
      </w:r>
      <w:r w:rsidRPr="0075248E">
        <w:rPr>
          <w:rFonts w:eastAsia="Times New Roman"/>
          <w:sz w:val="26"/>
          <w:szCs w:val="26"/>
        </w:rPr>
        <w:t>ой</w:t>
      </w:r>
      <w:r w:rsidRPr="0075248E">
        <w:rPr>
          <w:rFonts w:eastAsia="Times New Roman"/>
          <w:spacing w:val="1"/>
          <w:sz w:val="26"/>
          <w:szCs w:val="26"/>
        </w:rPr>
        <w:t xml:space="preserve"> </w:t>
      </w: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3"/>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ци</w:t>
      </w:r>
      <w:r w:rsidRPr="0075248E">
        <w:rPr>
          <w:rFonts w:eastAsia="Times New Roman"/>
          <w:sz w:val="26"/>
          <w:szCs w:val="26"/>
        </w:rPr>
        <w:t>и</w:t>
      </w:r>
      <w:r w:rsidRPr="0075248E">
        <w:rPr>
          <w:rFonts w:eastAsia="Times New Roman"/>
          <w:spacing w:val="1"/>
          <w:sz w:val="26"/>
          <w:szCs w:val="26"/>
        </w:rPr>
        <w:t xml:space="preserve"> </w:t>
      </w:r>
      <w:r w:rsidRPr="0075248E">
        <w:rPr>
          <w:rFonts w:eastAsia="Times New Roman"/>
          <w:sz w:val="26"/>
          <w:szCs w:val="26"/>
        </w:rPr>
        <w:t>от 21.02.1992 №</w:t>
      </w:r>
      <w:r w:rsidRPr="0075248E">
        <w:rPr>
          <w:rFonts w:eastAsia="Times New Roman"/>
          <w:spacing w:val="-3"/>
          <w:sz w:val="26"/>
          <w:szCs w:val="26"/>
        </w:rPr>
        <w:t xml:space="preserve"> </w:t>
      </w:r>
      <w:r w:rsidRPr="0075248E">
        <w:rPr>
          <w:rFonts w:eastAsia="Times New Roman"/>
          <w:sz w:val="26"/>
          <w:szCs w:val="26"/>
        </w:rPr>
        <w:t>239</w:t>
      </w:r>
      <w:r w:rsidRPr="0075248E">
        <w:rPr>
          <w:rFonts w:eastAsia="Times New Roman"/>
          <w:spacing w:val="4"/>
          <w:sz w:val="26"/>
          <w:szCs w:val="26"/>
        </w:rPr>
        <w:t>5</w:t>
      </w:r>
      <w:r w:rsidRPr="0075248E">
        <w:rPr>
          <w:rFonts w:eastAsia="Times New Roman"/>
          <w:spacing w:val="-1"/>
          <w:sz w:val="26"/>
          <w:szCs w:val="26"/>
        </w:rPr>
        <w:t>-</w:t>
      </w:r>
      <w:r w:rsidRPr="0075248E">
        <w:rPr>
          <w:rFonts w:eastAsia="Times New Roman"/>
          <w:sz w:val="26"/>
          <w:szCs w:val="26"/>
        </w:rPr>
        <w:t>1</w:t>
      </w:r>
      <w:r w:rsidRPr="0075248E">
        <w:rPr>
          <w:rFonts w:eastAsia="Times New Roman"/>
          <w:spacing w:val="5"/>
          <w:sz w:val="26"/>
          <w:szCs w:val="26"/>
        </w:rPr>
        <w:t xml:space="preserve"> </w:t>
      </w:r>
      <w:r w:rsidRPr="0075248E">
        <w:rPr>
          <w:rFonts w:eastAsia="Times New Roman"/>
          <w:spacing w:val="-7"/>
          <w:sz w:val="26"/>
          <w:szCs w:val="26"/>
        </w:rPr>
        <w:t>«</w:t>
      </w:r>
      <w:r w:rsidRPr="0075248E">
        <w:rPr>
          <w:rFonts w:eastAsia="Times New Roman"/>
          <w:sz w:val="26"/>
          <w:szCs w:val="26"/>
        </w:rPr>
        <w:t>О</w:t>
      </w:r>
      <w:r w:rsidRPr="0075248E">
        <w:rPr>
          <w:rFonts w:eastAsia="Times New Roman"/>
          <w:spacing w:val="2"/>
          <w:sz w:val="26"/>
          <w:szCs w:val="26"/>
        </w:rPr>
        <w:t xml:space="preserve"> </w:t>
      </w:r>
      <w:r w:rsidRPr="0075248E">
        <w:rPr>
          <w:rFonts w:eastAsia="Times New Roman"/>
          <w:spacing w:val="1"/>
          <w:sz w:val="26"/>
          <w:szCs w:val="26"/>
        </w:rPr>
        <w:t>н</w:t>
      </w:r>
      <w:r w:rsidRPr="0075248E">
        <w:rPr>
          <w:rFonts w:eastAsia="Times New Roman"/>
          <w:spacing w:val="-1"/>
          <w:sz w:val="26"/>
          <w:szCs w:val="26"/>
        </w:rPr>
        <w:t>е</w:t>
      </w:r>
      <w:r w:rsidRPr="0075248E">
        <w:rPr>
          <w:rFonts w:eastAsia="Times New Roman"/>
          <w:sz w:val="26"/>
          <w:szCs w:val="26"/>
        </w:rPr>
        <w:t>др</w:t>
      </w:r>
      <w:r w:rsidRPr="0075248E">
        <w:rPr>
          <w:rFonts w:eastAsia="Times New Roman"/>
          <w:spacing w:val="-1"/>
          <w:sz w:val="26"/>
          <w:szCs w:val="26"/>
        </w:rPr>
        <w:t>а</w:t>
      </w:r>
      <w:r w:rsidRPr="0075248E">
        <w:rPr>
          <w:rFonts w:eastAsia="Times New Roman"/>
          <w:spacing w:val="7"/>
          <w:sz w:val="26"/>
          <w:szCs w:val="26"/>
        </w:rPr>
        <w:t>х</w:t>
      </w:r>
      <w:r w:rsidRPr="0075248E">
        <w:rPr>
          <w:rFonts w:eastAsia="Times New Roman"/>
          <w:spacing w:val="-7"/>
          <w:sz w:val="26"/>
          <w:szCs w:val="26"/>
        </w:rPr>
        <w:t>»</w:t>
      </w:r>
      <w:r w:rsidRPr="0075248E">
        <w:rPr>
          <w:rFonts w:eastAsia="Times New Roman"/>
          <w:sz w:val="26"/>
          <w:szCs w:val="26"/>
        </w:rPr>
        <w:t>.</w:t>
      </w:r>
    </w:p>
    <w:p w:rsidR="00E13C2C" w:rsidRPr="0075248E" w:rsidRDefault="00E13C2C" w:rsidP="00E13C2C">
      <w:pPr>
        <w:tabs>
          <w:tab w:val="left" w:pos="12758"/>
        </w:tabs>
        <w:ind w:firstLine="709"/>
        <w:rPr>
          <w:rFonts w:eastAsia="Times New Roman"/>
          <w:sz w:val="26"/>
          <w:szCs w:val="26"/>
        </w:rPr>
      </w:pP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ого</w:t>
      </w:r>
      <w:r w:rsidRPr="0075248E">
        <w:rPr>
          <w:rFonts w:eastAsia="Times New Roman"/>
          <w:spacing w:val="1"/>
          <w:sz w:val="26"/>
          <w:szCs w:val="26"/>
        </w:rPr>
        <w:t xml:space="preserve"> 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о</w:t>
      </w:r>
      <w:r w:rsidRPr="0075248E">
        <w:rPr>
          <w:rFonts w:eastAsia="Times New Roman"/>
          <w:spacing w:val="1"/>
          <w:sz w:val="26"/>
          <w:szCs w:val="26"/>
        </w:rPr>
        <w:t>н</w:t>
      </w:r>
      <w:r w:rsidRPr="0075248E">
        <w:rPr>
          <w:rFonts w:eastAsia="Times New Roman"/>
          <w:sz w:val="26"/>
          <w:szCs w:val="26"/>
        </w:rPr>
        <w:t>а от</w:t>
      </w:r>
      <w:r w:rsidRPr="0075248E">
        <w:rPr>
          <w:rFonts w:eastAsia="Times New Roman"/>
          <w:spacing w:val="1"/>
          <w:sz w:val="26"/>
          <w:szCs w:val="26"/>
        </w:rPr>
        <w:t xml:space="preserve"> </w:t>
      </w:r>
      <w:r w:rsidRPr="0075248E">
        <w:rPr>
          <w:rFonts w:eastAsia="Times New Roman"/>
          <w:sz w:val="26"/>
          <w:szCs w:val="26"/>
        </w:rPr>
        <w:t>21.12.1994</w:t>
      </w:r>
      <w:r w:rsidRPr="0075248E">
        <w:rPr>
          <w:rFonts w:eastAsia="Times New Roman"/>
          <w:spacing w:val="1"/>
          <w:sz w:val="26"/>
          <w:szCs w:val="26"/>
        </w:rPr>
        <w:t xml:space="preserve"> </w:t>
      </w:r>
      <w:r w:rsidRPr="0075248E">
        <w:rPr>
          <w:rFonts w:eastAsia="Times New Roman"/>
          <w:sz w:val="26"/>
          <w:szCs w:val="26"/>
        </w:rPr>
        <w:t>№ 6</w:t>
      </w:r>
      <w:r w:rsidRPr="0075248E">
        <w:rPr>
          <w:rFonts w:eastAsia="Times New Roman"/>
          <w:spacing w:val="3"/>
          <w:sz w:val="26"/>
          <w:szCs w:val="26"/>
        </w:rPr>
        <w:t>8</w:t>
      </w:r>
      <w:r w:rsidRPr="0075248E">
        <w:rPr>
          <w:rFonts w:eastAsia="Times New Roman"/>
          <w:spacing w:val="-1"/>
          <w:sz w:val="26"/>
          <w:szCs w:val="26"/>
        </w:rPr>
        <w:t>-</w:t>
      </w:r>
      <w:r w:rsidRPr="0075248E">
        <w:rPr>
          <w:rFonts w:eastAsia="Times New Roman"/>
          <w:spacing w:val="2"/>
          <w:sz w:val="26"/>
          <w:szCs w:val="26"/>
        </w:rPr>
        <w:t>Ф</w:t>
      </w:r>
      <w:r w:rsidRPr="0075248E">
        <w:rPr>
          <w:rFonts w:eastAsia="Times New Roman"/>
          <w:sz w:val="26"/>
          <w:szCs w:val="26"/>
        </w:rPr>
        <w:t>З</w:t>
      </w:r>
      <w:r w:rsidRPr="0075248E">
        <w:rPr>
          <w:rFonts w:eastAsia="Times New Roman"/>
          <w:spacing w:val="5"/>
          <w:sz w:val="26"/>
          <w:szCs w:val="26"/>
        </w:rPr>
        <w:t xml:space="preserve"> </w:t>
      </w:r>
      <w:r w:rsidRPr="0075248E">
        <w:rPr>
          <w:rFonts w:eastAsia="Times New Roman"/>
          <w:spacing w:val="-7"/>
          <w:sz w:val="26"/>
          <w:szCs w:val="26"/>
        </w:rPr>
        <w:t>«</w:t>
      </w:r>
      <w:r w:rsidRPr="0075248E">
        <w:rPr>
          <w:rFonts w:eastAsia="Times New Roman"/>
          <w:sz w:val="26"/>
          <w:szCs w:val="26"/>
        </w:rPr>
        <w:t>О</w:t>
      </w:r>
      <w:r w:rsidRPr="0075248E">
        <w:rPr>
          <w:rFonts w:eastAsia="Times New Roman"/>
          <w:spacing w:val="2"/>
          <w:sz w:val="26"/>
          <w:szCs w:val="26"/>
        </w:rPr>
        <w:t xml:space="preserve"> </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z w:val="26"/>
          <w:szCs w:val="26"/>
        </w:rPr>
        <w:t>щ</w:t>
      </w:r>
      <w:r w:rsidRPr="0075248E">
        <w:rPr>
          <w:rFonts w:eastAsia="Times New Roman"/>
          <w:spacing w:val="1"/>
          <w:sz w:val="26"/>
          <w:szCs w:val="26"/>
        </w:rPr>
        <w:t>и</w:t>
      </w:r>
      <w:r w:rsidRPr="0075248E">
        <w:rPr>
          <w:rFonts w:eastAsia="Times New Roman"/>
          <w:sz w:val="26"/>
          <w:szCs w:val="26"/>
        </w:rPr>
        <w:t>те</w:t>
      </w:r>
      <w:r w:rsidRPr="0075248E">
        <w:rPr>
          <w:rFonts w:eastAsia="Times New Roman"/>
          <w:spacing w:val="1"/>
          <w:sz w:val="26"/>
          <w:szCs w:val="26"/>
        </w:rPr>
        <w:t xml:space="preserve"> н</w:t>
      </w:r>
      <w:r w:rsidRPr="0075248E">
        <w:rPr>
          <w:rFonts w:eastAsia="Times New Roman"/>
          <w:spacing w:val="-1"/>
          <w:sz w:val="26"/>
          <w:szCs w:val="26"/>
        </w:rPr>
        <w:t>асе</w:t>
      </w:r>
      <w:r w:rsidRPr="0075248E">
        <w:rPr>
          <w:rFonts w:eastAsia="Times New Roman"/>
          <w:sz w:val="26"/>
          <w:szCs w:val="26"/>
        </w:rPr>
        <w:t>л</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я</w:t>
      </w:r>
      <w:r w:rsidRPr="0075248E">
        <w:rPr>
          <w:rFonts w:eastAsia="Times New Roman"/>
          <w:spacing w:val="1"/>
          <w:sz w:val="26"/>
          <w:szCs w:val="26"/>
        </w:rPr>
        <w:t xml:space="preserve"> </w:t>
      </w:r>
      <w:r w:rsidRPr="0075248E">
        <w:rPr>
          <w:rFonts w:eastAsia="Times New Roman"/>
          <w:sz w:val="26"/>
          <w:szCs w:val="26"/>
        </w:rPr>
        <w:t>и</w:t>
      </w:r>
      <w:r w:rsidRPr="0075248E">
        <w:rPr>
          <w:rFonts w:eastAsia="Times New Roman"/>
          <w:spacing w:val="2"/>
          <w:sz w:val="26"/>
          <w:szCs w:val="26"/>
        </w:rPr>
        <w:t xml:space="preserve"> </w:t>
      </w:r>
      <w:r w:rsidRPr="0075248E">
        <w:rPr>
          <w:rFonts w:eastAsia="Times New Roman"/>
          <w:sz w:val="26"/>
          <w:szCs w:val="26"/>
        </w:rPr>
        <w:t>терр</w:t>
      </w:r>
      <w:r w:rsidRPr="0075248E">
        <w:rPr>
          <w:rFonts w:eastAsia="Times New Roman"/>
          <w:spacing w:val="1"/>
          <w:sz w:val="26"/>
          <w:szCs w:val="26"/>
        </w:rPr>
        <w:t>и</w:t>
      </w:r>
      <w:r w:rsidRPr="0075248E">
        <w:rPr>
          <w:rFonts w:eastAsia="Times New Roman"/>
          <w:sz w:val="26"/>
          <w:szCs w:val="26"/>
        </w:rPr>
        <w:t>т</w:t>
      </w:r>
      <w:r w:rsidRPr="0075248E">
        <w:rPr>
          <w:rFonts w:eastAsia="Times New Roman"/>
          <w:sz w:val="26"/>
          <w:szCs w:val="26"/>
        </w:rPr>
        <w:t>о</w:t>
      </w:r>
      <w:r w:rsidRPr="0075248E">
        <w:rPr>
          <w:rFonts w:eastAsia="Times New Roman"/>
          <w:sz w:val="26"/>
          <w:szCs w:val="26"/>
        </w:rPr>
        <w:t>рий</w:t>
      </w:r>
      <w:r w:rsidRPr="0075248E">
        <w:rPr>
          <w:rFonts w:eastAsia="Times New Roman"/>
          <w:spacing w:val="1"/>
          <w:sz w:val="26"/>
          <w:szCs w:val="26"/>
        </w:rPr>
        <w:t xml:space="preserve"> </w:t>
      </w:r>
      <w:r w:rsidRPr="0075248E">
        <w:rPr>
          <w:rFonts w:eastAsia="Times New Roman"/>
          <w:spacing w:val="-2"/>
          <w:sz w:val="26"/>
          <w:szCs w:val="26"/>
        </w:rPr>
        <w:t>о</w:t>
      </w:r>
      <w:r w:rsidRPr="0075248E">
        <w:rPr>
          <w:rFonts w:eastAsia="Times New Roman"/>
          <w:sz w:val="26"/>
          <w:szCs w:val="26"/>
        </w:rPr>
        <w:t xml:space="preserve">т </w:t>
      </w:r>
      <w:r w:rsidRPr="0075248E">
        <w:rPr>
          <w:rFonts w:eastAsia="Times New Roman"/>
          <w:spacing w:val="-1"/>
          <w:sz w:val="26"/>
          <w:szCs w:val="26"/>
        </w:rPr>
        <w:t>ч</w:t>
      </w:r>
      <w:r w:rsidRPr="0075248E">
        <w:rPr>
          <w:rFonts w:eastAsia="Times New Roman"/>
          <w:sz w:val="26"/>
          <w:szCs w:val="26"/>
        </w:rPr>
        <w:t>р</w:t>
      </w:r>
      <w:r w:rsidRPr="0075248E">
        <w:rPr>
          <w:rFonts w:eastAsia="Times New Roman"/>
          <w:spacing w:val="-1"/>
          <w:sz w:val="26"/>
          <w:szCs w:val="26"/>
        </w:rPr>
        <w:t>е</w:t>
      </w:r>
      <w:r w:rsidRPr="0075248E">
        <w:rPr>
          <w:rFonts w:eastAsia="Times New Roman"/>
          <w:spacing w:val="1"/>
          <w:sz w:val="26"/>
          <w:szCs w:val="26"/>
        </w:rPr>
        <w:t>з</w:t>
      </w:r>
      <w:r w:rsidRPr="0075248E">
        <w:rPr>
          <w:rFonts w:eastAsia="Times New Roman"/>
          <w:sz w:val="26"/>
          <w:szCs w:val="26"/>
        </w:rPr>
        <w:t>в</w:t>
      </w:r>
      <w:r w:rsidRPr="0075248E">
        <w:rPr>
          <w:rFonts w:eastAsia="Times New Roman"/>
          <w:spacing w:val="-1"/>
          <w:sz w:val="26"/>
          <w:szCs w:val="26"/>
        </w:rPr>
        <w:t>ыча</w:t>
      </w:r>
      <w:r w:rsidRPr="0075248E">
        <w:rPr>
          <w:rFonts w:eastAsia="Times New Roman"/>
          <w:spacing w:val="1"/>
          <w:sz w:val="26"/>
          <w:szCs w:val="26"/>
        </w:rPr>
        <w:t>йн</w:t>
      </w:r>
      <w:r w:rsidRPr="0075248E">
        <w:rPr>
          <w:rFonts w:eastAsia="Times New Roman"/>
          <w:sz w:val="26"/>
          <w:szCs w:val="26"/>
        </w:rPr>
        <w:t>ых</w:t>
      </w:r>
      <w:r w:rsidRPr="0075248E">
        <w:rPr>
          <w:rFonts w:eastAsia="Times New Roman"/>
          <w:spacing w:val="2"/>
          <w:sz w:val="26"/>
          <w:szCs w:val="26"/>
        </w:rPr>
        <w:t xml:space="preserve"> </w:t>
      </w:r>
      <w:r w:rsidRPr="0075248E">
        <w:rPr>
          <w:rFonts w:eastAsia="Times New Roman"/>
          <w:spacing w:val="-1"/>
          <w:sz w:val="26"/>
          <w:szCs w:val="26"/>
        </w:rPr>
        <w:t>с</w:t>
      </w:r>
      <w:r w:rsidRPr="0075248E">
        <w:rPr>
          <w:rFonts w:eastAsia="Times New Roman"/>
          <w:spacing w:val="1"/>
          <w:sz w:val="26"/>
          <w:szCs w:val="26"/>
        </w:rPr>
        <w:t>и</w:t>
      </w:r>
      <w:r w:rsidRPr="0075248E">
        <w:rPr>
          <w:rFonts w:eastAsia="Times New Roman"/>
          <w:spacing w:val="3"/>
          <w:sz w:val="26"/>
          <w:szCs w:val="26"/>
        </w:rPr>
        <w:t>т</w:t>
      </w:r>
      <w:r w:rsidRPr="0075248E">
        <w:rPr>
          <w:rFonts w:eastAsia="Times New Roman"/>
          <w:spacing w:val="-5"/>
          <w:sz w:val="26"/>
          <w:szCs w:val="26"/>
        </w:rPr>
        <w:t>у</w:t>
      </w:r>
      <w:r w:rsidRPr="0075248E">
        <w:rPr>
          <w:rFonts w:eastAsia="Times New Roman"/>
          <w:spacing w:val="-1"/>
          <w:sz w:val="26"/>
          <w:szCs w:val="26"/>
        </w:rPr>
        <w:t>а</w:t>
      </w:r>
      <w:r w:rsidRPr="0075248E">
        <w:rPr>
          <w:rFonts w:eastAsia="Times New Roman"/>
          <w:spacing w:val="1"/>
          <w:sz w:val="26"/>
          <w:szCs w:val="26"/>
        </w:rPr>
        <w:t>ци</w:t>
      </w:r>
      <w:r w:rsidRPr="0075248E">
        <w:rPr>
          <w:rFonts w:eastAsia="Times New Roman"/>
          <w:sz w:val="26"/>
          <w:szCs w:val="26"/>
        </w:rPr>
        <w:t>й</w:t>
      </w:r>
      <w:r w:rsidRPr="0075248E">
        <w:rPr>
          <w:rFonts w:eastAsia="Times New Roman"/>
          <w:spacing w:val="1"/>
          <w:sz w:val="26"/>
          <w:szCs w:val="26"/>
        </w:rPr>
        <w:t xml:space="preserve"> п</w:t>
      </w:r>
      <w:r w:rsidRPr="0075248E">
        <w:rPr>
          <w:rFonts w:eastAsia="Times New Roman"/>
          <w:sz w:val="26"/>
          <w:szCs w:val="26"/>
        </w:rPr>
        <w:t>р</w:t>
      </w:r>
      <w:r w:rsidRPr="0075248E">
        <w:rPr>
          <w:rFonts w:eastAsia="Times New Roman"/>
          <w:spacing w:val="1"/>
          <w:sz w:val="26"/>
          <w:szCs w:val="26"/>
        </w:rPr>
        <w:t>и</w:t>
      </w:r>
      <w:r w:rsidRPr="0075248E">
        <w:rPr>
          <w:rFonts w:eastAsia="Times New Roman"/>
          <w:sz w:val="26"/>
          <w:szCs w:val="26"/>
        </w:rPr>
        <w:t>р</w:t>
      </w:r>
      <w:r w:rsidRPr="0075248E">
        <w:rPr>
          <w:rFonts w:eastAsia="Times New Roman"/>
          <w:spacing w:val="-2"/>
          <w:sz w:val="26"/>
          <w:szCs w:val="26"/>
        </w:rPr>
        <w:t>о</w:t>
      </w:r>
      <w:r w:rsidRPr="0075248E">
        <w:rPr>
          <w:rFonts w:eastAsia="Times New Roman"/>
          <w:sz w:val="26"/>
          <w:szCs w:val="26"/>
        </w:rPr>
        <w:t>д</w:t>
      </w:r>
      <w:r w:rsidRPr="0075248E">
        <w:rPr>
          <w:rFonts w:eastAsia="Times New Roman"/>
          <w:spacing w:val="1"/>
          <w:sz w:val="26"/>
          <w:szCs w:val="26"/>
        </w:rPr>
        <w:t>н</w:t>
      </w:r>
      <w:r w:rsidRPr="0075248E">
        <w:rPr>
          <w:rFonts w:eastAsia="Times New Roman"/>
          <w:sz w:val="26"/>
          <w:szCs w:val="26"/>
        </w:rPr>
        <w:t>ого и</w:t>
      </w:r>
      <w:r w:rsidRPr="0075248E">
        <w:rPr>
          <w:rFonts w:eastAsia="Times New Roman"/>
          <w:spacing w:val="-1"/>
          <w:sz w:val="26"/>
          <w:szCs w:val="26"/>
        </w:rPr>
        <w:t xml:space="preserve"> </w:t>
      </w:r>
      <w:r w:rsidRPr="0075248E">
        <w:rPr>
          <w:rFonts w:eastAsia="Times New Roman"/>
          <w:sz w:val="26"/>
          <w:szCs w:val="26"/>
        </w:rPr>
        <w:t>тех</w:t>
      </w:r>
      <w:r w:rsidRPr="0075248E">
        <w:rPr>
          <w:rFonts w:eastAsia="Times New Roman"/>
          <w:spacing w:val="1"/>
          <w:sz w:val="26"/>
          <w:szCs w:val="26"/>
        </w:rPr>
        <w:t>н</w:t>
      </w:r>
      <w:r w:rsidRPr="0075248E">
        <w:rPr>
          <w:rFonts w:eastAsia="Times New Roman"/>
          <w:sz w:val="26"/>
          <w:szCs w:val="26"/>
        </w:rPr>
        <w:t>ог</w:t>
      </w:r>
      <w:r w:rsidRPr="0075248E">
        <w:rPr>
          <w:rFonts w:eastAsia="Times New Roman"/>
          <w:spacing w:val="-1"/>
          <w:sz w:val="26"/>
          <w:szCs w:val="26"/>
        </w:rPr>
        <w:t>е</w:t>
      </w:r>
      <w:r w:rsidRPr="0075248E">
        <w:rPr>
          <w:rFonts w:eastAsia="Times New Roman"/>
          <w:spacing w:val="1"/>
          <w:sz w:val="26"/>
          <w:szCs w:val="26"/>
        </w:rPr>
        <w:t>нн</w:t>
      </w:r>
      <w:r w:rsidRPr="0075248E">
        <w:rPr>
          <w:rFonts w:eastAsia="Times New Roman"/>
          <w:sz w:val="26"/>
          <w:szCs w:val="26"/>
        </w:rPr>
        <w:t>ого</w:t>
      </w:r>
      <w:r w:rsidRPr="0075248E">
        <w:rPr>
          <w:rFonts w:eastAsia="Times New Roman"/>
          <w:spacing w:val="-2"/>
          <w:sz w:val="26"/>
          <w:szCs w:val="26"/>
        </w:rPr>
        <w:t xml:space="preserve"> </w:t>
      </w:r>
      <w:r w:rsidRPr="0075248E">
        <w:rPr>
          <w:rFonts w:eastAsia="Times New Roman"/>
          <w:spacing w:val="2"/>
          <w:sz w:val="26"/>
          <w:szCs w:val="26"/>
        </w:rPr>
        <w:t>х</w:t>
      </w:r>
      <w:r w:rsidRPr="0075248E">
        <w:rPr>
          <w:rFonts w:eastAsia="Times New Roman"/>
          <w:spacing w:val="-1"/>
          <w:sz w:val="26"/>
          <w:szCs w:val="26"/>
        </w:rPr>
        <w:t>а</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тер</w:t>
      </w:r>
      <w:r w:rsidRPr="0075248E">
        <w:rPr>
          <w:rFonts w:eastAsia="Times New Roman"/>
          <w:spacing w:val="3"/>
          <w:sz w:val="26"/>
          <w:szCs w:val="26"/>
        </w:rPr>
        <w:t>а</w:t>
      </w:r>
      <w:r w:rsidRPr="0075248E">
        <w:rPr>
          <w:rFonts w:eastAsia="Times New Roman"/>
          <w:spacing w:val="-7"/>
          <w:sz w:val="26"/>
          <w:szCs w:val="26"/>
        </w:rPr>
        <w:t>».</w:t>
      </w:r>
    </w:p>
    <w:p w:rsidR="00E13C2C" w:rsidRPr="0075248E" w:rsidRDefault="00E13C2C" w:rsidP="00E13C2C">
      <w:pPr>
        <w:tabs>
          <w:tab w:val="left" w:pos="12758"/>
        </w:tabs>
        <w:ind w:firstLine="709"/>
        <w:rPr>
          <w:sz w:val="26"/>
          <w:szCs w:val="26"/>
        </w:rPr>
      </w:pP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 xml:space="preserve">ый </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он от 14.03.1995 № 3</w:t>
      </w:r>
      <w:r w:rsidRPr="0075248E">
        <w:rPr>
          <w:rFonts w:eastAsia="Times New Roman"/>
          <w:spacing w:val="1"/>
          <w:sz w:val="26"/>
          <w:szCs w:val="26"/>
        </w:rPr>
        <w:t>3</w:t>
      </w:r>
      <w:r w:rsidRPr="0075248E">
        <w:rPr>
          <w:rFonts w:eastAsia="Times New Roman"/>
          <w:spacing w:val="-1"/>
          <w:sz w:val="26"/>
          <w:szCs w:val="26"/>
        </w:rPr>
        <w:t>-</w:t>
      </w:r>
      <w:r w:rsidRPr="0075248E">
        <w:rPr>
          <w:rFonts w:eastAsia="Times New Roman"/>
          <w:spacing w:val="2"/>
          <w:sz w:val="26"/>
          <w:szCs w:val="26"/>
        </w:rPr>
        <w:t>Ф</w:t>
      </w:r>
      <w:r w:rsidRPr="0075248E">
        <w:rPr>
          <w:rFonts w:eastAsia="Times New Roman"/>
          <w:sz w:val="26"/>
          <w:szCs w:val="26"/>
        </w:rPr>
        <w:t xml:space="preserve">З </w:t>
      </w:r>
      <w:r w:rsidRPr="0075248E">
        <w:rPr>
          <w:rFonts w:eastAsia="Times New Roman"/>
          <w:spacing w:val="-7"/>
          <w:sz w:val="26"/>
          <w:szCs w:val="26"/>
        </w:rPr>
        <w:t>«</w:t>
      </w:r>
      <w:r w:rsidRPr="0075248E">
        <w:rPr>
          <w:rFonts w:eastAsia="Times New Roman"/>
          <w:spacing w:val="2"/>
          <w:sz w:val="26"/>
          <w:szCs w:val="26"/>
        </w:rPr>
        <w:t>О</w:t>
      </w:r>
      <w:r w:rsidRPr="0075248E">
        <w:rPr>
          <w:rFonts w:eastAsia="Times New Roman"/>
          <w:sz w:val="26"/>
          <w:szCs w:val="26"/>
        </w:rPr>
        <w:t>б</w:t>
      </w:r>
      <w:r w:rsidRPr="0075248E">
        <w:rPr>
          <w:rFonts w:eastAsia="Times New Roman"/>
          <w:spacing w:val="50"/>
          <w:sz w:val="26"/>
          <w:szCs w:val="26"/>
        </w:rPr>
        <w:t xml:space="preserve"> </w:t>
      </w:r>
      <w:r w:rsidRPr="0075248E">
        <w:rPr>
          <w:rFonts w:eastAsia="Times New Roman"/>
          <w:spacing w:val="2"/>
          <w:sz w:val="26"/>
          <w:szCs w:val="26"/>
        </w:rPr>
        <w:t>о</w:t>
      </w:r>
      <w:r w:rsidRPr="0075248E">
        <w:rPr>
          <w:rFonts w:eastAsia="Times New Roman"/>
          <w:spacing w:val="-1"/>
          <w:sz w:val="26"/>
          <w:szCs w:val="26"/>
        </w:rPr>
        <w:t>с</w:t>
      </w:r>
      <w:r w:rsidRPr="0075248E">
        <w:rPr>
          <w:rFonts w:eastAsia="Times New Roman"/>
          <w:sz w:val="26"/>
          <w:szCs w:val="26"/>
        </w:rPr>
        <w:t>обо</w:t>
      </w:r>
      <w:r w:rsidRPr="0075248E">
        <w:rPr>
          <w:rFonts w:eastAsia="Times New Roman"/>
          <w:spacing w:val="50"/>
          <w:sz w:val="26"/>
          <w:szCs w:val="26"/>
        </w:rPr>
        <w:t xml:space="preserve"> </w:t>
      </w:r>
      <w:r w:rsidRPr="0075248E">
        <w:rPr>
          <w:rFonts w:eastAsia="Times New Roman"/>
          <w:sz w:val="26"/>
          <w:szCs w:val="26"/>
        </w:rPr>
        <w:t>о</w:t>
      </w:r>
      <w:r w:rsidRPr="0075248E">
        <w:rPr>
          <w:rFonts w:eastAsia="Times New Roman"/>
          <w:spacing w:val="2"/>
          <w:sz w:val="26"/>
          <w:szCs w:val="26"/>
        </w:rPr>
        <w:t>х</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н</w:t>
      </w:r>
      <w:r w:rsidRPr="0075248E">
        <w:rPr>
          <w:rFonts w:eastAsia="Times New Roman"/>
          <w:sz w:val="26"/>
          <w:szCs w:val="26"/>
        </w:rPr>
        <w:t>я</w:t>
      </w:r>
      <w:r w:rsidRPr="0075248E">
        <w:rPr>
          <w:rFonts w:eastAsia="Times New Roman"/>
          <w:spacing w:val="-1"/>
          <w:sz w:val="26"/>
          <w:szCs w:val="26"/>
        </w:rPr>
        <w:t>ем</w:t>
      </w:r>
      <w:r w:rsidRPr="0075248E">
        <w:rPr>
          <w:rFonts w:eastAsia="Times New Roman"/>
          <w:sz w:val="26"/>
          <w:szCs w:val="26"/>
        </w:rPr>
        <w:t xml:space="preserve">ых </w:t>
      </w:r>
      <w:r w:rsidRPr="0075248E">
        <w:rPr>
          <w:rFonts w:eastAsia="Times New Roman"/>
          <w:spacing w:val="1"/>
          <w:sz w:val="26"/>
          <w:szCs w:val="26"/>
        </w:rPr>
        <w:t>п</w:t>
      </w:r>
      <w:r w:rsidRPr="0075248E">
        <w:rPr>
          <w:rFonts w:eastAsia="Times New Roman"/>
          <w:sz w:val="26"/>
          <w:szCs w:val="26"/>
        </w:rPr>
        <w:t>р</w:t>
      </w:r>
      <w:r w:rsidRPr="0075248E">
        <w:rPr>
          <w:rFonts w:eastAsia="Times New Roman"/>
          <w:spacing w:val="1"/>
          <w:sz w:val="26"/>
          <w:szCs w:val="26"/>
        </w:rPr>
        <w:t>и</w:t>
      </w:r>
      <w:r w:rsidRPr="0075248E">
        <w:rPr>
          <w:rFonts w:eastAsia="Times New Roman"/>
          <w:sz w:val="26"/>
          <w:szCs w:val="26"/>
        </w:rPr>
        <w:t>ро</w:t>
      </w:r>
      <w:r w:rsidRPr="0075248E">
        <w:rPr>
          <w:rFonts w:eastAsia="Times New Roman"/>
          <w:spacing w:val="-2"/>
          <w:sz w:val="26"/>
          <w:szCs w:val="26"/>
        </w:rPr>
        <w:t>д</w:t>
      </w:r>
      <w:r w:rsidRPr="0075248E">
        <w:rPr>
          <w:rFonts w:eastAsia="Times New Roman"/>
          <w:spacing w:val="1"/>
          <w:sz w:val="26"/>
          <w:szCs w:val="26"/>
        </w:rPr>
        <w:t>н</w:t>
      </w:r>
      <w:r w:rsidRPr="0075248E">
        <w:rPr>
          <w:rFonts w:eastAsia="Times New Roman"/>
          <w:spacing w:val="-3"/>
          <w:sz w:val="26"/>
          <w:szCs w:val="26"/>
        </w:rPr>
        <w:t>ы</w:t>
      </w:r>
      <w:r w:rsidRPr="0075248E">
        <w:rPr>
          <w:rFonts w:eastAsia="Times New Roman"/>
          <w:sz w:val="26"/>
          <w:szCs w:val="26"/>
        </w:rPr>
        <w:t>х терр</w:t>
      </w:r>
      <w:r w:rsidRPr="0075248E">
        <w:rPr>
          <w:rFonts w:eastAsia="Times New Roman"/>
          <w:spacing w:val="1"/>
          <w:sz w:val="26"/>
          <w:szCs w:val="26"/>
        </w:rPr>
        <w:t>и</w:t>
      </w:r>
      <w:r w:rsidRPr="0075248E">
        <w:rPr>
          <w:rFonts w:eastAsia="Times New Roman"/>
          <w:sz w:val="26"/>
          <w:szCs w:val="26"/>
        </w:rPr>
        <w:t>тор</w:t>
      </w:r>
      <w:r w:rsidRPr="0075248E">
        <w:rPr>
          <w:rFonts w:eastAsia="Times New Roman"/>
          <w:spacing w:val="2"/>
          <w:sz w:val="26"/>
          <w:szCs w:val="26"/>
        </w:rPr>
        <w:t>и</w:t>
      </w:r>
      <w:r w:rsidRPr="0075248E">
        <w:rPr>
          <w:rFonts w:eastAsia="Times New Roman"/>
          <w:spacing w:val="-2"/>
          <w:sz w:val="26"/>
          <w:szCs w:val="26"/>
        </w:rPr>
        <w:t>я</w:t>
      </w:r>
      <w:r w:rsidRPr="0075248E">
        <w:rPr>
          <w:rFonts w:eastAsia="Times New Roman"/>
          <w:spacing w:val="5"/>
          <w:sz w:val="26"/>
          <w:szCs w:val="26"/>
        </w:rPr>
        <w:t>х</w:t>
      </w:r>
      <w:r w:rsidRPr="0075248E">
        <w:rPr>
          <w:rFonts w:eastAsia="Times New Roman"/>
          <w:spacing w:val="-7"/>
          <w:sz w:val="26"/>
          <w:szCs w:val="26"/>
        </w:rPr>
        <w:t>».</w:t>
      </w:r>
    </w:p>
    <w:p w:rsidR="00E13C2C" w:rsidRPr="0075248E" w:rsidRDefault="00E13C2C" w:rsidP="00E13C2C">
      <w:pPr>
        <w:tabs>
          <w:tab w:val="left" w:pos="12758"/>
        </w:tabs>
        <w:ind w:firstLine="709"/>
        <w:rPr>
          <w:sz w:val="26"/>
          <w:szCs w:val="26"/>
        </w:rPr>
      </w:pP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ый</w:t>
      </w:r>
      <w:r w:rsidRPr="0075248E">
        <w:rPr>
          <w:rFonts w:eastAsia="Times New Roman"/>
          <w:spacing w:val="2"/>
          <w:sz w:val="26"/>
          <w:szCs w:val="26"/>
        </w:rPr>
        <w:t xml:space="preserve"> </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он</w:t>
      </w:r>
      <w:r w:rsidRPr="0075248E">
        <w:rPr>
          <w:rFonts w:eastAsia="Times New Roman"/>
          <w:spacing w:val="3"/>
          <w:sz w:val="26"/>
          <w:szCs w:val="26"/>
        </w:rPr>
        <w:t xml:space="preserve"> </w:t>
      </w:r>
      <w:r w:rsidRPr="0075248E">
        <w:rPr>
          <w:rFonts w:eastAsia="Times New Roman"/>
          <w:sz w:val="26"/>
          <w:szCs w:val="26"/>
        </w:rPr>
        <w:t>от 22.08.1995</w:t>
      </w:r>
      <w:r w:rsidRPr="0075248E">
        <w:rPr>
          <w:rFonts w:eastAsia="Times New Roman"/>
          <w:spacing w:val="2"/>
          <w:sz w:val="26"/>
          <w:szCs w:val="26"/>
        </w:rPr>
        <w:t xml:space="preserve"> </w:t>
      </w:r>
      <w:r w:rsidRPr="0075248E">
        <w:rPr>
          <w:rFonts w:eastAsia="Times New Roman"/>
          <w:sz w:val="26"/>
          <w:szCs w:val="26"/>
        </w:rPr>
        <w:t>№</w:t>
      </w:r>
      <w:r w:rsidRPr="0075248E">
        <w:rPr>
          <w:rFonts w:eastAsia="Times New Roman"/>
          <w:spacing w:val="3"/>
          <w:sz w:val="26"/>
          <w:szCs w:val="26"/>
        </w:rPr>
        <w:t xml:space="preserve"> </w:t>
      </w:r>
      <w:r w:rsidRPr="0075248E">
        <w:rPr>
          <w:rFonts w:eastAsia="Times New Roman"/>
          <w:sz w:val="26"/>
          <w:szCs w:val="26"/>
        </w:rPr>
        <w:t>15</w:t>
      </w:r>
      <w:r w:rsidRPr="0075248E">
        <w:rPr>
          <w:rFonts w:eastAsia="Times New Roman"/>
          <w:spacing w:val="4"/>
          <w:sz w:val="26"/>
          <w:szCs w:val="26"/>
        </w:rPr>
        <w:t>1</w:t>
      </w:r>
      <w:r w:rsidRPr="0075248E">
        <w:rPr>
          <w:rFonts w:eastAsia="Times New Roman"/>
          <w:spacing w:val="-1"/>
          <w:sz w:val="26"/>
          <w:szCs w:val="26"/>
        </w:rPr>
        <w:t>-</w:t>
      </w:r>
      <w:r w:rsidRPr="0075248E">
        <w:rPr>
          <w:rFonts w:eastAsia="Times New Roman"/>
          <w:sz w:val="26"/>
          <w:szCs w:val="26"/>
        </w:rPr>
        <w:t>ФЗ</w:t>
      </w:r>
      <w:r w:rsidRPr="0075248E">
        <w:rPr>
          <w:rFonts w:eastAsia="Times New Roman"/>
          <w:spacing w:val="8"/>
          <w:sz w:val="26"/>
          <w:szCs w:val="26"/>
        </w:rPr>
        <w:t xml:space="preserve"> </w:t>
      </w:r>
      <w:r w:rsidRPr="0075248E">
        <w:rPr>
          <w:rFonts w:eastAsia="Times New Roman"/>
          <w:spacing w:val="-7"/>
          <w:sz w:val="26"/>
          <w:szCs w:val="26"/>
        </w:rPr>
        <w:t>«</w:t>
      </w:r>
      <w:r w:rsidRPr="0075248E">
        <w:rPr>
          <w:rFonts w:eastAsia="Times New Roman"/>
          <w:sz w:val="26"/>
          <w:szCs w:val="26"/>
        </w:rPr>
        <w:t>Об</w:t>
      </w:r>
      <w:r w:rsidRPr="0075248E">
        <w:rPr>
          <w:rFonts w:eastAsia="Times New Roman"/>
          <w:spacing w:val="4"/>
          <w:sz w:val="26"/>
          <w:szCs w:val="26"/>
        </w:rPr>
        <w:t xml:space="preserve"> </w:t>
      </w:r>
      <w:r w:rsidRPr="0075248E">
        <w:rPr>
          <w:rFonts w:eastAsia="Times New Roman"/>
          <w:spacing w:val="-1"/>
          <w:sz w:val="26"/>
          <w:szCs w:val="26"/>
        </w:rPr>
        <w:t>а</w:t>
      </w:r>
      <w:r w:rsidRPr="0075248E">
        <w:rPr>
          <w:rFonts w:eastAsia="Times New Roman"/>
          <w:spacing w:val="2"/>
          <w:sz w:val="26"/>
          <w:szCs w:val="26"/>
        </w:rPr>
        <w:t>в</w:t>
      </w:r>
      <w:r w:rsidRPr="0075248E">
        <w:rPr>
          <w:rFonts w:eastAsia="Times New Roman"/>
          <w:spacing w:val="-1"/>
          <w:sz w:val="26"/>
          <w:szCs w:val="26"/>
        </w:rPr>
        <w:t>а</w:t>
      </w:r>
      <w:r w:rsidRPr="0075248E">
        <w:rPr>
          <w:rFonts w:eastAsia="Times New Roman"/>
          <w:sz w:val="26"/>
          <w:szCs w:val="26"/>
        </w:rPr>
        <w:t>р</w:t>
      </w:r>
      <w:r w:rsidRPr="0075248E">
        <w:rPr>
          <w:rFonts w:eastAsia="Times New Roman"/>
          <w:spacing w:val="1"/>
          <w:sz w:val="26"/>
          <w:szCs w:val="26"/>
        </w:rPr>
        <w:t>ийн</w:t>
      </w:r>
      <w:r w:rsidRPr="0075248E">
        <w:rPr>
          <w:rFonts w:eastAsia="Times New Roman"/>
          <w:spacing w:val="2"/>
          <w:sz w:val="26"/>
          <w:szCs w:val="26"/>
        </w:rPr>
        <w:t>о</w:t>
      </w:r>
      <w:r w:rsidRPr="0075248E">
        <w:rPr>
          <w:rFonts w:eastAsia="Times New Roman"/>
          <w:spacing w:val="-1"/>
          <w:sz w:val="26"/>
          <w:szCs w:val="26"/>
        </w:rPr>
        <w:t>-с</w:t>
      </w:r>
      <w:r w:rsidRPr="0075248E">
        <w:rPr>
          <w:rFonts w:eastAsia="Times New Roman"/>
          <w:spacing w:val="1"/>
          <w:sz w:val="26"/>
          <w:szCs w:val="26"/>
        </w:rPr>
        <w:t>п</w:t>
      </w:r>
      <w:r w:rsidRPr="0075248E">
        <w:rPr>
          <w:rFonts w:eastAsia="Times New Roman"/>
          <w:spacing w:val="-1"/>
          <w:sz w:val="26"/>
          <w:szCs w:val="26"/>
        </w:rPr>
        <w:t>аса</w:t>
      </w:r>
      <w:r w:rsidRPr="0075248E">
        <w:rPr>
          <w:rFonts w:eastAsia="Times New Roman"/>
          <w:sz w:val="26"/>
          <w:szCs w:val="26"/>
        </w:rPr>
        <w:t>т</w:t>
      </w:r>
      <w:r w:rsidRPr="0075248E">
        <w:rPr>
          <w:rFonts w:eastAsia="Times New Roman"/>
          <w:spacing w:val="2"/>
          <w:sz w:val="26"/>
          <w:szCs w:val="26"/>
        </w:rPr>
        <w:t>е</w:t>
      </w:r>
      <w:r w:rsidRPr="0075248E">
        <w:rPr>
          <w:rFonts w:eastAsia="Times New Roman"/>
          <w:sz w:val="26"/>
          <w:szCs w:val="26"/>
        </w:rPr>
        <w:t>л</w:t>
      </w:r>
      <w:r w:rsidRPr="0075248E">
        <w:rPr>
          <w:rFonts w:eastAsia="Times New Roman"/>
          <w:spacing w:val="1"/>
          <w:sz w:val="26"/>
          <w:szCs w:val="26"/>
        </w:rPr>
        <w:t>ьн</w:t>
      </w:r>
      <w:r w:rsidRPr="0075248E">
        <w:rPr>
          <w:rFonts w:eastAsia="Times New Roman"/>
          <w:spacing w:val="-3"/>
          <w:sz w:val="26"/>
          <w:szCs w:val="26"/>
        </w:rPr>
        <w:t>ы</w:t>
      </w:r>
      <w:r w:rsidRPr="0075248E">
        <w:rPr>
          <w:rFonts w:eastAsia="Times New Roman"/>
          <w:sz w:val="26"/>
          <w:szCs w:val="26"/>
        </w:rPr>
        <w:t>х</w:t>
      </w:r>
      <w:r w:rsidRPr="0075248E">
        <w:rPr>
          <w:rFonts w:eastAsia="Times New Roman"/>
          <w:spacing w:val="4"/>
          <w:sz w:val="26"/>
          <w:szCs w:val="26"/>
        </w:rPr>
        <w:t xml:space="preserve"> </w:t>
      </w:r>
      <w:r w:rsidRPr="0075248E">
        <w:rPr>
          <w:rFonts w:eastAsia="Times New Roman"/>
          <w:spacing w:val="-1"/>
          <w:sz w:val="26"/>
          <w:szCs w:val="26"/>
        </w:rPr>
        <w:t>с</w:t>
      </w:r>
      <w:r w:rsidRPr="0075248E">
        <w:rPr>
          <w:rFonts w:eastAsia="Times New Roman"/>
          <w:spacing w:val="2"/>
          <w:sz w:val="26"/>
          <w:szCs w:val="26"/>
        </w:rPr>
        <w:t>л</w:t>
      </w:r>
      <w:r w:rsidRPr="0075248E">
        <w:rPr>
          <w:rFonts w:eastAsia="Times New Roman"/>
          <w:spacing w:val="-5"/>
          <w:sz w:val="26"/>
          <w:szCs w:val="26"/>
        </w:rPr>
        <w:t>у</w:t>
      </w:r>
      <w:r w:rsidRPr="0075248E">
        <w:rPr>
          <w:rFonts w:eastAsia="Times New Roman"/>
          <w:sz w:val="26"/>
          <w:szCs w:val="26"/>
        </w:rPr>
        <w:t>ж</w:t>
      </w:r>
      <w:r w:rsidRPr="0075248E">
        <w:rPr>
          <w:rFonts w:eastAsia="Times New Roman"/>
          <w:sz w:val="26"/>
          <w:szCs w:val="26"/>
        </w:rPr>
        <w:t>б</w:t>
      </w:r>
      <w:r w:rsidRPr="0075248E">
        <w:rPr>
          <w:rFonts w:eastAsia="Times New Roman"/>
          <w:spacing w:val="-1"/>
          <w:sz w:val="26"/>
          <w:szCs w:val="26"/>
        </w:rPr>
        <w:t>а</w:t>
      </w:r>
      <w:r w:rsidRPr="0075248E">
        <w:rPr>
          <w:rFonts w:eastAsia="Times New Roman"/>
          <w:sz w:val="26"/>
          <w:szCs w:val="26"/>
        </w:rPr>
        <w:t>х</w:t>
      </w:r>
      <w:r w:rsidRPr="0075248E">
        <w:rPr>
          <w:rFonts w:eastAsia="Times New Roman"/>
          <w:spacing w:val="4"/>
          <w:sz w:val="26"/>
          <w:szCs w:val="26"/>
        </w:rPr>
        <w:t xml:space="preserve"> </w:t>
      </w:r>
      <w:r w:rsidRPr="0075248E">
        <w:rPr>
          <w:rFonts w:eastAsia="Times New Roman"/>
          <w:sz w:val="26"/>
          <w:szCs w:val="26"/>
        </w:rPr>
        <w:t xml:space="preserve">и </w:t>
      </w:r>
      <w:r w:rsidRPr="0075248E">
        <w:rPr>
          <w:rFonts w:eastAsia="Times New Roman"/>
          <w:spacing w:val="-1"/>
          <w:sz w:val="26"/>
          <w:szCs w:val="26"/>
        </w:rPr>
        <w:t>с</w:t>
      </w:r>
      <w:r w:rsidRPr="0075248E">
        <w:rPr>
          <w:rFonts w:eastAsia="Times New Roman"/>
          <w:sz w:val="26"/>
          <w:szCs w:val="26"/>
        </w:rPr>
        <w:t>та</w:t>
      </w:r>
      <w:r w:rsidRPr="0075248E">
        <w:rPr>
          <w:rFonts w:eastAsia="Times New Roman"/>
          <w:spacing w:val="3"/>
          <w:sz w:val="26"/>
          <w:szCs w:val="26"/>
        </w:rPr>
        <w:t>т</w:t>
      </w:r>
      <w:r w:rsidRPr="0075248E">
        <w:rPr>
          <w:rFonts w:eastAsia="Times New Roman"/>
          <w:spacing w:val="-5"/>
          <w:sz w:val="26"/>
          <w:szCs w:val="26"/>
        </w:rPr>
        <w:t>у</w:t>
      </w:r>
      <w:r w:rsidRPr="0075248E">
        <w:rPr>
          <w:rFonts w:eastAsia="Times New Roman"/>
          <w:spacing w:val="1"/>
          <w:sz w:val="26"/>
          <w:szCs w:val="26"/>
        </w:rPr>
        <w:t>с</w:t>
      </w:r>
      <w:r w:rsidRPr="0075248E">
        <w:rPr>
          <w:rFonts w:eastAsia="Times New Roman"/>
          <w:sz w:val="26"/>
          <w:szCs w:val="26"/>
        </w:rPr>
        <w:t>е</w:t>
      </w:r>
      <w:r w:rsidRPr="0075248E">
        <w:rPr>
          <w:rFonts w:eastAsia="Times New Roman"/>
          <w:spacing w:val="-1"/>
          <w:sz w:val="26"/>
          <w:szCs w:val="26"/>
        </w:rPr>
        <w:t xml:space="preserve"> с</w:t>
      </w:r>
      <w:r w:rsidRPr="0075248E">
        <w:rPr>
          <w:rFonts w:eastAsia="Times New Roman"/>
          <w:spacing w:val="1"/>
          <w:sz w:val="26"/>
          <w:szCs w:val="26"/>
        </w:rPr>
        <w:t>па</w:t>
      </w:r>
      <w:r w:rsidRPr="0075248E">
        <w:rPr>
          <w:rFonts w:eastAsia="Times New Roman"/>
          <w:spacing w:val="-1"/>
          <w:sz w:val="26"/>
          <w:szCs w:val="26"/>
        </w:rPr>
        <w:t>са</w:t>
      </w:r>
      <w:r w:rsidRPr="0075248E">
        <w:rPr>
          <w:rFonts w:eastAsia="Times New Roman"/>
          <w:sz w:val="26"/>
          <w:szCs w:val="26"/>
        </w:rPr>
        <w:t>тел</w:t>
      </w:r>
      <w:r w:rsidRPr="0075248E">
        <w:rPr>
          <w:rFonts w:eastAsia="Times New Roman"/>
          <w:spacing w:val="-1"/>
          <w:sz w:val="26"/>
          <w:szCs w:val="26"/>
        </w:rPr>
        <w:t>е</w:t>
      </w:r>
      <w:r w:rsidRPr="0075248E">
        <w:rPr>
          <w:rFonts w:eastAsia="Times New Roman"/>
          <w:spacing w:val="6"/>
          <w:sz w:val="26"/>
          <w:szCs w:val="26"/>
        </w:rPr>
        <w:t>й</w:t>
      </w:r>
      <w:r w:rsidRPr="0075248E">
        <w:rPr>
          <w:rFonts w:eastAsia="Times New Roman"/>
          <w:spacing w:val="-7"/>
          <w:sz w:val="26"/>
          <w:szCs w:val="26"/>
        </w:rPr>
        <w:t>».</w:t>
      </w:r>
    </w:p>
    <w:p w:rsidR="00E13C2C" w:rsidRPr="0075248E" w:rsidRDefault="00E13C2C" w:rsidP="00E13C2C">
      <w:pPr>
        <w:tabs>
          <w:tab w:val="left" w:pos="12758"/>
        </w:tabs>
        <w:ind w:firstLine="709"/>
        <w:rPr>
          <w:rFonts w:eastAsia="Times New Roman"/>
          <w:sz w:val="26"/>
          <w:szCs w:val="26"/>
        </w:rPr>
      </w:pP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 xml:space="preserve">ый </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он</w:t>
      </w:r>
      <w:r w:rsidRPr="0075248E">
        <w:rPr>
          <w:rFonts w:eastAsia="Times New Roman"/>
          <w:spacing w:val="1"/>
          <w:sz w:val="26"/>
          <w:szCs w:val="26"/>
        </w:rPr>
        <w:t xml:space="preserve"> </w:t>
      </w:r>
      <w:r w:rsidRPr="0075248E">
        <w:rPr>
          <w:rFonts w:eastAsia="Times New Roman"/>
          <w:sz w:val="26"/>
          <w:szCs w:val="26"/>
        </w:rPr>
        <w:t>от</w:t>
      </w:r>
      <w:r w:rsidRPr="0075248E">
        <w:rPr>
          <w:rFonts w:eastAsia="Times New Roman"/>
          <w:spacing w:val="-2"/>
          <w:sz w:val="26"/>
          <w:szCs w:val="26"/>
        </w:rPr>
        <w:t xml:space="preserve"> </w:t>
      </w:r>
      <w:r w:rsidRPr="0075248E">
        <w:rPr>
          <w:rFonts w:eastAsia="Times New Roman"/>
          <w:sz w:val="26"/>
          <w:szCs w:val="26"/>
        </w:rPr>
        <w:t>12.02.1998 №</w:t>
      </w:r>
      <w:r w:rsidRPr="0075248E">
        <w:rPr>
          <w:rFonts w:eastAsia="Times New Roman"/>
          <w:spacing w:val="-1"/>
          <w:sz w:val="26"/>
          <w:szCs w:val="26"/>
        </w:rPr>
        <w:t xml:space="preserve"> </w:t>
      </w:r>
      <w:r w:rsidRPr="0075248E">
        <w:rPr>
          <w:rFonts w:eastAsia="Times New Roman"/>
          <w:sz w:val="26"/>
          <w:szCs w:val="26"/>
        </w:rPr>
        <w:t>2</w:t>
      </w:r>
      <w:r w:rsidRPr="0075248E">
        <w:rPr>
          <w:rFonts w:eastAsia="Times New Roman"/>
          <w:spacing w:val="2"/>
          <w:sz w:val="26"/>
          <w:szCs w:val="26"/>
        </w:rPr>
        <w:t>8</w:t>
      </w:r>
      <w:r w:rsidRPr="0075248E">
        <w:rPr>
          <w:rFonts w:eastAsia="Times New Roman"/>
          <w:spacing w:val="-1"/>
          <w:sz w:val="26"/>
          <w:szCs w:val="26"/>
        </w:rPr>
        <w:t>-</w:t>
      </w:r>
      <w:r w:rsidRPr="0075248E">
        <w:rPr>
          <w:rFonts w:eastAsia="Times New Roman"/>
          <w:sz w:val="26"/>
          <w:szCs w:val="26"/>
        </w:rPr>
        <w:t>ФЗ</w:t>
      </w:r>
      <w:r w:rsidRPr="0075248E">
        <w:rPr>
          <w:rFonts w:eastAsia="Times New Roman"/>
          <w:spacing w:val="4"/>
          <w:sz w:val="26"/>
          <w:szCs w:val="26"/>
        </w:rPr>
        <w:t xml:space="preserve"> </w:t>
      </w:r>
      <w:r w:rsidRPr="0075248E">
        <w:rPr>
          <w:rFonts w:eastAsia="Times New Roman"/>
          <w:spacing w:val="-7"/>
          <w:sz w:val="26"/>
          <w:szCs w:val="26"/>
        </w:rPr>
        <w:t>«</w:t>
      </w:r>
      <w:r w:rsidRPr="0075248E">
        <w:rPr>
          <w:rFonts w:eastAsia="Times New Roman"/>
          <w:sz w:val="26"/>
          <w:szCs w:val="26"/>
        </w:rPr>
        <w:t>О</w:t>
      </w:r>
      <w:r w:rsidRPr="0075248E">
        <w:rPr>
          <w:rFonts w:eastAsia="Times New Roman"/>
          <w:spacing w:val="4"/>
          <w:sz w:val="26"/>
          <w:szCs w:val="26"/>
        </w:rPr>
        <w:t xml:space="preserve"> </w:t>
      </w:r>
      <w:r w:rsidRPr="0075248E">
        <w:rPr>
          <w:rFonts w:eastAsia="Times New Roman"/>
          <w:sz w:val="26"/>
          <w:szCs w:val="26"/>
        </w:rPr>
        <w:t>гр</w:t>
      </w:r>
      <w:r w:rsidRPr="0075248E">
        <w:rPr>
          <w:rFonts w:eastAsia="Times New Roman"/>
          <w:spacing w:val="-1"/>
          <w:sz w:val="26"/>
          <w:szCs w:val="26"/>
        </w:rPr>
        <w:t>а</w:t>
      </w:r>
      <w:r w:rsidRPr="0075248E">
        <w:rPr>
          <w:rFonts w:eastAsia="Times New Roman"/>
          <w:sz w:val="26"/>
          <w:szCs w:val="26"/>
        </w:rPr>
        <w:t>жд</w:t>
      </w:r>
      <w:r w:rsidRPr="0075248E">
        <w:rPr>
          <w:rFonts w:eastAsia="Times New Roman"/>
          <w:spacing w:val="-1"/>
          <w:sz w:val="26"/>
          <w:szCs w:val="26"/>
        </w:rPr>
        <w:t>а</w:t>
      </w:r>
      <w:r w:rsidRPr="0075248E">
        <w:rPr>
          <w:rFonts w:eastAsia="Times New Roman"/>
          <w:spacing w:val="1"/>
          <w:sz w:val="26"/>
          <w:szCs w:val="26"/>
        </w:rPr>
        <w:t>н</w:t>
      </w:r>
      <w:r w:rsidRPr="0075248E">
        <w:rPr>
          <w:rFonts w:eastAsia="Times New Roman"/>
          <w:spacing w:val="-1"/>
          <w:sz w:val="26"/>
          <w:szCs w:val="26"/>
        </w:rPr>
        <w:t>с</w:t>
      </w:r>
      <w:r w:rsidRPr="0075248E">
        <w:rPr>
          <w:rFonts w:eastAsia="Times New Roman"/>
          <w:spacing w:val="1"/>
          <w:sz w:val="26"/>
          <w:szCs w:val="26"/>
        </w:rPr>
        <w:t>к</w:t>
      </w:r>
      <w:r w:rsidRPr="0075248E">
        <w:rPr>
          <w:rFonts w:eastAsia="Times New Roman"/>
          <w:sz w:val="26"/>
          <w:szCs w:val="26"/>
        </w:rPr>
        <w:t>ой</w:t>
      </w:r>
      <w:r w:rsidRPr="0075248E">
        <w:rPr>
          <w:rFonts w:eastAsia="Times New Roman"/>
          <w:spacing w:val="1"/>
          <w:sz w:val="26"/>
          <w:szCs w:val="26"/>
        </w:rPr>
        <w:t xml:space="preserve"> </w:t>
      </w:r>
      <w:r w:rsidRPr="0075248E">
        <w:rPr>
          <w:rFonts w:eastAsia="Times New Roman"/>
          <w:sz w:val="26"/>
          <w:szCs w:val="26"/>
        </w:rPr>
        <w:t>оборо</w:t>
      </w:r>
      <w:r w:rsidRPr="0075248E">
        <w:rPr>
          <w:rFonts w:eastAsia="Times New Roman"/>
          <w:spacing w:val="1"/>
          <w:sz w:val="26"/>
          <w:szCs w:val="26"/>
        </w:rPr>
        <w:t>н</w:t>
      </w:r>
      <w:r w:rsidRPr="0075248E">
        <w:rPr>
          <w:rFonts w:eastAsia="Times New Roman"/>
          <w:spacing w:val="4"/>
          <w:sz w:val="26"/>
          <w:szCs w:val="26"/>
        </w:rPr>
        <w:t>е</w:t>
      </w:r>
      <w:r w:rsidRPr="0075248E">
        <w:rPr>
          <w:rFonts w:eastAsia="Times New Roman"/>
          <w:spacing w:val="-5"/>
          <w:sz w:val="26"/>
          <w:szCs w:val="26"/>
        </w:rPr>
        <w:t>».</w:t>
      </w:r>
      <w:r w:rsidRPr="0075248E">
        <w:rPr>
          <w:rFonts w:eastAsia="Times New Roman"/>
          <w:sz w:val="26"/>
          <w:szCs w:val="26"/>
        </w:rPr>
        <w:t xml:space="preserve"> </w:t>
      </w:r>
    </w:p>
    <w:p w:rsidR="00E13C2C" w:rsidRPr="0075248E" w:rsidRDefault="00E13C2C" w:rsidP="00E13C2C">
      <w:pPr>
        <w:tabs>
          <w:tab w:val="left" w:pos="6000"/>
          <w:tab w:val="left" w:pos="6500"/>
          <w:tab w:val="left" w:pos="8240"/>
          <w:tab w:val="left" w:pos="12758"/>
        </w:tabs>
        <w:ind w:firstLine="709"/>
        <w:rPr>
          <w:rFonts w:eastAsia="Times New Roman"/>
          <w:sz w:val="26"/>
          <w:szCs w:val="26"/>
        </w:rPr>
      </w:pP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 xml:space="preserve">ый </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он от</w:t>
      </w:r>
      <w:r w:rsidRPr="0075248E">
        <w:rPr>
          <w:rFonts w:eastAsia="Times New Roman"/>
          <w:spacing w:val="20"/>
          <w:sz w:val="26"/>
          <w:szCs w:val="26"/>
        </w:rPr>
        <w:t xml:space="preserve"> </w:t>
      </w:r>
      <w:r w:rsidRPr="0075248E">
        <w:rPr>
          <w:rFonts w:eastAsia="Times New Roman"/>
          <w:sz w:val="26"/>
          <w:szCs w:val="26"/>
        </w:rPr>
        <w:t>31.03.1999</w:t>
      </w:r>
      <w:r w:rsidRPr="0075248E">
        <w:rPr>
          <w:rFonts w:eastAsia="Times New Roman"/>
          <w:spacing w:val="19"/>
          <w:sz w:val="26"/>
          <w:szCs w:val="26"/>
        </w:rPr>
        <w:t xml:space="preserve"> </w:t>
      </w:r>
      <w:r w:rsidRPr="0075248E">
        <w:rPr>
          <w:rFonts w:eastAsia="Times New Roman"/>
          <w:sz w:val="26"/>
          <w:szCs w:val="26"/>
        </w:rPr>
        <w:t>№</w:t>
      </w:r>
      <w:r w:rsidRPr="0075248E">
        <w:rPr>
          <w:rFonts w:eastAsia="Times New Roman"/>
          <w:spacing w:val="18"/>
          <w:sz w:val="26"/>
          <w:szCs w:val="26"/>
        </w:rPr>
        <w:t xml:space="preserve"> </w:t>
      </w:r>
      <w:r w:rsidRPr="0075248E">
        <w:rPr>
          <w:rFonts w:eastAsia="Times New Roman"/>
          <w:sz w:val="26"/>
          <w:szCs w:val="26"/>
        </w:rPr>
        <w:t>6</w:t>
      </w:r>
      <w:r w:rsidRPr="0075248E">
        <w:rPr>
          <w:rFonts w:eastAsia="Times New Roman"/>
          <w:spacing w:val="4"/>
          <w:sz w:val="26"/>
          <w:szCs w:val="26"/>
        </w:rPr>
        <w:t>9</w:t>
      </w:r>
      <w:r w:rsidRPr="0075248E">
        <w:rPr>
          <w:rFonts w:eastAsia="Times New Roman"/>
          <w:spacing w:val="2"/>
          <w:sz w:val="26"/>
          <w:szCs w:val="26"/>
        </w:rPr>
        <w:t>-</w:t>
      </w:r>
      <w:r w:rsidRPr="0075248E">
        <w:rPr>
          <w:rFonts w:eastAsia="Times New Roman"/>
          <w:sz w:val="26"/>
          <w:szCs w:val="26"/>
        </w:rPr>
        <w:t xml:space="preserve">ФЗ </w:t>
      </w:r>
      <w:r w:rsidRPr="0075248E">
        <w:rPr>
          <w:rFonts w:eastAsia="Times New Roman"/>
          <w:spacing w:val="-7"/>
          <w:sz w:val="26"/>
          <w:szCs w:val="26"/>
        </w:rPr>
        <w:t>«</w:t>
      </w:r>
      <w:r w:rsidRPr="0075248E">
        <w:rPr>
          <w:rFonts w:eastAsia="Times New Roman"/>
          <w:sz w:val="26"/>
          <w:szCs w:val="26"/>
        </w:rPr>
        <w:t>О г</w:t>
      </w:r>
      <w:r w:rsidRPr="0075248E">
        <w:rPr>
          <w:rFonts w:eastAsia="Times New Roman"/>
          <w:spacing w:val="-1"/>
          <w:sz w:val="26"/>
          <w:szCs w:val="26"/>
        </w:rPr>
        <w:t>а</w:t>
      </w:r>
      <w:r w:rsidRPr="0075248E">
        <w:rPr>
          <w:rFonts w:eastAsia="Times New Roman"/>
          <w:spacing w:val="1"/>
          <w:sz w:val="26"/>
          <w:szCs w:val="26"/>
        </w:rPr>
        <w:t>з</w:t>
      </w:r>
      <w:r w:rsidRPr="0075248E">
        <w:rPr>
          <w:rFonts w:eastAsia="Times New Roman"/>
          <w:sz w:val="26"/>
          <w:szCs w:val="26"/>
        </w:rPr>
        <w:t>о</w:t>
      </w:r>
      <w:r w:rsidRPr="0075248E">
        <w:rPr>
          <w:rFonts w:eastAsia="Times New Roman"/>
          <w:spacing w:val="-1"/>
          <w:sz w:val="26"/>
          <w:szCs w:val="26"/>
        </w:rPr>
        <w:t>с</w:t>
      </w:r>
      <w:r w:rsidRPr="0075248E">
        <w:rPr>
          <w:rFonts w:eastAsia="Times New Roman"/>
          <w:spacing w:val="1"/>
          <w:sz w:val="26"/>
          <w:szCs w:val="26"/>
        </w:rPr>
        <w:t>н</w:t>
      </w:r>
      <w:r w:rsidRPr="0075248E">
        <w:rPr>
          <w:rFonts w:eastAsia="Times New Roman"/>
          <w:spacing w:val="-1"/>
          <w:sz w:val="26"/>
          <w:szCs w:val="26"/>
        </w:rPr>
        <w:t>а</w:t>
      </w:r>
      <w:r w:rsidRPr="0075248E">
        <w:rPr>
          <w:rFonts w:eastAsia="Times New Roman"/>
          <w:sz w:val="26"/>
          <w:szCs w:val="26"/>
        </w:rPr>
        <w:t>бж</w:t>
      </w:r>
      <w:r w:rsidRPr="0075248E">
        <w:rPr>
          <w:rFonts w:eastAsia="Times New Roman"/>
          <w:spacing w:val="-1"/>
          <w:sz w:val="26"/>
          <w:szCs w:val="26"/>
        </w:rPr>
        <w:t>е</w:t>
      </w:r>
      <w:r w:rsidRPr="0075248E">
        <w:rPr>
          <w:rFonts w:eastAsia="Times New Roman"/>
          <w:spacing w:val="1"/>
          <w:sz w:val="26"/>
          <w:szCs w:val="26"/>
        </w:rPr>
        <w:t>н</w:t>
      </w:r>
      <w:r w:rsidRPr="0075248E">
        <w:rPr>
          <w:rFonts w:eastAsia="Times New Roman"/>
          <w:spacing w:val="3"/>
          <w:sz w:val="26"/>
          <w:szCs w:val="26"/>
        </w:rPr>
        <w:t>и</w:t>
      </w:r>
      <w:r w:rsidRPr="0075248E">
        <w:rPr>
          <w:rFonts w:eastAsia="Times New Roman"/>
          <w:sz w:val="26"/>
          <w:szCs w:val="26"/>
        </w:rPr>
        <w:t xml:space="preserve">и в </w:t>
      </w:r>
      <w:r w:rsidRPr="0075248E">
        <w:rPr>
          <w:rFonts w:eastAsia="Times New Roman"/>
          <w:spacing w:val="1"/>
          <w:sz w:val="26"/>
          <w:szCs w:val="26"/>
        </w:rPr>
        <w:t>Р</w:t>
      </w:r>
      <w:r w:rsidRPr="0075248E">
        <w:rPr>
          <w:rFonts w:eastAsia="Times New Roman"/>
          <w:sz w:val="26"/>
          <w:szCs w:val="26"/>
        </w:rPr>
        <w:t>о</w:t>
      </w:r>
      <w:r w:rsidRPr="0075248E">
        <w:rPr>
          <w:rFonts w:eastAsia="Times New Roman"/>
          <w:spacing w:val="-1"/>
          <w:sz w:val="26"/>
          <w:szCs w:val="26"/>
        </w:rPr>
        <w:t>сс</w:t>
      </w:r>
      <w:r w:rsidRPr="0075248E">
        <w:rPr>
          <w:rFonts w:eastAsia="Times New Roman"/>
          <w:spacing w:val="1"/>
          <w:sz w:val="26"/>
          <w:szCs w:val="26"/>
        </w:rPr>
        <w:t>ий</w:t>
      </w:r>
      <w:r w:rsidRPr="0075248E">
        <w:rPr>
          <w:rFonts w:eastAsia="Times New Roman"/>
          <w:spacing w:val="-1"/>
          <w:sz w:val="26"/>
          <w:szCs w:val="26"/>
        </w:rPr>
        <w:t>с</w:t>
      </w:r>
      <w:r w:rsidRPr="0075248E">
        <w:rPr>
          <w:rFonts w:eastAsia="Times New Roman"/>
          <w:spacing w:val="1"/>
          <w:sz w:val="26"/>
          <w:szCs w:val="26"/>
        </w:rPr>
        <w:t>к</w:t>
      </w:r>
      <w:r w:rsidRPr="0075248E">
        <w:rPr>
          <w:rFonts w:eastAsia="Times New Roman"/>
          <w:sz w:val="26"/>
          <w:szCs w:val="26"/>
        </w:rPr>
        <w:t>ой 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ци</w:t>
      </w:r>
      <w:r w:rsidRPr="0075248E">
        <w:rPr>
          <w:rFonts w:eastAsia="Times New Roman"/>
          <w:spacing w:val="6"/>
          <w:sz w:val="26"/>
          <w:szCs w:val="26"/>
        </w:rPr>
        <w:t>и</w:t>
      </w:r>
      <w:r w:rsidRPr="0075248E">
        <w:rPr>
          <w:rFonts w:eastAsia="Times New Roman"/>
          <w:spacing w:val="-10"/>
          <w:sz w:val="26"/>
          <w:szCs w:val="26"/>
        </w:rPr>
        <w:t>»</w:t>
      </w:r>
      <w:r w:rsidRPr="0075248E">
        <w:rPr>
          <w:rFonts w:eastAsia="Times New Roman"/>
          <w:sz w:val="26"/>
          <w:szCs w:val="26"/>
        </w:rPr>
        <w:t>.</w:t>
      </w:r>
    </w:p>
    <w:p w:rsidR="00E13C2C" w:rsidRPr="0075248E" w:rsidRDefault="00E13C2C" w:rsidP="00E13C2C">
      <w:pPr>
        <w:tabs>
          <w:tab w:val="left" w:pos="12758"/>
        </w:tabs>
        <w:ind w:firstLine="709"/>
        <w:rPr>
          <w:rFonts w:eastAsia="Times New Roman"/>
          <w:sz w:val="26"/>
          <w:szCs w:val="26"/>
        </w:rPr>
      </w:pP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 xml:space="preserve">ый </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он</w:t>
      </w:r>
      <w:r w:rsidRPr="0075248E">
        <w:rPr>
          <w:rFonts w:eastAsia="Times New Roman"/>
          <w:spacing w:val="1"/>
          <w:sz w:val="26"/>
          <w:szCs w:val="26"/>
        </w:rPr>
        <w:t xml:space="preserve"> </w:t>
      </w:r>
      <w:r w:rsidRPr="0075248E">
        <w:rPr>
          <w:rFonts w:eastAsia="Times New Roman"/>
          <w:sz w:val="26"/>
          <w:szCs w:val="26"/>
        </w:rPr>
        <w:t>от</w:t>
      </w:r>
      <w:r w:rsidRPr="0075248E">
        <w:rPr>
          <w:rFonts w:eastAsia="Times New Roman"/>
          <w:spacing w:val="-2"/>
          <w:sz w:val="26"/>
          <w:szCs w:val="26"/>
        </w:rPr>
        <w:t xml:space="preserve"> </w:t>
      </w:r>
      <w:r w:rsidRPr="0075248E">
        <w:rPr>
          <w:rFonts w:eastAsia="Times New Roman"/>
          <w:sz w:val="26"/>
          <w:szCs w:val="26"/>
        </w:rPr>
        <w:t>04.05.1999 №</w:t>
      </w:r>
      <w:r w:rsidRPr="0075248E">
        <w:rPr>
          <w:rFonts w:eastAsia="Times New Roman"/>
          <w:spacing w:val="-1"/>
          <w:sz w:val="26"/>
          <w:szCs w:val="26"/>
        </w:rPr>
        <w:t xml:space="preserve"> </w:t>
      </w:r>
      <w:r w:rsidRPr="0075248E">
        <w:rPr>
          <w:rFonts w:eastAsia="Times New Roman"/>
          <w:sz w:val="26"/>
          <w:szCs w:val="26"/>
        </w:rPr>
        <w:t>9</w:t>
      </w:r>
      <w:r w:rsidRPr="0075248E">
        <w:rPr>
          <w:rFonts w:eastAsia="Times New Roman"/>
          <w:spacing w:val="2"/>
          <w:sz w:val="26"/>
          <w:szCs w:val="26"/>
        </w:rPr>
        <w:t>6</w:t>
      </w:r>
      <w:r w:rsidRPr="0075248E">
        <w:rPr>
          <w:rFonts w:eastAsia="Times New Roman"/>
          <w:spacing w:val="-1"/>
          <w:sz w:val="26"/>
          <w:szCs w:val="26"/>
        </w:rPr>
        <w:t>-</w:t>
      </w:r>
      <w:r w:rsidRPr="0075248E">
        <w:rPr>
          <w:rFonts w:eastAsia="Times New Roman"/>
          <w:sz w:val="26"/>
          <w:szCs w:val="26"/>
        </w:rPr>
        <w:t>ФЗ</w:t>
      </w:r>
      <w:r w:rsidRPr="0075248E">
        <w:rPr>
          <w:rFonts w:eastAsia="Times New Roman"/>
          <w:spacing w:val="4"/>
          <w:sz w:val="26"/>
          <w:szCs w:val="26"/>
        </w:rPr>
        <w:t xml:space="preserve"> </w:t>
      </w:r>
      <w:r w:rsidRPr="0075248E">
        <w:rPr>
          <w:rFonts w:eastAsia="Times New Roman"/>
          <w:spacing w:val="-7"/>
          <w:sz w:val="26"/>
          <w:szCs w:val="26"/>
        </w:rPr>
        <w:t>«</w:t>
      </w:r>
      <w:r w:rsidRPr="0075248E">
        <w:rPr>
          <w:rFonts w:eastAsia="Times New Roman"/>
          <w:spacing w:val="4"/>
          <w:sz w:val="26"/>
          <w:szCs w:val="26"/>
        </w:rPr>
        <w:t>О</w:t>
      </w:r>
      <w:r w:rsidRPr="0075248E">
        <w:rPr>
          <w:rFonts w:eastAsia="Times New Roman"/>
          <w:sz w:val="26"/>
          <w:szCs w:val="26"/>
        </w:rPr>
        <w:t>б о</w:t>
      </w:r>
      <w:r w:rsidRPr="0075248E">
        <w:rPr>
          <w:rFonts w:eastAsia="Times New Roman"/>
          <w:spacing w:val="2"/>
          <w:sz w:val="26"/>
          <w:szCs w:val="26"/>
        </w:rPr>
        <w:t>х</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н</w:t>
      </w:r>
      <w:r w:rsidRPr="0075248E">
        <w:rPr>
          <w:rFonts w:eastAsia="Times New Roman"/>
          <w:sz w:val="26"/>
          <w:szCs w:val="26"/>
        </w:rPr>
        <w:t>е</w:t>
      </w:r>
      <w:r w:rsidRPr="0075248E">
        <w:rPr>
          <w:rFonts w:eastAsia="Times New Roman"/>
          <w:spacing w:val="-1"/>
          <w:sz w:val="26"/>
          <w:szCs w:val="26"/>
        </w:rPr>
        <w:t xml:space="preserve"> а</w:t>
      </w:r>
      <w:r w:rsidRPr="0075248E">
        <w:rPr>
          <w:rFonts w:eastAsia="Times New Roman"/>
          <w:sz w:val="26"/>
          <w:szCs w:val="26"/>
        </w:rPr>
        <w:t>тмо</w:t>
      </w:r>
      <w:r w:rsidRPr="0075248E">
        <w:rPr>
          <w:rFonts w:eastAsia="Times New Roman"/>
          <w:spacing w:val="-1"/>
          <w:sz w:val="26"/>
          <w:szCs w:val="26"/>
        </w:rPr>
        <w:t>с</w:t>
      </w:r>
      <w:r w:rsidRPr="0075248E">
        <w:rPr>
          <w:rFonts w:eastAsia="Times New Roman"/>
          <w:sz w:val="26"/>
          <w:szCs w:val="26"/>
        </w:rPr>
        <w:t>ферного воз</w:t>
      </w:r>
      <w:r w:rsidRPr="0075248E">
        <w:rPr>
          <w:rFonts w:eastAsia="Times New Roman"/>
          <w:spacing w:val="2"/>
          <w:sz w:val="26"/>
          <w:szCs w:val="26"/>
        </w:rPr>
        <w:t>д</w:t>
      </w:r>
      <w:r w:rsidRPr="0075248E">
        <w:rPr>
          <w:rFonts w:eastAsia="Times New Roman"/>
          <w:spacing w:val="-7"/>
          <w:sz w:val="26"/>
          <w:szCs w:val="26"/>
        </w:rPr>
        <w:t>у</w:t>
      </w:r>
      <w:r w:rsidRPr="0075248E">
        <w:rPr>
          <w:rFonts w:eastAsia="Times New Roman"/>
          <w:spacing w:val="2"/>
          <w:sz w:val="26"/>
          <w:szCs w:val="26"/>
        </w:rPr>
        <w:t>х</w:t>
      </w:r>
      <w:r w:rsidRPr="0075248E">
        <w:rPr>
          <w:rFonts w:eastAsia="Times New Roman"/>
          <w:spacing w:val="4"/>
          <w:sz w:val="26"/>
          <w:szCs w:val="26"/>
        </w:rPr>
        <w:t>а</w:t>
      </w:r>
      <w:r w:rsidRPr="0075248E">
        <w:rPr>
          <w:rFonts w:eastAsia="Times New Roman"/>
          <w:spacing w:val="-7"/>
          <w:sz w:val="26"/>
          <w:szCs w:val="26"/>
        </w:rPr>
        <w:t>».</w:t>
      </w:r>
    </w:p>
    <w:p w:rsidR="00E13C2C" w:rsidRPr="0075248E" w:rsidRDefault="00E13C2C" w:rsidP="00E13C2C">
      <w:pPr>
        <w:tabs>
          <w:tab w:val="left" w:pos="12758"/>
        </w:tabs>
        <w:ind w:firstLine="709"/>
        <w:rPr>
          <w:rFonts w:eastAsia="Times New Roman"/>
          <w:sz w:val="26"/>
          <w:szCs w:val="26"/>
        </w:rPr>
      </w:pP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 xml:space="preserve">ый </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он</w:t>
      </w:r>
      <w:r w:rsidRPr="0075248E">
        <w:rPr>
          <w:rFonts w:eastAsia="Times New Roman"/>
          <w:spacing w:val="1"/>
          <w:sz w:val="26"/>
          <w:szCs w:val="26"/>
        </w:rPr>
        <w:t xml:space="preserve"> </w:t>
      </w:r>
      <w:r w:rsidRPr="0075248E">
        <w:rPr>
          <w:rFonts w:eastAsia="Times New Roman"/>
          <w:sz w:val="26"/>
          <w:szCs w:val="26"/>
        </w:rPr>
        <w:t>от</w:t>
      </w:r>
      <w:r w:rsidRPr="0075248E">
        <w:rPr>
          <w:rFonts w:eastAsia="Times New Roman"/>
          <w:spacing w:val="-2"/>
          <w:sz w:val="26"/>
          <w:szCs w:val="26"/>
        </w:rPr>
        <w:t xml:space="preserve"> </w:t>
      </w:r>
      <w:r w:rsidRPr="0075248E">
        <w:rPr>
          <w:rFonts w:eastAsia="Times New Roman"/>
          <w:sz w:val="26"/>
          <w:szCs w:val="26"/>
        </w:rPr>
        <w:t>26.03.2003 №</w:t>
      </w:r>
      <w:r w:rsidRPr="0075248E">
        <w:rPr>
          <w:rFonts w:eastAsia="Times New Roman"/>
          <w:spacing w:val="-1"/>
          <w:sz w:val="26"/>
          <w:szCs w:val="26"/>
        </w:rPr>
        <w:t xml:space="preserve"> </w:t>
      </w:r>
      <w:r w:rsidRPr="0075248E">
        <w:rPr>
          <w:rFonts w:eastAsia="Times New Roman"/>
          <w:sz w:val="26"/>
          <w:szCs w:val="26"/>
        </w:rPr>
        <w:t>3</w:t>
      </w:r>
      <w:r w:rsidRPr="0075248E">
        <w:rPr>
          <w:rFonts w:eastAsia="Times New Roman"/>
          <w:spacing w:val="2"/>
          <w:sz w:val="26"/>
          <w:szCs w:val="26"/>
        </w:rPr>
        <w:t>5</w:t>
      </w:r>
      <w:r w:rsidRPr="0075248E">
        <w:rPr>
          <w:rFonts w:eastAsia="Times New Roman"/>
          <w:spacing w:val="-1"/>
          <w:sz w:val="26"/>
          <w:szCs w:val="26"/>
        </w:rPr>
        <w:t>-</w:t>
      </w:r>
      <w:r w:rsidRPr="0075248E">
        <w:rPr>
          <w:rFonts w:eastAsia="Times New Roman"/>
          <w:sz w:val="26"/>
          <w:szCs w:val="26"/>
        </w:rPr>
        <w:t>ФЗ</w:t>
      </w:r>
      <w:r w:rsidRPr="0075248E">
        <w:rPr>
          <w:rFonts w:eastAsia="Times New Roman"/>
          <w:spacing w:val="4"/>
          <w:sz w:val="26"/>
          <w:szCs w:val="26"/>
        </w:rPr>
        <w:t xml:space="preserve"> </w:t>
      </w:r>
      <w:r w:rsidRPr="0075248E">
        <w:rPr>
          <w:rFonts w:eastAsia="Times New Roman"/>
          <w:spacing w:val="-7"/>
          <w:sz w:val="26"/>
          <w:szCs w:val="26"/>
        </w:rPr>
        <w:t>«</w:t>
      </w:r>
      <w:r w:rsidRPr="0075248E">
        <w:rPr>
          <w:rFonts w:eastAsia="Times New Roman"/>
          <w:spacing w:val="4"/>
          <w:sz w:val="26"/>
          <w:szCs w:val="26"/>
        </w:rPr>
        <w:t>О</w:t>
      </w:r>
      <w:r w:rsidRPr="0075248E">
        <w:rPr>
          <w:rFonts w:eastAsia="Times New Roman"/>
          <w:sz w:val="26"/>
          <w:szCs w:val="26"/>
        </w:rPr>
        <w:t>б элек</w:t>
      </w:r>
      <w:r w:rsidRPr="0075248E">
        <w:rPr>
          <w:rFonts w:eastAsia="Times New Roman"/>
          <w:spacing w:val="1"/>
          <w:sz w:val="26"/>
          <w:szCs w:val="26"/>
        </w:rPr>
        <w:t>т</w:t>
      </w:r>
      <w:r w:rsidRPr="0075248E">
        <w:rPr>
          <w:rFonts w:eastAsia="Times New Roman"/>
          <w:sz w:val="26"/>
          <w:szCs w:val="26"/>
        </w:rPr>
        <w:t>роэ</w:t>
      </w:r>
      <w:r w:rsidRPr="0075248E">
        <w:rPr>
          <w:rFonts w:eastAsia="Times New Roman"/>
          <w:spacing w:val="1"/>
          <w:sz w:val="26"/>
          <w:szCs w:val="26"/>
        </w:rPr>
        <w:t>н</w:t>
      </w:r>
      <w:r w:rsidRPr="0075248E">
        <w:rPr>
          <w:rFonts w:eastAsia="Times New Roman"/>
          <w:spacing w:val="-1"/>
          <w:sz w:val="26"/>
          <w:szCs w:val="26"/>
        </w:rPr>
        <w:t>е</w:t>
      </w:r>
      <w:r w:rsidRPr="0075248E">
        <w:rPr>
          <w:rFonts w:eastAsia="Times New Roman"/>
          <w:sz w:val="26"/>
          <w:szCs w:val="26"/>
        </w:rPr>
        <w:t>рг</w:t>
      </w:r>
      <w:r w:rsidRPr="0075248E">
        <w:rPr>
          <w:rFonts w:eastAsia="Times New Roman"/>
          <w:spacing w:val="-1"/>
          <w:sz w:val="26"/>
          <w:szCs w:val="26"/>
        </w:rPr>
        <w:t>е</w:t>
      </w:r>
      <w:r w:rsidRPr="0075248E">
        <w:rPr>
          <w:rFonts w:eastAsia="Times New Roman"/>
          <w:sz w:val="26"/>
          <w:szCs w:val="26"/>
        </w:rPr>
        <w:t>тик</w:t>
      </w:r>
      <w:r w:rsidRPr="0075248E">
        <w:rPr>
          <w:rFonts w:eastAsia="Times New Roman"/>
          <w:spacing w:val="6"/>
          <w:sz w:val="26"/>
          <w:szCs w:val="26"/>
        </w:rPr>
        <w:t>е</w:t>
      </w:r>
      <w:r w:rsidRPr="0075248E">
        <w:rPr>
          <w:rFonts w:eastAsia="Times New Roman"/>
          <w:spacing w:val="-7"/>
          <w:sz w:val="26"/>
          <w:szCs w:val="26"/>
        </w:rPr>
        <w:t>».</w:t>
      </w:r>
    </w:p>
    <w:p w:rsidR="00E13C2C" w:rsidRPr="0075248E" w:rsidRDefault="00E13C2C" w:rsidP="00E13C2C">
      <w:pPr>
        <w:tabs>
          <w:tab w:val="left" w:pos="12758"/>
        </w:tabs>
        <w:ind w:firstLine="709"/>
        <w:rPr>
          <w:rFonts w:eastAsia="Times New Roman"/>
          <w:sz w:val="26"/>
          <w:szCs w:val="26"/>
        </w:rPr>
      </w:pP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 xml:space="preserve">ый </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он</w:t>
      </w:r>
      <w:r w:rsidRPr="0075248E">
        <w:rPr>
          <w:rFonts w:eastAsia="Times New Roman"/>
          <w:spacing w:val="1"/>
          <w:sz w:val="26"/>
          <w:szCs w:val="26"/>
        </w:rPr>
        <w:t xml:space="preserve"> </w:t>
      </w:r>
      <w:r w:rsidRPr="0075248E">
        <w:rPr>
          <w:rFonts w:eastAsia="Times New Roman"/>
          <w:sz w:val="26"/>
          <w:szCs w:val="26"/>
        </w:rPr>
        <w:t>от</w:t>
      </w:r>
      <w:r w:rsidRPr="0075248E">
        <w:rPr>
          <w:rFonts w:eastAsia="Times New Roman"/>
          <w:spacing w:val="-2"/>
          <w:sz w:val="26"/>
          <w:szCs w:val="26"/>
        </w:rPr>
        <w:t xml:space="preserve"> </w:t>
      </w:r>
      <w:r w:rsidRPr="0075248E">
        <w:rPr>
          <w:rFonts w:eastAsia="Times New Roman"/>
          <w:sz w:val="26"/>
          <w:szCs w:val="26"/>
        </w:rPr>
        <w:t>07.07.2003 №</w:t>
      </w:r>
      <w:r w:rsidRPr="0075248E">
        <w:rPr>
          <w:rFonts w:eastAsia="Times New Roman"/>
          <w:spacing w:val="-1"/>
          <w:sz w:val="26"/>
          <w:szCs w:val="26"/>
        </w:rPr>
        <w:t xml:space="preserve"> </w:t>
      </w:r>
      <w:r w:rsidRPr="0075248E">
        <w:rPr>
          <w:rFonts w:eastAsia="Times New Roman"/>
          <w:sz w:val="26"/>
          <w:szCs w:val="26"/>
        </w:rPr>
        <w:t>12</w:t>
      </w:r>
      <w:r w:rsidRPr="0075248E">
        <w:rPr>
          <w:rFonts w:eastAsia="Times New Roman"/>
          <w:spacing w:val="2"/>
          <w:sz w:val="26"/>
          <w:szCs w:val="26"/>
        </w:rPr>
        <w:t>6</w:t>
      </w:r>
      <w:r w:rsidRPr="0075248E">
        <w:rPr>
          <w:rFonts w:eastAsia="Times New Roman"/>
          <w:spacing w:val="-1"/>
          <w:sz w:val="26"/>
          <w:szCs w:val="26"/>
        </w:rPr>
        <w:t>-</w:t>
      </w:r>
      <w:r w:rsidRPr="0075248E">
        <w:rPr>
          <w:rFonts w:eastAsia="Times New Roman"/>
          <w:sz w:val="26"/>
          <w:szCs w:val="26"/>
        </w:rPr>
        <w:t>ФЗ</w:t>
      </w:r>
      <w:r w:rsidRPr="0075248E">
        <w:rPr>
          <w:rFonts w:eastAsia="Times New Roman"/>
          <w:spacing w:val="4"/>
          <w:sz w:val="26"/>
          <w:szCs w:val="26"/>
        </w:rPr>
        <w:t xml:space="preserve"> </w:t>
      </w:r>
      <w:r w:rsidRPr="0075248E">
        <w:rPr>
          <w:rFonts w:eastAsia="Times New Roman"/>
          <w:spacing w:val="-2"/>
          <w:sz w:val="26"/>
          <w:szCs w:val="26"/>
        </w:rPr>
        <w:t>«</w:t>
      </w:r>
      <w:r w:rsidRPr="0075248E">
        <w:rPr>
          <w:rFonts w:eastAsia="Times New Roman"/>
          <w:sz w:val="26"/>
          <w:szCs w:val="26"/>
        </w:rPr>
        <w:t xml:space="preserve">О </w:t>
      </w:r>
      <w:r w:rsidRPr="0075248E">
        <w:rPr>
          <w:rFonts w:eastAsia="Times New Roman"/>
          <w:spacing w:val="-1"/>
          <w:sz w:val="26"/>
          <w:szCs w:val="26"/>
        </w:rPr>
        <w:t>с</w:t>
      </w:r>
      <w:r w:rsidRPr="0075248E">
        <w:rPr>
          <w:rFonts w:eastAsia="Times New Roman"/>
          <w:sz w:val="26"/>
          <w:szCs w:val="26"/>
        </w:rPr>
        <w:t>вяз</w:t>
      </w:r>
      <w:r w:rsidRPr="0075248E">
        <w:rPr>
          <w:rFonts w:eastAsia="Times New Roman"/>
          <w:spacing w:val="6"/>
          <w:sz w:val="26"/>
          <w:szCs w:val="26"/>
        </w:rPr>
        <w:t>и</w:t>
      </w:r>
      <w:r w:rsidRPr="0075248E">
        <w:rPr>
          <w:rFonts w:eastAsia="Times New Roman"/>
          <w:spacing w:val="-7"/>
          <w:sz w:val="26"/>
          <w:szCs w:val="26"/>
        </w:rPr>
        <w:t>»</w:t>
      </w:r>
      <w:r w:rsidRPr="0075248E">
        <w:rPr>
          <w:rFonts w:eastAsia="Times New Roman"/>
          <w:sz w:val="26"/>
          <w:szCs w:val="26"/>
        </w:rPr>
        <w:t>.</w:t>
      </w:r>
    </w:p>
    <w:p w:rsidR="00067031" w:rsidRPr="0075248E" w:rsidRDefault="002B3703" w:rsidP="001B116D">
      <w:pPr>
        <w:tabs>
          <w:tab w:val="left" w:pos="12758"/>
        </w:tabs>
        <w:ind w:firstLine="709"/>
        <w:rPr>
          <w:rFonts w:eastAsia="Times New Roman"/>
          <w:sz w:val="26"/>
          <w:szCs w:val="26"/>
        </w:rPr>
      </w:pP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ый</w:t>
      </w:r>
      <w:r w:rsidRPr="0075248E">
        <w:rPr>
          <w:rFonts w:eastAsia="Times New Roman"/>
          <w:spacing w:val="3"/>
          <w:sz w:val="26"/>
          <w:szCs w:val="26"/>
        </w:rPr>
        <w:t xml:space="preserve"> </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он</w:t>
      </w:r>
      <w:r w:rsidRPr="0075248E">
        <w:rPr>
          <w:rFonts w:eastAsia="Times New Roman"/>
          <w:spacing w:val="2"/>
          <w:sz w:val="26"/>
          <w:szCs w:val="26"/>
        </w:rPr>
        <w:t xml:space="preserve"> </w:t>
      </w:r>
      <w:r w:rsidRPr="0075248E">
        <w:rPr>
          <w:rFonts w:eastAsia="Times New Roman"/>
          <w:sz w:val="26"/>
          <w:szCs w:val="26"/>
        </w:rPr>
        <w:t>от</w:t>
      </w:r>
      <w:r w:rsidRPr="0075248E">
        <w:rPr>
          <w:rFonts w:eastAsia="Times New Roman"/>
          <w:spacing w:val="2"/>
          <w:sz w:val="26"/>
          <w:szCs w:val="26"/>
        </w:rPr>
        <w:t xml:space="preserve"> </w:t>
      </w:r>
      <w:r w:rsidRPr="0075248E">
        <w:rPr>
          <w:rFonts w:eastAsia="Times New Roman"/>
          <w:sz w:val="26"/>
          <w:szCs w:val="26"/>
        </w:rPr>
        <w:t>06.10.2003</w:t>
      </w:r>
      <w:r w:rsidRPr="0075248E">
        <w:rPr>
          <w:rFonts w:eastAsia="Times New Roman"/>
          <w:spacing w:val="1"/>
          <w:sz w:val="26"/>
          <w:szCs w:val="26"/>
        </w:rPr>
        <w:t xml:space="preserve"> </w:t>
      </w:r>
      <w:r w:rsidRPr="0075248E">
        <w:rPr>
          <w:rFonts w:eastAsia="Times New Roman"/>
          <w:sz w:val="26"/>
          <w:szCs w:val="26"/>
        </w:rPr>
        <w:t>№ 13</w:t>
      </w:r>
      <w:r w:rsidRPr="0075248E">
        <w:rPr>
          <w:rFonts w:eastAsia="Times New Roman"/>
          <w:spacing w:val="5"/>
          <w:sz w:val="26"/>
          <w:szCs w:val="26"/>
        </w:rPr>
        <w:t>1</w:t>
      </w:r>
      <w:r w:rsidRPr="0075248E">
        <w:rPr>
          <w:rFonts w:eastAsia="Times New Roman"/>
          <w:spacing w:val="2"/>
          <w:sz w:val="26"/>
          <w:szCs w:val="26"/>
        </w:rPr>
        <w:t>-</w:t>
      </w:r>
      <w:r w:rsidRPr="0075248E">
        <w:rPr>
          <w:rFonts w:eastAsia="Times New Roman"/>
          <w:sz w:val="26"/>
          <w:szCs w:val="26"/>
        </w:rPr>
        <w:t>ФЗ</w:t>
      </w:r>
      <w:r w:rsidRPr="0075248E">
        <w:rPr>
          <w:rFonts w:eastAsia="Times New Roman"/>
          <w:spacing w:val="6"/>
          <w:sz w:val="26"/>
          <w:szCs w:val="26"/>
        </w:rPr>
        <w:t xml:space="preserve"> </w:t>
      </w:r>
      <w:r w:rsidRPr="0075248E">
        <w:rPr>
          <w:rFonts w:eastAsia="Times New Roman"/>
          <w:spacing w:val="-7"/>
          <w:sz w:val="26"/>
          <w:szCs w:val="26"/>
        </w:rPr>
        <w:t>«</w:t>
      </w:r>
      <w:r w:rsidRPr="0075248E">
        <w:rPr>
          <w:rFonts w:eastAsia="Times New Roman"/>
          <w:spacing w:val="2"/>
          <w:sz w:val="26"/>
          <w:szCs w:val="26"/>
        </w:rPr>
        <w:t>О</w:t>
      </w:r>
      <w:r w:rsidRPr="0075248E">
        <w:rPr>
          <w:rFonts w:eastAsia="Times New Roman"/>
          <w:sz w:val="26"/>
          <w:szCs w:val="26"/>
        </w:rPr>
        <w:t>б</w:t>
      </w:r>
      <w:r w:rsidRPr="0075248E">
        <w:rPr>
          <w:rFonts w:eastAsia="Times New Roman"/>
          <w:spacing w:val="1"/>
          <w:sz w:val="26"/>
          <w:szCs w:val="26"/>
        </w:rPr>
        <w:t xml:space="preserve"> </w:t>
      </w:r>
      <w:r w:rsidRPr="0075248E">
        <w:rPr>
          <w:rFonts w:eastAsia="Times New Roman"/>
          <w:sz w:val="26"/>
          <w:szCs w:val="26"/>
        </w:rPr>
        <w:t>общ</w:t>
      </w:r>
      <w:r w:rsidRPr="0075248E">
        <w:rPr>
          <w:rFonts w:eastAsia="Times New Roman"/>
          <w:spacing w:val="1"/>
          <w:sz w:val="26"/>
          <w:szCs w:val="26"/>
        </w:rPr>
        <w:t>и</w:t>
      </w:r>
      <w:r w:rsidRPr="0075248E">
        <w:rPr>
          <w:rFonts w:eastAsia="Times New Roman"/>
          <w:sz w:val="26"/>
          <w:szCs w:val="26"/>
        </w:rPr>
        <w:t>х</w:t>
      </w:r>
      <w:r w:rsidRPr="0075248E">
        <w:rPr>
          <w:rFonts w:eastAsia="Times New Roman"/>
          <w:spacing w:val="3"/>
          <w:sz w:val="26"/>
          <w:szCs w:val="26"/>
        </w:rPr>
        <w:t xml:space="preserve"> </w:t>
      </w:r>
      <w:r w:rsidRPr="0075248E">
        <w:rPr>
          <w:rFonts w:eastAsia="Times New Roman"/>
          <w:spacing w:val="1"/>
          <w:sz w:val="26"/>
          <w:szCs w:val="26"/>
        </w:rPr>
        <w:t>п</w:t>
      </w:r>
      <w:r w:rsidRPr="0075248E">
        <w:rPr>
          <w:rFonts w:eastAsia="Times New Roman"/>
          <w:sz w:val="26"/>
          <w:szCs w:val="26"/>
        </w:rPr>
        <w:t>р</w:t>
      </w:r>
      <w:r w:rsidRPr="0075248E">
        <w:rPr>
          <w:rFonts w:eastAsia="Times New Roman"/>
          <w:spacing w:val="-1"/>
          <w:sz w:val="26"/>
          <w:szCs w:val="26"/>
        </w:rPr>
        <w:t>ин</w:t>
      </w:r>
      <w:r w:rsidRPr="0075248E">
        <w:rPr>
          <w:rFonts w:eastAsia="Times New Roman"/>
          <w:spacing w:val="1"/>
          <w:sz w:val="26"/>
          <w:szCs w:val="26"/>
        </w:rPr>
        <w:t>цип</w:t>
      </w:r>
      <w:r w:rsidRPr="0075248E">
        <w:rPr>
          <w:rFonts w:eastAsia="Times New Roman"/>
          <w:spacing w:val="-3"/>
          <w:sz w:val="26"/>
          <w:szCs w:val="26"/>
        </w:rPr>
        <w:t>а</w:t>
      </w:r>
      <w:r w:rsidRPr="0075248E">
        <w:rPr>
          <w:rFonts w:eastAsia="Times New Roman"/>
          <w:sz w:val="26"/>
          <w:szCs w:val="26"/>
        </w:rPr>
        <w:t>х</w:t>
      </w:r>
      <w:r w:rsidRPr="0075248E">
        <w:rPr>
          <w:rFonts w:eastAsia="Times New Roman"/>
          <w:spacing w:val="3"/>
          <w:sz w:val="26"/>
          <w:szCs w:val="26"/>
        </w:rPr>
        <w:t xml:space="preserve"> </w:t>
      </w:r>
      <w:r w:rsidRPr="0075248E">
        <w:rPr>
          <w:rFonts w:eastAsia="Times New Roman"/>
          <w:sz w:val="26"/>
          <w:szCs w:val="26"/>
        </w:rPr>
        <w:t>орг</w:t>
      </w:r>
      <w:r w:rsidRPr="0075248E">
        <w:rPr>
          <w:rFonts w:eastAsia="Times New Roman"/>
          <w:spacing w:val="-1"/>
          <w:sz w:val="26"/>
          <w:szCs w:val="26"/>
        </w:rPr>
        <w:t>а</w:t>
      </w:r>
      <w:r w:rsidRPr="0075248E">
        <w:rPr>
          <w:rFonts w:eastAsia="Times New Roman"/>
          <w:spacing w:val="1"/>
          <w:sz w:val="26"/>
          <w:szCs w:val="26"/>
        </w:rPr>
        <w:t>н</w:t>
      </w:r>
      <w:r w:rsidRPr="0075248E">
        <w:rPr>
          <w:rFonts w:eastAsia="Times New Roman"/>
          <w:spacing w:val="-1"/>
          <w:sz w:val="26"/>
          <w:szCs w:val="26"/>
        </w:rPr>
        <w:t>и</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pacing w:val="-1"/>
          <w:sz w:val="26"/>
          <w:szCs w:val="26"/>
        </w:rPr>
        <w:t>ци</w:t>
      </w:r>
      <w:r w:rsidRPr="0075248E">
        <w:rPr>
          <w:rFonts w:eastAsia="Times New Roman"/>
          <w:sz w:val="26"/>
          <w:szCs w:val="26"/>
        </w:rPr>
        <w:t xml:space="preserve">и </w:t>
      </w:r>
      <w:r w:rsidRPr="0075248E">
        <w:rPr>
          <w:rFonts w:eastAsia="Times New Roman"/>
          <w:spacing w:val="-1"/>
          <w:sz w:val="26"/>
          <w:szCs w:val="26"/>
        </w:rPr>
        <w:t>мес</w:t>
      </w:r>
      <w:r w:rsidRPr="0075248E">
        <w:rPr>
          <w:rFonts w:eastAsia="Times New Roman"/>
          <w:sz w:val="26"/>
          <w:szCs w:val="26"/>
        </w:rPr>
        <w:t>т</w:t>
      </w:r>
      <w:r w:rsidRPr="0075248E">
        <w:rPr>
          <w:rFonts w:eastAsia="Times New Roman"/>
          <w:spacing w:val="2"/>
          <w:sz w:val="26"/>
          <w:szCs w:val="26"/>
        </w:rPr>
        <w:t>н</w:t>
      </w:r>
      <w:r w:rsidRPr="0075248E">
        <w:rPr>
          <w:rFonts w:eastAsia="Times New Roman"/>
          <w:sz w:val="26"/>
          <w:szCs w:val="26"/>
        </w:rPr>
        <w:t xml:space="preserve">ого </w:t>
      </w:r>
      <w:r w:rsidRPr="0075248E">
        <w:rPr>
          <w:rFonts w:eastAsia="Times New Roman"/>
          <w:spacing w:val="-1"/>
          <w:sz w:val="26"/>
          <w:szCs w:val="26"/>
        </w:rPr>
        <w:t>сам</w:t>
      </w:r>
      <w:r w:rsidRPr="0075248E">
        <w:rPr>
          <w:rFonts w:eastAsia="Times New Roman"/>
          <w:spacing w:val="5"/>
          <w:sz w:val="26"/>
          <w:szCs w:val="26"/>
        </w:rPr>
        <w:t>о</w:t>
      </w:r>
      <w:r w:rsidRPr="0075248E">
        <w:rPr>
          <w:rFonts w:eastAsia="Times New Roman"/>
          <w:spacing w:val="-5"/>
          <w:sz w:val="26"/>
          <w:szCs w:val="26"/>
        </w:rPr>
        <w:t>у</w:t>
      </w:r>
      <w:r w:rsidRPr="0075248E">
        <w:rPr>
          <w:rFonts w:eastAsia="Times New Roman"/>
          <w:spacing w:val="1"/>
          <w:sz w:val="26"/>
          <w:szCs w:val="26"/>
        </w:rPr>
        <w:t>п</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вл</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я в Рос</w:t>
      </w:r>
      <w:r w:rsidRPr="0075248E">
        <w:rPr>
          <w:rFonts w:eastAsia="Times New Roman"/>
          <w:spacing w:val="-1"/>
          <w:sz w:val="26"/>
          <w:szCs w:val="26"/>
        </w:rPr>
        <w:t>с</w:t>
      </w:r>
      <w:r w:rsidRPr="0075248E">
        <w:rPr>
          <w:rFonts w:eastAsia="Times New Roman"/>
          <w:spacing w:val="1"/>
          <w:sz w:val="26"/>
          <w:szCs w:val="26"/>
        </w:rPr>
        <w:t>ий</w:t>
      </w:r>
      <w:r w:rsidRPr="0075248E">
        <w:rPr>
          <w:rFonts w:eastAsia="Times New Roman"/>
          <w:spacing w:val="-1"/>
          <w:sz w:val="26"/>
          <w:szCs w:val="26"/>
        </w:rPr>
        <w:t>с</w:t>
      </w:r>
      <w:r w:rsidRPr="0075248E">
        <w:rPr>
          <w:rFonts w:eastAsia="Times New Roman"/>
          <w:spacing w:val="1"/>
          <w:sz w:val="26"/>
          <w:szCs w:val="26"/>
        </w:rPr>
        <w:t>к</w:t>
      </w:r>
      <w:r w:rsidRPr="0075248E">
        <w:rPr>
          <w:rFonts w:eastAsia="Times New Roman"/>
          <w:sz w:val="26"/>
          <w:szCs w:val="26"/>
        </w:rPr>
        <w:t>ой</w:t>
      </w:r>
      <w:r w:rsidRPr="0075248E">
        <w:rPr>
          <w:rFonts w:eastAsia="Times New Roman"/>
          <w:spacing w:val="1"/>
          <w:sz w:val="26"/>
          <w:szCs w:val="26"/>
        </w:rPr>
        <w:t xml:space="preserve"> </w:t>
      </w: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pacing w:val="-2"/>
          <w:sz w:val="26"/>
          <w:szCs w:val="26"/>
        </w:rPr>
        <w:t>р</w:t>
      </w:r>
      <w:r w:rsidRPr="0075248E">
        <w:rPr>
          <w:rFonts w:eastAsia="Times New Roman"/>
          <w:spacing w:val="-1"/>
          <w:sz w:val="26"/>
          <w:szCs w:val="26"/>
        </w:rPr>
        <w:t>а</w:t>
      </w:r>
      <w:r w:rsidRPr="0075248E">
        <w:rPr>
          <w:rFonts w:eastAsia="Times New Roman"/>
          <w:spacing w:val="1"/>
          <w:sz w:val="26"/>
          <w:szCs w:val="26"/>
        </w:rPr>
        <w:t>ци</w:t>
      </w:r>
      <w:r w:rsidRPr="0075248E">
        <w:rPr>
          <w:rFonts w:eastAsia="Times New Roman"/>
          <w:spacing w:val="3"/>
          <w:sz w:val="26"/>
          <w:szCs w:val="26"/>
        </w:rPr>
        <w:t>и</w:t>
      </w:r>
      <w:r w:rsidRPr="0075248E">
        <w:rPr>
          <w:rFonts w:eastAsia="Times New Roman"/>
          <w:spacing w:val="-7"/>
          <w:sz w:val="26"/>
          <w:szCs w:val="26"/>
        </w:rPr>
        <w:t>»</w:t>
      </w:r>
      <w:r w:rsidR="00845228" w:rsidRPr="0075248E">
        <w:rPr>
          <w:rFonts w:eastAsia="Times New Roman"/>
          <w:sz w:val="26"/>
          <w:szCs w:val="26"/>
        </w:rPr>
        <w:t>.</w:t>
      </w:r>
    </w:p>
    <w:p w:rsidR="002B3703" w:rsidRPr="0075248E" w:rsidRDefault="002B3703" w:rsidP="001B116D">
      <w:pPr>
        <w:tabs>
          <w:tab w:val="left" w:pos="12758"/>
        </w:tabs>
        <w:ind w:firstLine="709"/>
        <w:rPr>
          <w:rFonts w:eastAsia="Times New Roman"/>
          <w:sz w:val="26"/>
          <w:szCs w:val="26"/>
        </w:rPr>
      </w:pP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 xml:space="preserve">ый </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 xml:space="preserve">он </w:t>
      </w:r>
      <w:r w:rsidRPr="0075248E">
        <w:rPr>
          <w:rFonts w:eastAsia="Times New Roman"/>
          <w:spacing w:val="-2"/>
          <w:sz w:val="26"/>
          <w:szCs w:val="26"/>
        </w:rPr>
        <w:t>о</w:t>
      </w:r>
      <w:r w:rsidRPr="0075248E">
        <w:rPr>
          <w:rFonts w:eastAsia="Times New Roman"/>
          <w:sz w:val="26"/>
          <w:szCs w:val="26"/>
        </w:rPr>
        <w:t>т 22.10.2004</w:t>
      </w:r>
      <w:r w:rsidRPr="0075248E">
        <w:rPr>
          <w:rFonts w:eastAsia="Times New Roman"/>
          <w:spacing w:val="45"/>
          <w:sz w:val="26"/>
          <w:szCs w:val="26"/>
        </w:rPr>
        <w:t xml:space="preserve"> </w:t>
      </w:r>
      <w:r w:rsidRPr="0075248E">
        <w:rPr>
          <w:rFonts w:eastAsia="Times New Roman"/>
          <w:sz w:val="26"/>
          <w:szCs w:val="26"/>
        </w:rPr>
        <w:t>№ 12</w:t>
      </w:r>
      <w:r w:rsidRPr="0075248E">
        <w:rPr>
          <w:rFonts w:eastAsia="Times New Roman"/>
          <w:spacing w:val="4"/>
          <w:sz w:val="26"/>
          <w:szCs w:val="26"/>
        </w:rPr>
        <w:t>5</w:t>
      </w:r>
      <w:r w:rsidRPr="0075248E">
        <w:rPr>
          <w:rFonts w:eastAsia="Times New Roman"/>
          <w:spacing w:val="-1"/>
          <w:sz w:val="26"/>
          <w:szCs w:val="26"/>
        </w:rPr>
        <w:t>-</w:t>
      </w:r>
      <w:r w:rsidRPr="0075248E">
        <w:rPr>
          <w:rFonts w:eastAsia="Times New Roman"/>
          <w:sz w:val="26"/>
          <w:szCs w:val="26"/>
        </w:rPr>
        <w:t xml:space="preserve">ФЗ </w:t>
      </w:r>
      <w:r w:rsidRPr="0075248E">
        <w:rPr>
          <w:rFonts w:eastAsia="Times New Roman"/>
          <w:spacing w:val="-7"/>
          <w:sz w:val="26"/>
          <w:szCs w:val="26"/>
        </w:rPr>
        <w:t>«</w:t>
      </w:r>
      <w:r w:rsidRPr="0075248E">
        <w:rPr>
          <w:rFonts w:eastAsia="Times New Roman"/>
          <w:sz w:val="26"/>
          <w:szCs w:val="26"/>
        </w:rPr>
        <w:t>Об</w:t>
      </w:r>
      <w:r w:rsidRPr="0075248E">
        <w:rPr>
          <w:rFonts w:eastAsia="Times New Roman"/>
          <w:spacing w:val="45"/>
          <w:sz w:val="26"/>
          <w:szCs w:val="26"/>
        </w:rPr>
        <w:t xml:space="preserve"> </w:t>
      </w:r>
      <w:r w:rsidRPr="0075248E">
        <w:rPr>
          <w:rFonts w:eastAsia="Times New Roman"/>
          <w:spacing w:val="-1"/>
          <w:sz w:val="26"/>
          <w:szCs w:val="26"/>
        </w:rPr>
        <w:t>а</w:t>
      </w:r>
      <w:r w:rsidRPr="0075248E">
        <w:rPr>
          <w:rFonts w:eastAsia="Times New Roman"/>
          <w:sz w:val="26"/>
          <w:szCs w:val="26"/>
        </w:rPr>
        <w:t>р</w:t>
      </w:r>
      <w:r w:rsidRPr="0075248E">
        <w:rPr>
          <w:rFonts w:eastAsia="Times New Roman"/>
          <w:spacing w:val="2"/>
          <w:sz w:val="26"/>
          <w:szCs w:val="26"/>
        </w:rPr>
        <w:t>х</w:t>
      </w:r>
      <w:r w:rsidRPr="0075248E">
        <w:rPr>
          <w:rFonts w:eastAsia="Times New Roman"/>
          <w:spacing w:val="1"/>
          <w:sz w:val="26"/>
          <w:szCs w:val="26"/>
        </w:rPr>
        <w:t>и</w:t>
      </w:r>
      <w:r w:rsidRPr="0075248E">
        <w:rPr>
          <w:rFonts w:eastAsia="Times New Roman"/>
          <w:sz w:val="26"/>
          <w:szCs w:val="26"/>
        </w:rPr>
        <w:t>вном д</w:t>
      </w:r>
      <w:r w:rsidRPr="0075248E">
        <w:rPr>
          <w:rFonts w:eastAsia="Times New Roman"/>
          <w:spacing w:val="-1"/>
          <w:sz w:val="26"/>
          <w:szCs w:val="26"/>
        </w:rPr>
        <w:t>е</w:t>
      </w:r>
      <w:r w:rsidRPr="0075248E">
        <w:rPr>
          <w:rFonts w:eastAsia="Times New Roman"/>
          <w:sz w:val="26"/>
          <w:szCs w:val="26"/>
        </w:rPr>
        <w:t>ле</w:t>
      </w:r>
      <w:r w:rsidRPr="0075248E">
        <w:rPr>
          <w:rFonts w:eastAsia="Times New Roman"/>
          <w:spacing w:val="45"/>
          <w:sz w:val="26"/>
          <w:szCs w:val="26"/>
        </w:rPr>
        <w:t xml:space="preserve"> </w:t>
      </w:r>
      <w:r w:rsidRPr="0075248E">
        <w:rPr>
          <w:rFonts w:eastAsia="Times New Roman"/>
          <w:sz w:val="26"/>
          <w:szCs w:val="26"/>
        </w:rPr>
        <w:t xml:space="preserve">в </w:t>
      </w:r>
      <w:r w:rsidRPr="0075248E">
        <w:rPr>
          <w:rFonts w:eastAsia="Times New Roman"/>
          <w:spacing w:val="45"/>
          <w:sz w:val="26"/>
          <w:szCs w:val="26"/>
        </w:rPr>
        <w:t xml:space="preserve"> </w:t>
      </w:r>
      <w:r w:rsidRPr="0075248E">
        <w:rPr>
          <w:rFonts w:eastAsia="Times New Roman"/>
          <w:spacing w:val="1"/>
          <w:sz w:val="26"/>
          <w:szCs w:val="26"/>
        </w:rPr>
        <w:t>Р</w:t>
      </w:r>
      <w:r w:rsidRPr="0075248E">
        <w:rPr>
          <w:rFonts w:eastAsia="Times New Roman"/>
          <w:sz w:val="26"/>
          <w:szCs w:val="26"/>
        </w:rPr>
        <w:t>о</w:t>
      </w:r>
      <w:r w:rsidRPr="0075248E">
        <w:rPr>
          <w:rFonts w:eastAsia="Times New Roman"/>
          <w:spacing w:val="-1"/>
          <w:sz w:val="26"/>
          <w:szCs w:val="26"/>
        </w:rPr>
        <w:t>сс</w:t>
      </w:r>
      <w:r w:rsidRPr="0075248E">
        <w:rPr>
          <w:rFonts w:eastAsia="Times New Roman"/>
          <w:spacing w:val="1"/>
          <w:sz w:val="26"/>
          <w:szCs w:val="26"/>
        </w:rPr>
        <w:t>ий</w:t>
      </w:r>
      <w:r w:rsidRPr="0075248E">
        <w:rPr>
          <w:rFonts w:eastAsia="Times New Roman"/>
          <w:spacing w:val="-1"/>
          <w:sz w:val="26"/>
          <w:szCs w:val="26"/>
        </w:rPr>
        <w:t>с</w:t>
      </w:r>
      <w:r w:rsidRPr="0075248E">
        <w:rPr>
          <w:rFonts w:eastAsia="Times New Roman"/>
          <w:spacing w:val="1"/>
          <w:sz w:val="26"/>
          <w:szCs w:val="26"/>
        </w:rPr>
        <w:t>к</w:t>
      </w:r>
      <w:r w:rsidR="00EA3DB7" w:rsidRPr="0075248E">
        <w:rPr>
          <w:rFonts w:eastAsia="Times New Roman"/>
          <w:sz w:val="26"/>
          <w:szCs w:val="26"/>
        </w:rPr>
        <w:t xml:space="preserve">ой </w:t>
      </w: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ци</w:t>
      </w:r>
      <w:r w:rsidRPr="0075248E">
        <w:rPr>
          <w:rFonts w:eastAsia="Times New Roman"/>
          <w:spacing w:val="6"/>
          <w:sz w:val="26"/>
          <w:szCs w:val="26"/>
        </w:rPr>
        <w:t>и</w:t>
      </w:r>
      <w:r w:rsidRPr="0075248E">
        <w:rPr>
          <w:rFonts w:eastAsia="Times New Roman"/>
          <w:spacing w:val="-10"/>
          <w:sz w:val="26"/>
          <w:szCs w:val="26"/>
        </w:rPr>
        <w:t>»</w:t>
      </w:r>
      <w:r w:rsidR="00845228" w:rsidRPr="0075248E">
        <w:rPr>
          <w:rFonts w:eastAsia="Times New Roman"/>
          <w:sz w:val="26"/>
          <w:szCs w:val="26"/>
        </w:rPr>
        <w:t>.</w:t>
      </w:r>
    </w:p>
    <w:p w:rsidR="00E13C2C" w:rsidRPr="0075248E" w:rsidRDefault="00E13C2C" w:rsidP="00E13C2C">
      <w:pPr>
        <w:tabs>
          <w:tab w:val="left" w:pos="12758"/>
        </w:tabs>
        <w:ind w:firstLine="709"/>
        <w:rPr>
          <w:rFonts w:eastAsia="Times New Roman"/>
          <w:sz w:val="26"/>
          <w:szCs w:val="26"/>
        </w:rPr>
      </w:pPr>
      <w:r w:rsidRPr="0075248E">
        <w:rPr>
          <w:rFonts w:eastAsia="Times New Roman"/>
          <w:sz w:val="26"/>
          <w:szCs w:val="26"/>
        </w:rPr>
        <w:t>Градо</w:t>
      </w:r>
      <w:r w:rsidRPr="0075248E">
        <w:rPr>
          <w:rFonts w:eastAsia="Times New Roman"/>
          <w:spacing w:val="-1"/>
          <w:sz w:val="26"/>
          <w:szCs w:val="26"/>
        </w:rPr>
        <w:t>с</w:t>
      </w:r>
      <w:r w:rsidRPr="0075248E">
        <w:rPr>
          <w:rFonts w:eastAsia="Times New Roman"/>
          <w:sz w:val="26"/>
          <w:szCs w:val="26"/>
        </w:rPr>
        <w:t>тро</w:t>
      </w:r>
      <w:r w:rsidRPr="0075248E">
        <w:rPr>
          <w:rFonts w:eastAsia="Times New Roman"/>
          <w:spacing w:val="2"/>
          <w:sz w:val="26"/>
          <w:szCs w:val="26"/>
        </w:rPr>
        <w:t>и</w:t>
      </w:r>
      <w:r w:rsidRPr="0075248E">
        <w:rPr>
          <w:rFonts w:eastAsia="Times New Roman"/>
          <w:sz w:val="26"/>
          <w:szCs w:val="26"/>
        </w:rPr>
        <w:t>тел</w:t>
      </w:r>
      <w:r w:rsidRPr="0075248E">
        <w:rPr>
          <w:rFonts w:eastAsia="Times New Roman"/>
          <w:spacing w:val="1"/>
          <w:sz w:val="26"/>
          <w:szCs w:val="26"/>
        </w:rPr>
        <w:t>ьн</w:t>
      </w:r>
      <w:r w:rsidRPr="0075248E">
        <w:rPr>
          <w:rFonts w:eastAsia="Times New Roman"/>
          <w:sz w:val="26"/>
          <w:szCs w:val="26"/>
        </w:rPr>
        <w:t>ый</w:t>
      </w:r>
      <w:r w:rsidRPr="0075248E">
        <w:rPr>
          <w:rFonts w:eastAsia="Times New Roman"/>
          <w:spacing w:val="-2"/>
          <w:sz w:val="26"/>
          <w:szCs w:val="26"/>
        </w:rPr>
        <w:t xml:space="preserve"> </w:t>
      </w:r>
      <w:r w:rsidRPr="0075248E">
        <w:rPr>
          <w:rFonts w:eastAsia="Times New Roman"/>
          <w:spacing w:val="1"/>
          <w:sz w:val="26"/>
          <w:szCs w:val="26"/>
        </w:rPr>
        <w:t>к</w:t>
      </w:r>
      <w:r w:rsidRPr="0075248E">
        <w:rPr>
          <w:rFonts w:eastAsia="Times New Roman"/>
          <w:spacing w:val="-2"/>
          <w:sz w:val="26"/>
          <w:szCs w:val="26"/>
        </w:rPr>
        <w:t>о</w:t>
      </w:r>
      <w:r w:rsidRPr="0075248E">
        <w:rPr>
          <w:rFonts w:eastAsia="Times New Roman"/>
          <w:sz w:val="26"/>
          <w:szCs w:val="26"/>
        </w:rPr>
        <w:t>д</w:t>
      </w:r>
      <w:r w:rsidRPr="0075248E">
        <w:rPr>
          <w:rFonts w:eastAsia="Times New Roman"/>
          <w:spacing w:val="-1"/>
          <w:sz w:val="26"/>
          <w:szCs w:val="26"/>
        </w:rPr>
        <w:t>е</w:t>
      </w:r>
      <w:r w:rsidRPr="0075248E">
        <w:rPr>
          <w:rFonts w:eastAsia="Times New Roman"/>
          <w:spacing w:val="1"/>
          <w:sz w:val="26"/>
          <w:szCs w:val="26"/>
        </w:rPr>
        <w:t>к</w:t>
      </w:r>
      <w:r w:rsidRPr="0075248E">
        <w:rPr>
          <w:rFonts w:eastAsia="Times New Roman"/>
          <w:sz w:val="26"/>
          <w:szCs w:val="26"/>
        </w:rPr>
        <w:t>с</w:t>
      </w:r>
      <w:r w:rsidRPr="0075248E">
        <w:rPr>
          <w:rFonts w:eastAsia="Times New Roman"/>
          <w:spacing w:val="-1"/>
          <w:sz w:val="26"/>
          <w:szCs w:val="26"/>
        </w:rPr>
        <w:t xml:space="preserve"> </w:t>
      </w:r>
      <w:r w:rsidRPr="0075248E">
        <w:rPr>
          <w:rFonts w:eastAsia="Times New Roman"/>
          <w:spacing w:val="1"/>
          <w:sz w:val="26"/>
          <w:szCs w:val="26"/>
        </w:rPr>
        <w:t>Р</w:t>
      </w:r>
      <w:r w:rsidRPr="0075248E">
        <w:rPr>
          <w:rFonts w:eastAsia="Times New Roman"/>
          <w:sz w:val="26"/>
          <w:szCs w:val="26"/>
        </w:rPr>
        <w:t>о</w:t>
      </w:r>
      <w:r w:rsidRPr="0075248E">
        <w:rPr>
          <w:rFonts w:eastAsia="Times New Roman"/>
          <w:spacing w:val="-1"/>
          <w:sz w:val="26"/>
          <w:szCs w:val="26"/>
        </w:rPr>
        <w:t>сс</w:t>
      </w:r>
      <w:r w:rsidRPr="0075248E">
        <w:rPr>
          <w:rFonts w:eastAsia="Times New Roman"/>
          <w:spacing w:val="1"/>
          <w:sz w:val="26"/>
          <w:szCs w:val="26"/>
        </w:rPr>
        <w:t>ий</w:t>
      </w:r>
      <w:r w:rsidRPr="0075248E">
        <w:rPr>
          <w:rFonts w:eastAsia="Times New Roman"/>
          <w:spacing w:val="-1"/>
          <w:sz w:val="26"/>
          <w:szCs w:val="26"/>
        </w:rPr>
        <w:t>с</w:t>
      </w:r>
      <w:r w:rsidRPr="0075248E">
        <w:rPr>
          <w:rFonts w:eastAsia="Times New Roman"/>
          <w:spacing w:val="1"/>
          <w:sz w:val="26"/>
          <w:szCs w:val="26"/>
        </w:rPr>
        <w:t>к</w:t>
      </w:r>
      <w:r w:rsidRPr="0075248E">
        <w:rPr>
          <w:rFonts w:eastAsia="Times New Roman"/>
          <w:sz w:val="26"/>
          <w:szCs w:val="26"/>
        </w:rPr>
        <w:t>ой</w:t>
      </w:r>
      <w:r w:rsidRPr="0075248E">
        <w:rPr>
          <w:rFonts w:eastAsia="Times New Roman"/>
          <w:spacing w:val="1"/>
          <w:sz w:val="26"/>
          <w:szCs w:val="26"/>
        </w:rPr>
        <w:t xml:space="preserve"> </w:t>
      </w: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ции</w:t>
      </w:r>
      <w:r w:rsidRPr="0075248E">
        <w:rPr>
          <w:rFonts w:eastAsia="Times New Roman"/>
          <w:sz w:val="26"/>
          <w:szCs w:val="26"/>
        </w:rPr>
        <w:t xml:space="preserve">. </w:t>
      </w:r>
    </w:p>
    <w:p w:rsidR="00E13C2C" w:rsidRPr="0075248E" w:rsidRDefault="00E13C2C" w:rsidP="00E13C2C">
      <w:pPr>
        <w:tabs>
          <w:tab w:val="left" w:pos="12758"/>
        </w:tabs>
        <w:ind w:firstLine="709"/>
        <w:rPr>
          <w:rFonts w:eastAsia="Times New Roman"/>
          <w:sz w:val="26"/>
          <w:szCs w:val="26"/>
        </w:rPr>
      </w:pPr>
      <w:r w:rsidRPr="0075248E">
        <w:rPr>
          <w:rFonts w:eastAsia="Times New Roman"/>
          <w:spacing w:val="-2"/>
          <w:sz w:val="26"/>
          <w:szCs w:val="26"/>
        </w:rPr>
        <w:t>В</w:t>
      </w:r>
      <w:r w:rsidRPr="0075248E">
        <w:rPr>
          <w:rFonts w:eastAsia="Times New Roman"/>
          <w:sz w:val="26"/>
          <w:szCs w:val="26"/>
        </w:rPr>
        <w:t>од</w:t>
      </w:r>
      <w:r w:rsidRPr="0075248E">
        <w:rPr>
          <w:rFonts w:eastAsia="Times New Roman"/>
          <w:spacing w:val="1"/>
          <w:sz w:val="26"/>
          <w:szCs w:val="26"/>
        </w:rPr>
        <w:t>н</w:t>
      </w:r>
      <w:r w:rsidRPr="0075248E">
        <w:rPr>
          <w:rFonts w:eastAsia="Times New Roman"/>
          <w:sz w:val="26"/>
          <w:szCs w:val="26"/>
        </w:rPr>
        <w:t xml:space="preserve">ый </w:t>
      </w:r>
      <w:r w:rsidRPr="0075248E">
        <w:rPr>
          <w:rFonts w:eastAsia="Times New Roman"/>
          <w:spacing w:val="1"/>
          <w:sz w:val="26"/>
          <w:szCs w:val="26"/>
        </w:rPr>
        <w:t>к</w:t>
      </w:r>
      <w:r w:rsidRPr="0075248E">
        <w:rPr>
          <w:rFonts w:eastAsia="Times New Roman"/>
          <w:sz w:val="26"/>
          <w:szCs w:val="26"/>
        </w:rPr>
        <w:t>од</w:t>
      </w:r>
      <w:r w:rsidRPr="0075248E">
        <w:rPr>
          <w:rFonts w:eastAsia="Times New Roman"/>
          <w:spacing w:val="-1"/>
          <w:sz w:val="26"/>
          <w:szCs w:val="26"/>
        </w:rPr>
        <w:t>е</w:t>
      </w:r>
      <w:r w:rsidRPr="0075248E">
        <w:rPr>
          <w:rFonts w:eastAsia="Times New Roman"/>
          <w:spacing w:val="1"/>
          <w:sz w:val="26"/>
          <w:szCs w:val="26"/>
        </w:rPr>
        <w:t>к</w:t>
      </w:r>
      <w:r w:rsidRPr="0075248E">
        <w:rPr>
          <w:rFonts w:eastAsia="Times New Roman"/>
          <w:sz w:val="26"/>
          <w:szCs w:val="26"/>
        </w:rPr>
        <w:t>с</w:t>
      </w:r>
      <w:r w:rsidRPr="0075248E">
        <w:rPr>
          <w:rFonts w:eastAsia="Times New Roman"/>
          <w:spacing w:val="-1"/>
          <w:sz w:val="26"/>
          <w:szCs w:val="26"/>
        </w:rPr>
        <w:t xml:space="preserve"> </w:t>
      </w:r>
      <w:r w:rsidRPr="0075248E">
        <w:rPr>
          <w:rFonts w:eastAsia="Times New Roman"/>
          <w:spacing w:val="1"/>
          <w:sz w:val="26"/>
          <w:szCs w:val="26"/>
        </w:rPr>
        <w:t>Р</w:t>
      </w:r>
      <w:r w:rsidRPr="0075248E">
        <w:rPr>
          <w:rFonts w:eastAsia="Times New Roman"/>
          <w:sz w:val="26"/>
          <w:szCs w:val="26"/>
        </w:rPr>
        <w:t>о</w:t>
      </w:r>
      <w:r w:rsidRPr="0075248E">
        <w:rPr>
          <w:rFonts w:eastAsia="Times New Roman"/>
          <w:spacing w:val="-1"/>
          <w:sz w:val="26"/>
          <w:szCs w:val="26"/>
        </w:rPr>
        <w:t>сс</w:t>
      </w:r>
      <w:r w:rsidRPr="0075248E">
        <w:rPr>
          <w:rFonts w:eastAsia="Times New Roman"/>
          <w:spacing w:val="1"/>
          <w:sz w:val="26"/>
          <w:szCs w:val="26"/>
        </w:rPr>
        <w:t>и</w:t>
      </w:r>
      <w:r w:rsidRPr="0075248E">
        <w:rPr>
          <w:rFonts w:eastAsia="Times New Roman"/>
          <w:spacing w:val="-1"/>
          <w:sz w:val="26"/>
          <w:szCs w:val="26"/>
        </w:rPr>
        <w:t>йс</w:t>
      </w:r>
      <w:r w:rsidRPr="0075248E">
        <w:rPr>
          <w:rFonts w:eastAsia="Times New Roman"/>
          <w:spacing w:val="1"/>
          <w:sz w:val="26"/>
          <w:szCs w:val="26"/>
        </w:rPr>
        <w:t>к</w:t>
      </w:r>
      <w:r w:rsidRPr="0075248E">
        <w:rPr>
          <w:rFonts w:eastAsia="Times New Roman"/>
          <w:sz w:val="26"/>
          <w:szCs w:val="26"/>
        </w:rPr>
        <w:t>ой</w:t>
      </w:r>
      <w:r w:rsidRPr="0075248E">
        <w:rPr>
          <w:rFonts w:eastAsia="Times New Roman"/>
          <w:spacing w:val="1"/>
          <w:sz w:val="26"/>
          <w:szCs w:val="26"/>
        </w:rPr>
        <w:t xml:space="preserve"> </w:t>
      </w: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ции</w:t>
      </w:r>
      <w:r w:rsidRPr="0075248E">
        <w:rPr>
          <w:rFonts w:eastAsia="Times New Roman"/>
          <w:sz w:val="26"/>
          <w:szCs w:val="26"/>
        </w:rPr>
        <w:t>.</w:t>
      </w:r>
    </w:p>
    <w:p w:rsidR="00E13C2C" w:rsidRPr="0075248E" w:rsidRDefault="00E13C2C" w:rsidP="00E13C2C">
      <w:pPr>
        <w:tabs>
          <w:tab w:val="left" w:pos="12758"/>
        </w:tabs>
        <w:ind w:firstLine="709"/>
        <w:rPr>
          <w:rFonts w:eastAsia="Times New Roman"/>
          <w:sz w:val="26"/>
          <w:szCs w:val="26"/>
        </w:rPr>
      </w:pPr>
      <w:r w:rsidRPr="0075248E">
        <w:rPr>
          <w:rFonts w:eastAsia="Times New Roman"/>
          <w:sz w:val="26"/>
          <w:szCs w:val="26"/>
        </w:rPr>
        <w:lastRenderedPageBreak/>
        <w:t>Ле</w:t>
      </w:r>
      <w:r w:rsidRPr="0075248E">
        <w:rPr>
          <w:rFonts w:eastAsia="Times New Roman"/>
          <w:spacing w:val="-1"/>
          <w:sz w:val="26"/>
          <w:szCs w:val="26"/>
        </w:rPr>
        <w:t>с</w:t>
      </w:r>
      <w:r w:rsidRPr="0075248E">
        <w:rPr>
          <w:rFonts w:eastAsia="Times New Roman"/>
          <w:spacing w:val="1"/>
          <w:sz w:val="26"/>
          <w:szCs w:val="26"/>
        </w:rPr>
        <w:t>н</w:t>
      </w:r>
      <w:r w:rsidRPr="0075248E">
        <w:rPr>
          <w:rFonts w:eastAsia="Times New Roman"/>
          <w:sz w:val="26"/>
          <w:szCs w:val="26"/>
        </w:rPr>
        <w:t>ой</w:t>
      </w:r>
      <w:r w:rsidRPr="0075248E">
        <w:rPr>
          <w:rFonts w:eastAsia="Times New Roman"/>
          <w:spacing w:val="1"/>
          <w:sz w:val="26"/>
          <w:szCs w:val="26"/>
        </w:rPr>
        <w:t xml:space="preserve"> к</w:t>
      </w:r>
      <w:r w:rsidRPr="0075248E">
        <w:rPr>
          <w:rFonts w:eastAsia="Times New Roman"/>
          <w:sz w:val="26"/>
          <w:szCs w:val="26"/>
        </w:rPr>
        <w:t>од</w:t>
      </w:r>
      <w:r w:rsidRPr="0075248E">
        <w:rPr>
          <w:rFonts w:eastAsia="Times New Roman"/>
          <w:spacing w:val="-1"/>
          <w:sz w:val="26"/>
          <w:szCs w:val="26"/>
        </w:rPr>
        <w:t>е</w:t>
      </w:r>
      <w:r w:rsidRPr="0075248E">
        <w:rPr>
          <w:rFonts w:eastAsia="Times New Roman"/>
          <w:spacing w:val="1"/>
          <w:sz w:val="26"/>
          <w:szCs w:val="26"/>
        </w:rPr>
        <w:t>к</w:t>
      </w:r>
      <w:r w:rsidRPr="0075248E">
        <w:rPr>
          <w:rFonts w:eastAsia="Times New Roman"/>
          <w:sz w:val="26"/>
          <w:szCs w:val="26"/>
        </w:rPr>
        <w:t>с</w:t>
      </w:r>
      <w:r w:rsidRPr="0075248E">
        <w:rPr>
          <w:rFonts w:eastAsia="Times New Roman"/>
          <w:spacing w:val="-1"/>
          <w:sz w:val="26"/>
          <w:szCs w:val="26"/>
        </w:rPr>
        <w:t xml:space="preserve"> </w:t>
      </w:r>
      <w:r w:rsidRPr="0075248E">
        <w:rPr>
          <w:rFonts w:eastAsia="Times New Roman"/>
          <w:spacing w:val="1"/>
          <w:sz w:val="26"/>
          <w:szCs w:val="26"/>
        </w:rPr>
        <w:t>Р</w:t>
      </w:r>
      <w:r w:rsidRPr="0075248E">
        <w:rPr>
          <w:rFonts w:eastAsia="Times New Roman"/>
          <w:sz w:val="26"/>
          <w:szCs w:val="26"/>
        </w:rPr>
        <w:t>о</w:t>
      </w:r>
      <w:r w:rsidRPr="0075248E">
        <w:rPr>
          <w:rFonts w:eastAsia="Times New Roman"/>
          <w:spacing w:val="-1"/>
          <w:sz w:val="26"/>
          <w:szCs w:val="26"/>
        </w:rPr>
        <w:t>сс</w:t>
      </w:r>
      <w:r w:rsidRPr="0075248E">
        <w:rPr>
          <w:rFonts w:eastAsia="Times New Roman"/>
          <w:spacing w:val="1"/>
          <w:sz w:val="26"/>
          <w:szCs w:val="26"/>
        </w:rPr>
        <w:t>ий</w:t>
      </w:r>
      <w:r w:rsidRPr="0075248E">
        <w:rPr>
          <w:rFonts w:eastAsia="Times New Roman"/>
          <w:spacing w:val="-3"/>
          <w:sz w:val="26"/>
          <w:szCs w:val="26"/>
        </w:rPr>
        <w:t>с</w:t>
      </w:r>
      <w:r w:rsidRPr="0075248E">
        <w:rPr>
          <w:rFonts w:eastAsia="Times New Roman"/>
          <w:spacing w:val="1"/>
          <w:sz w:val="26"/>
          <w:szCs w:val="26"/>
        </w:rPr>
        <w:t>к</w:t>
      </w:r>
      <w:r w:rsidRPr="0075248E">
        <w:rPr>
          <w:rFonts w:eastAsia="Times New Roman"/>
          <w:sz w:val="26"/>
          <w:szCs w:val="26"/>
        </w:rPr>
        <w:t>ой</w:t>
      </w:r>
      <w:r w:rsidRPr="0075248E">
        <w:rPr>
          <w:rFonts w:eastAsia="Times New Roman"/>
          <w:spacing w:val="1"/>
          <w:sz w:val="26"/>
          <w:szCs w:val="26"/>
        </w:rPr>
        <w:t xml:space="preserve"> </w:t>
      </w: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ции.</w:t>
      </w:r>
    </w:p>
    <w:p w:rsidR="00E13C2C" w:rsidRPr="0075248E" w:rsidRDefault="00E13C2C" w:rsidP="00E13C2C">
      <w:pPr>
        <w:tabs>
          <w:tab w:val="left" w:pos="12758"/>
        </w:tabs>
        <w:ind w:firstLine="709"/>
        <w:rPr>
          <w:sz w:val="26"/>
          <w:szCs w:val="26"/>
        </w:rPr>
      </w:pP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ый</w:t>
      </w:r>
      <w:r w:rsidRPr="0075248E">
        <w:rPr>
          <w:rFonts w:eastAsia="Times New Roman"/>
          <w:spacing w:val="2"/>
          <w:sz w:val="26"/>
          <w:szCs w:val="26"/>
        </w:rPr>
        <w:t xml:space="preserve"> </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pacing w:val="-2"/>
          <w:sz w:val="26"/>
          <w:szCs w:val="26"/>
        </w:rPr>
        <w:t>о</w:t>
      </w:r>
      <w:r w:rsidRPr="0075248E">
        <w:rPr>
          <w:rFonts w:eastAsia="Times New Roman"/>
          <w:sz w:val="26"/>
          <w:szCs w:val="26"/>
        </w:rPr>
        <w:t>н</w:t>
      </w:r>
      <w:r w:rsidRPr="0075248E">
        <w:rPr>
          <w:rFonts w:eastAsia="Times New Roman"/>
          <w:spacing w:val="3"/>
          <w:sz w:val="26"/>
          <w:szCs w:val="26"/>
        </w:rPr>
        <w:t xml:space="preserve"> </w:t>
      </w:r>
      <w:r w:rsidRPr="0075248E">
        <w:rPr>
          <w:rFonts w:eastAsia="Times New Roman"/>
          <w:sz w:val="26"/>
          <w:szCs w:val="26"/>
        </w:rPr>
        <w:t>от 22.07.2008</w:t>
      </w:r>
      <w:r w:rsidRPr="0075248E">
        <w:rPr>
          <w:rFonts w:eastAsia="Times New Roman"/>
          <w:spacing w:val="2"/>
          <w:sz w:val="26"/>
          <w:szCs w:val="26"/>
        </w:rPr>
        <w:t xml:space="preserve"> </w:t>
      </w:r>
      <w:r w:rsidRPr="0075248E">
        <w:rPr>
          <w:rFonts w:eastAsia="Times New Roman"/>
          <w:sz w:val="26"/>
          <w:szCs w:val="26"/>
        </w:rPr>
        <w:t>№</w:t>
      </w:r>
      <w:r w:rsidRPr="0075248E">
        <w:rPr>
          <w:rFonts w:eastAsia="Times New Roman"/>
          <w:spacing w:val="1"/>
          <w:sz w:val="26"/>
          <w:szCs w:val="26"/>
        </w:rPr>
        <w:t xml:space="preserve"> </w:t>
      </w:r>
      <w:r w:rsidRPr="0075248E">
        <w:rPr>
          <w:rFonts w:eastAsia="Times New Roman"/>
          <w:sz w:val="26"/>
          <w:szCs w:val="26"/>
        </w:rPr>
        <w:t>12</w:t>
      </w:r>
      <w:r w:rsidRPr="0075248E">
        <w:rPr>
          <w:rFonts w:eastAsia="Times New Roman"/>
          <w:spacing w:val="4"/>
          <w:sz w:val="26"/>
          <w:szCs w:val="26"/>
        </w:rPr>
        <w:t>3</w:t>
      </w:r>
      <w:r w:rsidRPr="0075248E">
        <w:rPr>
          <w:rFonts w:eastAsia="Times New Roman"/>
          <w:spacing w:val="-1"/>
          <w:sz w:val="26"/>
          <w:szCs w:val="26"/>
        </w:rPr>
        <w:t>-</w:t>
      </w:r>
      <w:r w:rsidRPr="0075248E">
        <w:rPr>
          <w:rFonts w:eastAsia="Times New Roman"/>
          <w:sz w:val="26"/>
          <w:szCs w:val="26"/>
        </w:rPr>
        <w:t>ФЗ</w:t>
      </w:r>
      <w:r w:rsidRPr="0075248E">
        <w:rPr>
          <w:rFonts w:eastAsia="Times New Roman"/>
          <w:spacing w:val="7"/>
          <w:sz w:val="26"/>
          <w:szCs w:val="26"/>
        </w:rPr>
        <w:t xml:space="preserve"> </w:t>
      </w:r>
      <w:r w:rsidRPr="0075248E">
        <w:rPr>
          <w:rFonts w:eastAsia="Times New Roman"/>
          <w:spacing w:val="-7"/>
          <w:sz w:val="26"/>
          <w:szCs w:val="26"/>
        </w:rPr>
        <w:t>«</w:t>
      </w:r>
      <w:r w:rsidRPr="0075248E">
        <w:rPr>
          <w:rFonts w:eastAsia="Times New Roman"/>
          <w:sz w:val="26"/>
          <w:szCs w:val="26"/>
        </w:rPr>
        <w:t>Т</w:t>
      </w:r>
      <w:r w:rsidRPr="0075248E">
        <w:rPr>
          <w:rFonts w:eastAsia="Times New Roman"/>
          <w:spacing w:val="-1"/>
          <w:sz w:val="26"/>
          <w:szCs w:val="26"/>
        </w:rPr>
        <w:t>е</w:t>
      </w:r>
      <w:r w:rsidRPr="0075248E">
        <w:rPr>
          <w:rFonts w:eastAsia="Times New Roman"/>
          <w:spacing w:val="2"/>
          <w:sz w:val="26"/>
          <w:szCs w:val="26"/>
        </w:rPr>
        <w:t>х</w:t>
      </w:r>
      <w:r w:rsidRPr="0075248E">
        <w:rPr>
          <w:rFonts w:eastAsia="Times New Roman"/>
          <w:spacing w:val="1"/>
          <w:sz w:val="26"/>
          <w:szCs w:val="26"/>
        </w:rPr>
        <w:t>ни</w:t>
      </w:r>
      <w:r w:rsidRPr="0075248E">
        <w:rPr>
          <w:rFonts w:eastAsia="Times New Roman"/>
          <w:spacing w:val="-1"/>
          <w:sz w:val="26"/>
          <w:szCs w:val="26"/>
        </w:rPr>
        <w:t>чес</w:t>
      </w:r>
      <w:r w:rsidRPr="0075248E">
        <w:rPr>
          <w:rFonts w:eastAsia="Times New Roman"/>
          <w:spacing w:val="1"/>
          <w:sz w:val="26"/>
          <w:szCs w:val="26"/>
        </w:rPr>
        <w:t>ки</w:t>
      </w:r>
      <w:r w:rsidRPr="0075248E">
        <w:rPr>
          <w:rFonts w:eastAsia="Times New Roman"/>
          <w:sz w:val="26"/>
          <w:szCs w:val="26"/>
        </w:rPr>
        <w:t>й</w:t>
      </w:r>
      <w:r w:rsidRPr="0075248E">
        <w:rPr>
          <w:rFonts w:eastAsia="Times New Roman"/>
          <w:spacing w:val="1"/>
          <w:sz w:val="26"/>
          <w:szCs w:val="26"/>
        </w:rPr>
        <w:t xml:space="preserve"> </w:t>
      </w:r>
      <w:r w:rsidRPr="0075248E">
        <w:rPr>
          <w:rFonts w:eastAsia="Times New Roman"/>
          <w:sz w:val="26"/>
          <w:szCs w:val="26"/>
        </w:rPr>
        <w:t>р</w:t>
      </w:r>
      <w:r w:rsidRPr="0075248E">
        <w:rPr>
          <w:rFonts w:eastAsia="Times New Roman"/>
          <w:spacing w:val="-1"/>
          <w:sz w:val="26"/>
          <w:szCs w:val="26"/>
        </w:rPr>
        <w:t>е</w:t>
      </w:r>
      <w:r w:rsidRPr="0075248E">
        <w:rPr>
          <w:rFonts w:eastAsia="Times New Roman"/>
          <w:sz w:val="26"/>
          <w:szCs w:val="26"/>
        </w:rPr>
        <w:t>гл</w:t>
      </w:r>
      <w:r w:rsidRPr="0075248E">
        <w:rPr>
          <w:rFonts w:eastAsia="Times New Roman"/>
          <w:spacing w:val="-1"/>
          <w:sz w:val="26"/>
          <w:szCs w:val="26"/>
        </w:rPr>
        <w:t>аме</w:t>
      </w:r>
      <w:r w:rsidRPr="0075248E">
        <w:rPr>
          <w:rFonts w:eastAsia="Times New Roman"/>
          <w:spacing w:val="1"/>
          <w:sz w:val="26"/>
          <w:szCs w:val="26"/>
        </w:rPr>
        <w:t>н</w:t>
      </w:r>
      <w:r w:rsidRPr="0075248E">
        <w:rPr>
          <w:rFonts w:eastAsia="Times New Roman"/>
          <w:sz w:val="26"/>
          <w:szCs w:val="26"/>
        </w:rPr>
        <w:t>т</w:t>
      </w:r>
      <w:r w:rsidRPr="0075248E">
        <w:rPr>
          <w:rFonts w:eastAsia="Times New Roman"/>
          <w:spacing w:val="3"/>
          <w:sz w:val="26"/>
          <w:szCs w:val="26"/>
        </w:rPr>
        <w:t xml:space="preserve"> </w:t>
      </w:r>
      <w:r w:rsidRPr="0075248E">
        <w:rPr>
          <w:rFonts w:eastAsia="Times New Roman"/>
          <w:sz w:val="26"/>
          <w:szCs w:val="26"/>
        </w:rPr>
        <w:t>о</w:t>
      </w:r>
      <w:r w:rsidRPr="0075248E">
        <w:rPr>
          <w:rFonts w:eastAsia="Times New Roman"/>
          <w:spacing w:val="2"/>
          <w:sz w:val="26"/>
          <w:szCs w:val="26"/>
        </w:rPr>
        <w:t xml:space="preserve"> </w:t>
      </w:r>
      <w:r w:rsidRPr="0075248E">
        <w:rPr>
          <w:rFonts w:eastAsia="Times New Roman"/>
          <w:sz w:val="26"/>
          <w:szCs w:val="26"/>
        </w:rPr>
        <w:t>треб</w:t>
      </w:r>
      <w:r w:rsidRPr="0075248E">
        <w:rPr>
          <w:rFonts w:eastAsia="Times New Roman"/>
          <w:sz w:val="26"/>
          <w:szCs w:val="26"/>
        </w:rPr>
        <w:t>о</w:t>
      </w:r>
      <w:r w:rsidRPr="0075248E">
        <w:rPr>
          <w:rFonts w:eastAsia="Times New Roman"/>
          <w:sz w:val="26"/>
          <w:szCs w:val="26"/>
        </w:rPr>
        <w:t>в</w:t>
      </w:r>
      <w:r w:rsidRPr="0075248E">
        <w:rPr>
          <w:rFonts w:eastAsia="Times New Roman"/>
          <w:spacing w:val="-1"/>
          <w:sz w:val="26"/>
          <w:szCs w:val="26"/>
        </w:rPr>
        <w:t>ан</w:t>
      </w:r>
      <w:r w:rsidRPr="0075248E">
        <w:rPr>
          <w:rFonts w:eastAsia="Times New Roman"/>
          <w:spacing w:val="1"/>
          <w:sz w:val="26"/>
          <w:szCs w:val="26"/>
        </w:rPr>
        <w:t>и</w:t>
      </w:r>
      <w:r w:rsidRPr="0075248E">
        <w:rPr>
          <w:rFonts w:eastAsia="Times New Roman"/>
          <w:spacing w:val="-2"/>
          <w:sz w:val="26"/>
          <w:szCs w:val="26"/>
        </w:rPr>
        <w:t>я</w:t>
      </w:r>
      <w:r w:rsidRPr="0075248E">
        <w:rPr>
          <w:rFonts w:eastAsia="Times New Roman"/>
          <w:sz w:val="26"/>
          <w:szCs w:val="26"/>
        </w:rPr>
        <w:t xml:space="preserve">х </w:t>
      </w:r>
      <w:r w:rsidRPr="0075248E">
        <w:rPr>
          <w:rFonts w:eastAsia="Times New Roman"/>
          <w:spacing w:val="1"/>
          <w:sz w:val="26"/>
          <w:szCs w:val="26"/>
        </w:rPr>
        <w:t>п</w:t>
      </w:r>
      <w:r w:rsidRPr="0075248E">
        <w:rPr>
          <w:rFonts w:eastAsia="Times New Roman"/>
          <w:sz w:val="26"/>
          <w:szCs w:val="26"/>
        </w:rPr>
        <w:t>ож</w:t>
      </w:r>
      <w:r w:rsidRPr="0075248E">
        <w:rPr>
          <w:rFonts w:eastAsia="Times New Roman"/>
          <w:spacing w:val="-1"/>
          <w:sz w:val="26"/>
          <w:szCs w:val="26"/>
        </w:rPr>
        <w:t>а</w:t>
      </w:r>
      <w:r w:rsidRPr="0075248E">
        <w:rPr>
          <w:rFonts w:eastAsia="Times New Roman"/>
          <w:sz w:val="26"/>
          <w:szCs w:val="26"/>
        </w:rPr>
        <w:t>р</w:t>
      </w:r>
      <w:r w:rsidRPr="0075248E">
        <w:rPr>
          <w:rFonts w:eastAsia="Times New Roman"/>
          <w:spacing w:val="1"/>
          <w:sz w:val="26"/>
          <w:szCs w:val="26"/>
        </w:rPr>
        <w:t>н</w:t>
      </w:r>
      <w:r w:rsidRPr="0075248E">
        <w:rPr>
          <w:rFonts w:eastAsia="Times New Roman"/>
          <w:sz w:val="26"/>
          <w:szCs w:val="26"/>
        </w:rPr>
        <w:t>ой</w:t>
      </w:r>
      <w:r w:rsidRPr="0075248E">
        <w:rPr>
          <w:rFonts w:eastAsia="Times New Roman"/>
          <w:spacing w:val="1"/>
          <w:sz w:val="26"/>
          <w:szCs w:val="26"/>
        </w:rPr>
        <w:t xml:space="preserve"> </w:t>
      </w:r>
      <w:r w:rsidRPr="0075248E">
        <w:rPr>
          <w:rFonts w:eastAsia="Times New Roman"/>
          <w:sz w:val="26"/>
          <w:szCs w:val="26"/>
        </w:rPr>
        <w:t>б</w:t>
      </w:r>
      <w:r w:rsidRPr="0075248E">
        <w:rPr>
          <w:rFonts w:eastAsia="Times New Roman"/>
          <w:spacing w:val="-1"/>
          <w:sz w:val="26"/>
          <w:szCs w:val="26"/>
        </w:rPr>
        <w:t>е</w:t>
      </w:r>
      <w:r w:rsidRPr="0075248E">
        <w:rPr>
          <w:rFonts w:eastAsia="Times New Roman"/>
          <w:spacing w:val="1"/>
          <w:sz w:val="26"/>
          <w:szCs w:val="26"/>
        </w:rPr>
        <w:t>з</w:t>
      </w:r>
      <w:r w:rsidRPr="0075248E">
        <w:rPr>
          <w:rFonts w:eastAsia="Times New Roman"/>
          <w:spacing w:val="-2"/>
          <w:sz w:val="26"/>
          <w:szCs w:val="26"/>
        </w:rPr>
        <w:t>о</w:t>
      </w:r>
      <w:r w:rsidRPr="0075248E">
        <w:rPr>
          <w:rFonts w:eastAsia="Times New Roman"/>
          <w:spacing w:val="1"/>
          <w:sz w:val="26"/>
          <w:szCs w:val="26"/>
        </w:rPr>
        <w:t>п</w:t>
      </w:r>
      <w:r w:rsidRPr="0075248E">
        <w:rPr>
          <w:rFonts w:eastAsia="Times New Roman"/>
          <w:spacing w:val="-1"/>
          <w:sz w:val="26"/>
          <w:szCs w:val="26"/>
        </w:rPr>
        <w:t>ас</w:t>
      </w:r>
      <w:r w:rsidRPr="0075248E">
        <w:rPr>
          <w:rFonts w:eastAsia="Times New Roman"/>
          <w:spacing w:val="1"/>
          <w:sz w:val="26"/>
          <w:szCs w:val="26"/>
        </w:rPr>
        <w:t>н</w:t>
      </w:r>
      <w:r w:rsidRPr="0075248E">
        <w:rPr>
          <w:rFonts w:eastAsia="Times New Roman"/>
          <w:sz w:val="26"/>
          <w:szCs w:val="26"/>
        </w:rPr>
        <w:t>о</w:t>
      </w:r>
      <w:r w:rsidRPr="0075248E">
        <w:rPr>
          <w:rFonts w:eastAsia="Times New Roman"/>
          <w:spacing w:val="-1"/>
          <w:sz w:val="26"/>
          <w:szCs w:val="26"/>
        </w:rPr>
        <w:t>с</w:t>
      </w:r>
      <w:r w:rsidRPr="0075248E">
        <w:rPr>
          <w:rFonts w:eastAsia="Times New Roman"/>
          <w:sz w:val="26"/>
          <w:szCs w:val="26"/>
        </w:rPr>
        <w:t>ти</w:t>
      </w:r>
      <w:r w:rsidRPr="0075248E">
        <w:rPr>
          <w:rFonts w:eastAsia="Times New Roman"/>
          <w:spacing w:val="-5"/>
          <w:sz w:val="26"/>
          <w:szCs w:val="26"/>
        </w:rPr>
        <w:t>».</w:t>
      </w:r>
    </w:p>
    <w:p w:rsidR="002B3703" w:rsidRPr="0075248E" w:rsidRDefault="002B3703" w:rsidP="001B116D">
      <w:pPr>
        <w:tabs>
          <w:tab w:val="left" w:pos="12758"/>
        </w:tabs>
        <w:ind w:firstLine="709"/>
        <w:rPr>
          <w:rFonts w:eastAsia="Times New Roman"/>
          <w:sz w:val="26"/>
          <w:szCs w:val="26"/>
        </w:rPr>
      </w:pP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 xml:space="preserve">ый </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он</w:t>
      </w:r>
      <w:r w:rsidRPr="0075248E">
        <w:rPr>
          <w:rFonts w:eastAsia="Times New Roman"/>
          <w:spacing w:val="1"/>
          <w:sz w:val="26"/>
          <w:szCs w:val="26"/>
        </w:rPr>
        <w:t xml:space="preserve"> </w:t>
      </w:r>
      <w:r w:rsidRPr="0075248E">
        <w:rPr>
          <w:rFonts w:eastAsia="Times New Roman"/>
          <w:sz w:val="26"/>
          <w:szCs w:val="26"/>
        </w:rPr>
        <w:t>от</w:t>
      </w:r>
      <w:r w:rsidRPr="0075248E">
        <w:rPr>
          <w:rFonts w:eastAsia="Times New Roman"/>
          <w:spacing w:val="-2"/>
          <w:sz w:val="26"/>
          <w:szCs w:val="26"/>
        </w:rPr>
        <w:t xml:space="preserve"> </w:t>
      </w:r>
      <w:r w:rsidRPr="0075248E">
        <w:rPr>
          <w:rFonts w:eastAsia="Times New Roman"/>
          <w:sz w:val="26"/>
          <w:szCs w:val="26"/>
        </w:rPr>
        <w:t>27.07.2010 №</w:t>
      </w:r>
      <w:r w:rsidRPr="0075248E">
        <w:rPr>
          <w:rFonts w:eastAsia="Times New Roman"/>
          <w:spacing w:val="-1"/>
          <w:sz w:val="26"/>
          <w:szCs w:val="26"/>
        </w:rPr>
        <w:t xml:space="preserve"> </w:t>
      </w:r>
      <w:r w:rsidRPr="0075248E">
        <w:rPr>
          <w:rFonts w:eastAsia="Times New Roman"/>
          <w:sz w:val="26"/>
          <w:szCs w:val="26"/>
        </w:rPr>
        <w:t>19</w:t>
      </w:r>
      <w:r w:rsidRPr="0075248E">
        <w:rPr>
          <w:rFonts w:eastAsia="Times New Roman"/>
          <w:spacing w:val="2"/>
          <w:sz w:val="26"/>
          <w:szCs w:val="26"/>
        </w:rPr>
        <w:t>0</w:t>
      </w:r>
      <w:r w:rsidRPr="0075248E">
        <w:rPr>
          <w:rFonts w:eastAsia="Times New Roman"/>
          <w:spacing w:val="-1"/>
          <w:sz w:val="26"/>
          <w:szCs w:val="26"/>
        </w:rPr>
        <w:t>-</w:t>
      </w:r>
      <w:r w:rsidRPr="0075248E">
        <w:rPr>
          <w:rFonts w:eastAsia="Times New Roman"/>
          <w:sz w:val="26"/>
          <w:szCs w:val="26"/>
        </w:rPr>
        <w:t>ФЗ</w:t>
      </w:r>
      <w:r w:rsidRPr="0075248E">
        <w:rPr>
          <w:rFonts w:eastAsia="Times New Roman"/>
          <w:spacing w:val="4"/>
          <w:sz w:val="26"/>
          <w:szCs w:val="26"/>
        </w:rPr>
        <w:t xml:space="preserve"> </w:t>
      </w:r>
      <w:r w:rsidRPr="0075248E">
        <w:rPr>
          <w:rFonts w:eastAsia="Times New Roman"/>
          <w:spacing w:val="-2"/>
          <w:sz w:val="26"/>
          <w:szCs w:val="26"/>
        </w:rPr>
        <w:t>«</w:t>
      </w:r>
      <w:r w:rsidRPr="0075248E">
        <w:rPr>
          <w:rFonts w:eastAsia="Times New Roman"/>
          <w:sz w:val="26"/>
          <w:szCs w:val="26"/>
        </w:rPr>
        <w:t>О т</w:t>
      </w:r>
      <w:r w:rsidRPr="0075248E">
        <w:rPr>
          <w:rFonts w:eastAsia="Times New Roman"/>
          <w:spacing w:val="-1"/>
          <w:sz w:val="26"/>
          <w:szCs w:val="26"/>
        </w:rPr>
        <w:t>е</w:t>
      </w:r>
      <w:r w:rsidRPr="0075248E">
        <w:rPr>
          <w:rFonts w:eastAsia="Times New Roman"/>
          <w:spacing w:val="1"/>
          <w:sz w:val="26"/>
          <w:szCs w:val="26"/>
        </w:rPr>
        <w:t>п</w:t>
      </w:r>
      <w:r w:rsidRPr="0075248E">
        <w:rPr>
          <w:rFonts w:eastAsia="Times New Roman"/>
          <w:sz w:val="26"/>
          <w:szCs w:val="26"/>
        </w:rPr>
        <w:t>ло</w:t>
      </w:r>
      <w:r w:rsidRPr="0075248E">
        <w:rPr>
          <w:rFonts w:eastAsia="Times New Roman"/>
          <w:spacing w:val="-1"/>
          <w:sz w:val="26"/>
          <w:szCs w:val="26"/>
        </w:rPr>
        <w:t>с</w:t>
      </w:r>
      <w:r w:rsidRPr="0075248E">
        <w:rPr>
          <w:rFonts w:eastAsia="Times New Roman"/>
          <w:spacing w:val="1"/>
          <w:sz w:val="26"/>
          <w:szCs w:val="26"/>
        </w:rPr>
        <w:t>н</w:t>
      </w:r>
      <w:r w:rsidRPr="0075248E">
        <w:rPr>
          <w:rFonts w:eastAsia="Times New Roman"/>
          <w:spacing w:val="-1"/>
          <w:sz w:val="26"/>
          <w:szCs w:val="26"/>
        </w:rPr>
        <w:t>а</w:t>
      </w:r>
      <w:r w:rsidRPr="0075248E">
        <w:rPr>
          <w:rFonts w:eastAsia="Times New Roman"/>
          <w:sz w:val="26"/>
          <w:szCs w:val="26"/>
        </w:rPr>
        <w:t>бж</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pacing w:val="3"/>
          <w:sz w:val="26"/>
          <w:szCs w:val="26"/>
        </w:rPr>
        <w:t>и</w:t>
      </w:r>
      <w:r w:rsidRPr="0075248E">
        <w:rPr>
          <w:rFonts w:eastAsia="Times New Roman"/>
          <w:spacing w:val="-7"/>
          <w:sz w:val="26"/>
          <w:szCs w:val="26"/>
        </w:rPr>
        <w:t>»</w:t>
      </w:r>
      <w:r w:rsidR="00845228" w:rsidRPr="0075248E">
        <w:rPr>
          <w:rFonts w:eastAsia="Times New Roman"/>
          <w:spacing w:val="-7"/>
          <w:sz w:val="26"/>
          <w:szCs w:val="26"/>
        </w:rPr>
        <w:t>.</w:t>
      </w:r>
    </w:p>
    <w:p w:rsidR="002B3703" w:rsidRPr="0075248E" w:rsidRDefault="002B3703" w:rsidP="001B116D">
      <w:pPr>
        <w:tabs>
          <w:tab w:val="left" w:pos="12758"/>
        </w:tabs>
        <w:ind w:firstLine="709"/>
        <w:rPr>
          <w:sz w:val="26"/>
          <w:szCs w:val="26"/>
        </w:rPr>
      </w:pP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 xml:space="preserve">ый </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он</w:t>
      </w:r>
      <w:r w:rsidRPr="0075248E">
        <w:rPr>
          <w:rFonts w:eastAsia="Times New Roman"/>
          <w:spacing w:val="1"/>
          <w:sz w:val="26"/>
          <w:szCs w:val="26"/>
        </w:rPr>
        <w:t xml:space="preserve"> </w:t>
      </w:r>
      <w:r w:rsidRPr="0075248E">
        <w:rPr>
          <w:rFonts w:eastAsia="Times New Roman"/>
          <w:sz w:val="26"/>
          <w:szCs w:val="26"/>
        </w:rPr>
        <w:t>от</w:t>
      </w:r>
      <w:r w:rsidRPr="0075248E">
        <w:rPr>
          <w:rFonts w:eastAsia="Times New Roman"/>
          <w:spacing w:val="-2"/>
          <w:sz w:val="26"/>
          <w:szCs w:val="26"/>
        </w:rPr>
        <w:t xml:space="preserve"> </w:t>
      </w:r>
      <w:r w:rsidRPr="0075248E">
        <w:rPr>
          <w:rFonts w:eastAsia="Times New Roman"/>
          <w:sz w:val="26"/>
          <w:szCs w:val="26"/>
        </w:rPr>
        <w:t>07.12.2011 №</w:t>
      </w:r>
      <w:r w:rsidRPr="0075248E">
        <w:rPr>
          <w:rFonts w:eastAsia="Times New Roman"/>
          <w:spacing w:val="-1"/>
          <w:sz w:val="26"/>
          <w:szCs w:val="26"/>
        </w:rPr>
        <w:t xml:space="preserve"> </w:t>
      </w:r>
      <w:r w:rsidRPr="0075248E">
        <w:rPr>
          <w:rFonts w:eastAsia="Times New Roman"/>
          <w:sz w:val="26"/>
          <w:szCs w:val="26"/>
        </w:rPr>
        <w:t>41</w:t>
      </w:r>
      <w:r w:rsidRPr="0075248E">
        <w:rPr>
          <w:rFonts w:eastAsia="Times New Roman"/>
          <w:spacing w:val="2"/>
          <w:sz w:val="26"/>
          <w:szCs w:val="26"/>
        </w:rPr>
        <w:t>6</w:t>
      </w:r>
      <w:r w:rsidRPr="0075248E">
        <w:rPr>
          <w:rFonts w:eastAsia="Times New Roman"/>
          <w:spacing w:val="-1"/>
          <w:sz w:val="26"/>
          <w:szCs w:val="26"/>
        </w:rPr>
        <w:t>-</w:t>
      </w:r>
      <w:r w:rsidRPr="0075248E">
        <w:rPr>
          <w:rFonts w:eastAsia="Times New Roman"/>
          <w:sz w:val="26"/>
          <w:szCs w:val="26"/>
        </w:rPr>
        <w:t>ФЗ</w:t>
      </w:r>
      <w:r w:rsidRPr="0075248E">
        <w:rPr>
          <w:rFonts w:eastAsia="Times New Roman"/>
          <w:spacing w:val="4"/>
          <w:sz w:val="26"/>
          <w:szCs w:val="26"/>
        </w:rPr>
        <w:t xml:space="preserve"> </w:t>
      </w:r>
      <w:r w:rsidRPr="0075248E">
        <w:rPr>
          <w:rFonts w:eastAsia="Times New Roman"/>
          <w:spacing w:val="-2"/>
          <w:sz w:val="26"/>
          <w:szCs w:val="26"/>
        </w:rPr>
        <w:t>«</w:t>
      </w:r>
      <w:r w:rsidRPr="0075248E">
        <w:rPr>
          <w:rFonts w:eastAsia="Times New Roman"/>
          <w:sz w:val="26"/>
          <w:szCs w:val="26"/>
        </w:rPr>
        <w:t xml:space="preserve">О </w:t>
      </w:r>
      <w:r w:rsidRPr="0075248E">
        <w:rPr>
          <w:rFonts w:eastAsia="Times New Roman"/>
          <w:spacing w:val="-1"/>
          <w:sz w:val="26"/>
          <w:szCs w:val="26"/>
        </w:rPr>
        <w:t>в</w:t>
      </w:r>
      <w:r w:rsidRPr="0075248E">
        <w:rPr>
          <w:rFonts w:eastAsia="Times New Roman"/>
          <w:sz w:val="26"/>
          <w:szCs w:val="26"/>
        </w:rPr>
        <w:t>одо</w:t>
      </w:r>
      <w:r w:rsidRPr="0075248E">
        <w:rPr>
          <w:rFonts w:eastAsia="Times New Roman"/>
          <w:spacing w:val="-1"/>
          <w:sz w:val="26"/>
          <w:szCs w:val="26"/>
        </w:rPr>
        <w:t>с</w:t>
      </w:r>
      <w:r w:rsidRPr="0075248E">
        <w:rPr>
          <w:rFonts w:eastAsia="Times New Roman"/>
          <w:spacing w:val="1"/>
          <w:sz w:val="26"/>
          <w:szCs w:val="26"/>
        </w:rPr>
        <w:t>н</w:t>
      </w:r>
      <w:r w:rsidRPr="0075248E">
        <w:rPr>
          <w:rFonts w:eastAsia="Times New Roman"/>
          <w:spacing w:val="-1"/>
          <w:sz w:val="26"/>
          <w:szCs w:val="26"/>
        </w:rPr>
        <w:t>а</w:t>
      </w:r>
      <w:r w:rsidRPr="0075248E">
        <w:rPr>
          <w:rFonts w:eastAsia="Times New Roman"/>
          <w:sz w:val="26"/>
          <w:szCs w:val="26"/>
        </w:rPr>
        <w:t>бж</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и</w:t>
      </w:r>
      <w:r w:rsidRPr="0075248E">
        <w:rPr>
          <w:rFonts w:eastAsia="Times New Roman"/>
          <w:spacing w:val="3"/>
          <w:sz w:val="26"/>
          <w:szCs w:val="26"/>
        </w:rPr>
        <w:t xml:space="preserve"> </w:t>
      </w:r>
      <w:r w:rsidRPr="0075248E">
        <w:rPr>
          <w:rFonts w:eastAsia="Times New Roman"/>
          <w:sz w:val="26"/>
          <w:szCs w:val="26"/>
        </w:rPr>
        <w:t>и</w:t>
      </w:r>
      <w:r w:rsidRPr="0075248E">
        <w:rPr>
          <w:rFonts w:eastAsia="Times New Roman"/>
          <w:spacing w:val="1"/>
          <w:sz w:val="26"/>
          <w:szCs w:val="26"/>
        </w:rPr>
        <w:t xml:space="preserve"> </w:t>
      </w:r>
      <w:r w:rsidRPr="0075248E">
        <w:rPr>
          <w:rFonts w:eastAsia="Times New Roman"/>
          <w:sz w:val="26"/>
          <w:szCs w:val="26"/>
        </w:rPr>
        <w:t>во</w:t>
      </w:r>
      <w:r w:rsidRPr="0075248E">
        <w:rPr>
          <w:rFonts w:eastAsia="Times New Roman"/>
          <w:spacing w:val="-3"/>
          <w:sz w:val="26"/>
          <w:szCs w:val="26"/>
        </w:rPr>
        <w:t>д</w:t>
      </w:r>
      <w:r w:rsidRPr="0075248E">
        <w:rPr>
          <w:rFonts w:eastAsia="Times New Roman"/>
          <w:sz w:val="26"/>
          <w:szCs w:val="26"/>
        </w:rPr>
        <w:t>оотв</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pacing w:val="3"/>
          <w:sz w:val="26"/>
          <w:szCs w:val="26"/>
        </w:rPr>
        <w:t>и</w:t>
      </w:r>
      <w:r w:rsidRPr="0075248E">
        <w:rPr>
          <w:rFonts w:eastAsia="Times New Roman"/>
          <w:spacing w:val="-7"/>
          <w:sz w:val="26"/>
          <w:szCs w:val="26"/>
        </w:rPr>
        <w:t>»</w:t>
      </w:r>
      <w:r w:rsidR="00845228" w:rsidRPr="0075248E">
        <w:rPr>
          <w:rFonts w:eastAsia="Times New Roman"/>
          <w:spacing w:val="-7"/>
          <w:sz w:val="26"/>
          <w:szCs w:val="26"/>
        </w:rPr>
        <w:t>.</w:t>
      </w:r>
    </w:p>
    <w:p w:rsidR="002B3703" w:rsidRPr="0075248E" w:rsidRDefault="002B3703" w:rsidP="001B116D">
      <w:pPr>
        <w:tabs>
          <w:tab w:val="left" w:pos="12758"/>
        </w:tabs>
        <w:ind w:firstLine="709"/>
        <w:jc w:val="center"/>
        <w:rPr>
          <w:rFonts w:eastAsia="Times New Roman"/>
          <w:sz w:val="26"/>
          <w:szCs w:val="26"/>
        </w:rPr>
      </w:pPr>
      <w:r w:rsidRPr="0075248E">
        <w:rPr>
          <w:rFonts w:eastAsia="Times New Roman"/>
          <w:b/>
          <w:bCs/>
          <w:i/>
          <w:sz w:val="26"/>
          <w:szCs w:val="26"/>
        </w:rPr>
        <w:t>И</w:t>
      </w:r>
      <w:r w:rsidRPr="0075248E">
        <w:rPr>
          <w:rFonts w:eastAsia="Times New Roman"/>
          <w:b/>
          <w:bCs/>
          <w:i/>
          <w:spacing w:val="1"/>
          <w:sz w:val="26"/>
          <w:szCs w:val="26"/>
        </w:rPr>
        <w:t>н</w:t>
      </w:r>
      <w:r w:rsidRPr="0075248E">
        <w:rPr>
          <w:rFonts w:eastAsia="Times New Roman"/>
          <w:b/>
          <w:bCs/>
          <w:i/>
          <w:spacing w:val="-1"/>
          <w:sz w:val="26"/>
          <w:szCs w:val="26"/>
        </w:rPr>
        <w:t>ы</w:t>
      </w:r>
      <w:r w:rsidRPr="0075248E">
        <w:rPr>
          <w:rFonts w:eastAsia="Times New Roman"/>
          <w:b/>
          <w:bCs/>
          <w:i/>
          <w:sz w:val="26"/>
          <w:szCs w:val="26"/>
        </w:rPr>
        <w:t>е</w:t>
      </w:r>
      <w:r w:rsidRPr="0075248E">
        <w:rPr>
          <w:rFonts w:eastAsia="Times New Roman"/>
          <w:b/>
          <w:bCs/>
          <w:i/>
          <w:spacing w:val="-1"/>
          <w:sz w:val="26"/>
          <w:szCs w:val="26"/>
        </w:rPr>
        <w:t xml:space="preserve"> </w:t>
      </w:r>
      <w:r w:rsidRPr="0075248E">
        <w:rPr>
          <w:rFonts w:eastAsia="Times New Roman"/>
          <w:b/>
          <w:bCs/>
          <w:i/>
          <w:spacing w:val="1"/>
          <w:sz w:val="26"/>
          <w:szCs w:val="26"/>
        </w:rPr>
        <w:t>н</w:t>
      </w:r>
      <w:r w:rsidRPr="0075248E">
        <w:rPr>
          <w:rFonts w:eastAsia="Times New Roman"/>
          <w:b/>
          <w:bCs/>
          <w:i/>
          <w:sz w:val="26"/>
          <w:szCs w:val="26"/>
        </w:rPr>
        <w:t>ор</w:t>
      </w:r>
      <w:r w:rsidRPr="0075248E">
        <w:rPr>
          <w:rFonts w:eastAsia="Times New Roman"/>
          <w:b/>
          <w:bCs/>
          <w:i/>
          <w:spacing w:val="1"/>
          <w:sz w:val="26"/>
          <w:szCs w:val="26"/>
        </w:rPr>
        <w:t>м</w:t>
      </w:r>
      <w:r w:rsidRPr="0075248E">
        <w:rPr>
          <w:rFonts w:eastAsia="Times New Roman"/>
          <w:b/>
          <w:bCs/>
          <w:i/>
          <w:spacing w:val="-2"/>
          <w:sz w:val="26"/>
          <w:szCs w:val="26"/>
        </w:rPr>
        <w:t>а</w:t>
      </w:r>
      <w:r w:rsidRPr="0075248E">
        <w:rPr>
          <w:rFonts w:eastAsia="Times New Roman"/>
          <w:b/>
          <w:bCs/>
          <w:i/>
          <w:spacing w:val="3"/>
          <w:sz w:val="26"/>
          <w:szCs w:val="26"/>
        </w:rPr>
        <w:t>т</w:t>
      </w:r>
      <w:r w:rsidRPr="0075248E">
        <w:rPr>
          <w:rFonts w:eastAsia="Times New Roman"/>
          <w:b/>
          <w:bCs/>
          <w:i/>
          <w:spacing w:val="-1"/>
          <w:sz w:val="26"/>
          <w:szCs w:val="26"/>
        </w:rPr>
        <w:t>и</w:t>
      </w:r>
      <w:r w:rsidRPr="0075248E">
        <w:rPr>
          <w:rFonts w:eastAsia="Times New Roman"/>
          <w:b/>
          <w:bCs/>
          <w:i/>
          <w:sz w:val="26"/>
          <w:szCs w:val="26"/>
        </w:rPr>
        <w:t>в</w:t>
      </w:r>
      <w:r w:rsidRPr="0075248E">
        <w:rPr>
          <w:rFonts w:eastAsia="Times New Roman"/>
          <w:b/>
          <w:bCs/>
          <w:i/>
          <w:spacing w:val="1"/>
          <w:sz w:val="26"/>
          <w:szCs w:val="26"/>
        </w:rPr>
        <w:t>н</w:t>
      </w:r>
      <w:r w:rsidRPr="0075248E">
        <w:rPr>
          <w:rFonts w:eastAsia="Times New Roman"/>
          <w:b/>
          <w:bCs/>
          <w:i/>
          <w:spacing w:val="-1"/>
          <w:sz w:val="26"/>
          <w:szCs w:val="26"/>
        </w:rPr>
        <w:t>ы</w:t>
      </w:r>
      <w:r w:rsidRPr="0075248E">
        <w:rPr>
          <w:rFonts w:eastAsia="Times New Roman"/>
          <w:b/>
          <w:bCs/>
          <w:i/>
          <w:sz w:val="26"/>
          <w:szCs w:val="26"/>
        </w:rPr>
        <w:t>е</w:t>
      </w:r>
      <w:r w:rsidRPr="0075248E">
        <w:rPr>
          <w:rFonts w:eastAsia="Times New Roman"/>
          <w:b/>
          <w:bCs/>
          <w:i/>
          <w:spacing w:val="-1"/>
          <w:sz w:val="26"/>
          <w:szCs w:val="26"/>
        </w:rPr>
        <w:t xml:space="preserve"> </w:t>
      </w:r>
      <w:r w:rsidRPr="0075248E">
        <w:rPr>
          <w:rFonts w:eastAsia="Times New Roman"/>
          <w:b/>
          <w:bCs/>
          <w:i/>
          <w:sz w:val="26"/>
          <w:szCs w:val="26"/>
        </w:rPr>
        <w:t>а</w:t>
      </w:r>
      <w:r w:rsidRPr="0075248E">
        <w:rPr>
          <w:rFonts w:eastAsia="Times New Roman"/>
          <w:b/>
          <w:bCs/>
          <w:i/>
          <w:spacing w:val="-2"/>
          <w:sz w:val="26"/>
          <w:szCs w:val="26"/>
        </w:rPr>
        <w:t>к</w:t>
      </w:r>
      <w:r w:rsidRPr="0075248E">
        <w:rPr>
          <w:rFonts w:eastAsia="Times New Roman"/>
          <w:b/>
          <w:bCs/>
          <w:i/>
          <w:spacing w:val="3"/>
          <w:sz w:val="26"/>
          <w:szCs w:val="26"/>
        </w:rPr>
        <w:t>т</w:t>
      </w:r>
      <w:r w:rsidRPr="0075248E">
        <w:rPr>
          <w:rFonts w:eastAsia="Times New Roman"/>
          <w:b/>
          <w:bCs/>
          <w:i/>
          <w:sz w:val="26"/>
          <w:szCs w:val="26"/>
        </w:rPr>
        <w:t>ы</w:t>
      </w:r>
      <w:r w:rsidRPr="0075248E">
        <w:rPr>
          <w:rFonts w:eastAsia="Times New Roman"/>
          <w:b/>
          <w:bCs/>
          <w:i/>
          <w:spacing w:val="-1"/>
          <w:sz w:val="26"/>
          <w:szCs w:val="26"/>
        </w:rPr>
        <w:t xml:space="preserve"> </w:t>
      </w:r>
      <w:r w:rsidRPr="0075248E">
        <w:rPr>
          <w:rFonts w:eastAsia="Times New Roman"/>
          <w:b/>
          <w:bCs/>
          <w:i/>
          <w:sz w:val="26"/>
          <w:szCs w:val="26"/>
        </w:rPr>
        <w:t>Ро</w:t>
      </w:r>
      <w:r w:rsidRPr="0075248E">
        <w:rPr>
          <w:rFonts w:eastAsia="Times New Roman"/>
          <w:b/>
          <w:bCs/>
          <w:i/>
          <w:spacing w:val="-1"/>
          <w:sz w:val="26"/>
          <w:szCs w:val="26"/>
        </w:rPr>
        <w:t>сс</w:t>
      </w:r>
      <w:r w:rsidRPr="0075248E">
        <w:rPr>
          <w:rFonts w:eastAsia="Times New Roman"/>
          <w:b/>
          <w:bCs/>
          <w:i/>
          <w:spacing w:val="1"/>
          <w:sz w:val="26"/>
          <w:szCs w:val="26"/>
        </w:rPr>
        <w:t>ий</w:t>
      </w:r>
      <w:r w:rsidRPr="0075248E">
        <w:rPr>
          <w:rFonts w:eastAsia="Times New Roman"/>
          <w:b/>
          <w:bCs/>
          <w:i/>
          <w:spacing w:val="-1"/>
          <w:sz w:val="26"/>
          <w:szCs w:val="26"/>
        </w:rPr>
        <w:t>с</w:t>
      </w:r>
      <w:r w:rsidRPr="0075248E">
        <w:rPr>
          <w:rFonts w:eastAsia="Times New Roman"/>
          <w:b/>
          <w:bCs/>
          <w:i/>
          <w:sz w:val="26"/>
          <w:szCs w:val="26"/>
        </w:rPr>
        <w:t>кой</w:t>
      </w:r>
      <w:r w:rsidRPr="0075248E">
        <w:rPr>
          <w:rFonts w:eastAsia="Times New Roman"/>
          <w:b/>
          <w:bCs/>
          <w:i/>
          <w:spacing w:val="1"/>
          <w:sz w:val="26"/>
          <w:szCs w:val="26"/>
        </w:rPr>
        <w:t xml:space="preserve"> </w:t>
      </w:r>
      <w:r w:rsidRPr="0075248E">
        <w:rPr>
          <w:rFonts w:eastAsia="Times New Roman"/>
          <w:b/>
          <w:bCs/>
          <w:i/>
          <w:sz w:val="26"/>
          <w:szCs w:val="26"/>
        </w:rPr>
        <w:t>Ф</w:t>
      </w:r>
      <w:r w:rsidRPr="0075248E">
        <w:rPr>
          <w:rFonts w:eastAsia="Times New Roman"/>
          <w:b/>
          <w:bCs/>
          <w:i/>
          <w:spacing w:val="-1"/>
          <w:sz w:val="26"/>
          <w:szCs w:val="26"/>
        </w:rPr>
        <w:t>е</w:t>
      </w:r>
      <w:r w:rsidRPr="0075248E">
        <w:rPr>
          <w:rFonts w:eastAsia="Times New Roman"/>
          <w:b/>
          <w:bCs/>
          <w:i/>
          <w:spacing w:val="1"/>
          <w:sz w:val="26"/>
          <w:szCs w:val="26"/>
        </w:rPr>
        <w:t>д</w:t>
      </w:r>
      <w:r w:rsidRPr="0075248E">
        <w:rPr>
          <w:rFonts w:eastAsia="Times New Roman"/>
          <w:b/>
          <w:bCs/>
          <w:i/>
          <w:spacing w:val="-1"/>
          <w:sz w:val="26"/>
          <w:szCs w:val="26"/>
        </w:rPr>
        <w:t>е</w:t>
      </w:r>
      <w:r w:rsidRPr="0075248E">
        <w:rPr>
          <w:rFonts w:eastAsia="Times New Roman"/>
          <w:b/>
          <w:bCs/>
          <w:i/>
          <w:spacing w:val="-2"/>
          <w:sz w:val="26"/>
          <w:szCs w:val="26"/>
        </w:rPr>
        <w:t>р</w:t>
      </w:r>
      <w:r w:rsidRPr="0075248E">
        <w:rPr>
          <w:rFonts w:eastAsia="Times New Roman"/>
          <w:b/>
          <w:bCs/>
          <w:i/>
          <w:sz w:val="26"/>
          <w:szCs w:val="26"/>
        </w:rPr>
        <w:t>а</w:t>
      </w:r>
      <w:r w:rsidRPr="0075248E">
        <w:rPr>
          <w:rFonts w:eastAsia="Times New Roman"/>
          <w:b/>
          <w:bCs/>
          <w:i/>
          <w:spacing w:val="1"/>
          <w:sz w:val="26"/>
          <w:szCs w:val="26"/>
        </w:rPr>
        <w:t>ци</w:t>
      </w:r>
      <w:r w:rsidRPr="0075248E">
        <w:rPr>
          <w:rFonts w:eastAsia="Times New Roman"/>
          <w:b/>
          <w:bCs/>
          <w:i/>
          <w:sz w:val="26"/>
          <w:szCs w:val="26"/>
        </w:rPr>
        <w:t>и</w:t>
      </w:r>
    </w:p>
    <w:p w:rsidR="002B3703" w:rsidRPr="0075248E" w:rsidRDefault="00C61F61" w:rsidP="001B116D">
      <w:pPr>
        <w:tabs>
          <w:tab w:val="left" w:pos="12758"/>
        </w:tabs>
        <w:ind w:firstLine="709"/>
        <w:rPr>
          <w:rFonts w:eastAsia="Times New Roman"/>
          <w:spacing w:val="1"/>
          <w:sz w:val="26"/>
          <w:szCs w:val="26"/>
        </w:rPr>
      </w:pPr>
      <w:r w:rsidRPr="0075248E">
        <w:rPr>
          <w:rFonts w:eastAsia="Times New Roman"/>
          <w:spacing w:val="1"/>
          <w:sz w:val="26"/>
          <w:szCs w:val="26"/>
        </w:rPr>
        <w:t xml:space="preserve">Приказ Минздрава России от 27.02.2016 </w:t>
      </w:r>
      <w:r w:rsidR="009B2A1E" w:rsidRPr="0075248E">
        <w:rPr>
          <w:rFonts w:eastAsia="Times New Roman"/>
          <w:spacing w:val="1"/>
          <w:sz w:val="26"/>
          <w:szCs w:val="26"/>
        </w:rPr>
        <w:t>№</w:t>
      </w:r>
      <w:r w:rsidRPr="0075248E">
        <w:rPr>
          <w:rFonts w:eastAsia="Times New Roman"/>
          <w:spacing w:val="1"/>
          <w:sz w:val="26"/>
          <w:szCs w:val="26"/>
        </w:rPr>
        <w:t xml:space="preserve"> 132н </w:t>
      </w:r>
      <w:r w:rsidR="009B2A1E" w:rsidRPr="0075248E">
        <w:rPr>
          <w:rFonts w:eastAsia="Times New Roman"/>
          <w:spacing w:val="1"/>
          <w:sz w:val="26"/>
          <w:szCs w:val="26"/>
        </w:rPr>
        <w:t>«</w:t>
      </w:r>
      <w:r w:rsidRPr="0075248E">
        <w:rPr>
          <w:rFonts w:eastAsia="Times New Roman"/>
          <w:spacing w:val="1"/>
          <w:sz w:val="26"/>
          <w:szCs w:val="26"/>
        </w:rPr>
        <w:t>О Требованиях к размещ</w:t>
      </w:r>
      <w:r w:rsidRPr="0075248E">
        <w:rPr>
          <w:rFonts w:eastAsia="Times New Roman"/>
          <w:spacing w:val="1"/>
          <w:sz w:val="26"/>
          <w:szCs w:val="26"/>
        </w:rPr>
        <w:t>е</w:t>
      </w:r>
      <w:r w:rsidRPr="0075248E">
        <w:rPr>
          <w:rFonts w:eastAsia="Times New Roman"/>
          <w:spacing w:val="1"/>
          <w:sz w:val="26"/>
          <w:szCs w:val="26"/>
        </w:rPr>
        <w:t>нию медицинских организаций государственной системы здравоохранения и мун</w:t>
      </w:r>
      <w:r w:rsidRPr="0075248E">
        <w:rPr>
          <w:rFonts w:eastAsia="Times New Roman"/>
          <w:spacing w:val="1"/>
          <w:sz w:val="26"/>
          <w:szCs w:val="26"/>
        </w:rPr>
        <w:t>и</w:t>
      </w:r>
      <w:r w:rsidRPr="0075248E">
        <w:rPr>
          <w:rFonts w:eastAsia="Times New Roman"/>
          <w:spacing w:val="1"/>
          <w:sz w:val="26"/>
          <w:szCs w:val="26"/>
        </w:rPr>
        <w:t>ципальной системы здравоохранения исходя из потребностей населения</w:t>
      </w:r>
      <w:r w:rsidR="009B2A1E" w:rsidRPr="0075248E">
        <w:rPr>
          <w:rFonts w:eastAsia="Times New Roman"/>
          <w:spacing w:val="1"/>
          <w:sz w:val="26"/>
          <w:szCs w:val="26"/>
        </w:rPr>
        <w:t>»</w:t>
      </w:r>
      <w:r w:rsidR="00845228" w:rsidRPr="0075248E">
        <w:rPr>
          <w:rFonts w:eastAsia="Times New Roman"/>
          <w:spacing w:val="1"/>
          <w:sz w:val="26"/>
          <w:szCs w:val="26"/>
        </w:rPr>
        <w:t>.</w:t>
      </w:r>
    </w:p>
    <w:p w:rsidR="00E13C2C" w:rsidRPr="0075248E" w:rsidRDefault="00E13C2C" w:rsidP="00E13C2C">
      <w:pPr>
        <w:tabs>
          <w:tab w:val="left" w:pos="12758"/>
        </w:tabs>
        <w:ind w:firstLine="709"/>
        <w:rPr>
          <w:sz w:val="26"/>
          <w:szCs w:val="26"/>
        </w:rPr>
      </w:pPr>
      <w:r w:rsidRPr="0075248E">
        <w:rPr>
          <w:rFonts w:eastAsia="Times New Roman"/>
          <w:sz w:val="26"/>
          <w:szCs w:val="26"/>
        </w:rPr>
        <w:t>По</w:t>
      </w:r>
      <w:r w:rsidRPr="0075248E">
        <w:rPr>
          <w:rFonts w:eastAsia="Times New Roman"/>
          <w:spacing w:val="-1"/>
          <w:sz w:val="26"/>
          <w:szCs w:val="26"/>
        </w:rPr>
        <w:t>с</w:t>
      </w:r>
      <w:r w:rsidRPr="0075248E">
        <w:rPr>
          <w:rFonts w:eastAsia="Times New Roman"/>
          <w:sz w:val="26"/>
          <w:szCs w:val="26"/>
        </w:rPr>
        <w:t>та</w:t>
      </w:r>
      <w:r w:rsidRPr="0075248E">
        <w:rPr>
          <w:rFonts w:eastAsia="Times New Roman"/>
          <w:spacing w:val="1"/>
          <w:sz w:val="26"/>
          <w:szCs w:val="26"/>
        </w:rPr>
        <w:t>н</w:t>
      </w:r>
      <w:r w:rsidRPr="0075248E">
        <w:rPr>
          <w:rFonts w:eastAsia="Times New Roman"/>
          <w:sz w:val="26"/>
          <w:szCs w:val="26"/>
        </w:rPr>
        <w:t>овл</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е Пр</w:t>
      </w:r>
      <w:r w:rsidRPr="0075248E">
        <w:rPr>
          <w:rFonts w:eastAsia="Times New Roman"/>
          <w:spacing w:val="-1"/>
          <w:sz w:val="26"/>
          <w:szCs w:val="26"/>
        </w:rPr>
        <w:t>а</w:t>
      </w:r>
      <w:r w:rsidRPr="0075248E">
        <w:rPr>
          <w:rFonts w:eastAsia="Times New Roman"/>
          <w:sz w:val="26"/>
          <w:szCs w:val="26"/>
        </w:rPr>
        <w:t>в</w:t>
      </w:r>
      <w:r w:rsidRPr="0075248E">
        <w:rPr>
          <w:rFonts w:eastAsia="Times New Roman"/>
          <w:spacing w:val="3"/>
          <w:sz w:val="26"/>
          <w:szCs w:val="26"/>
        </w:rPr>
        <w:t>и</w:t>
      </w:r>
      <w:r w:rsidRPr="0075248E">
        <w:rPr>
          <w:rFonts w:eastAsia="Times New Roman"/>
          <w:sz w:val="26"/>
          <w:szCs w:val="26"/>
        </w:rPr>
        <w:t>тел</w:t>
      </w:r>
      <w:r w:rsidRPr="0075248E">
        <w:rPr>
          <w:rFonts w:eastAsia="Times New Roman"/>
          <w:spacing w:val="1"/>
          <w:sz w:val="26"/>
          <w:szCs w:val="26"/>
        </w:rPr>
        <w:t>ь</w:t>
      </w:r>
      <w:r w:rsidRPr="0075248E">
        <w:rPr>
          <w:rFonts w:eastAsia="Times New Roman"/>
          <w:spacing w:val="-1"/>
          <w:sz w:val="26"/>
          <w:szCs w:val="26"/>
        </w:rPr>
        <w:t>с</w:t>
      </w:r>
      <w:r w:rsidRPr="0075248E">
        <w:rPr>
          <w:rFonts w:eastAsia="Times New Roman"/>
          <w:sz w:val="26"/>
          <w:szCs w:val="26"/>
        </w:rPr>
        <w:t xml:space="preserve">тва </w:t>
      </w:r>
      <w:r w:rsidRPr="0075248E">
        <w:rPr>
          <w:rFonts w:eastAsia="Times New Roman"/>
          <w:spacing w:val="1"/>
          <w:sz w:val="26"/>
          <w:szCs w:val="26"/>
        </w:rPr>
        <w:t>Р</w:t>
      </w:r>
      <w:r w:rsidRPr="0075248E">
        <w:rPr>
          <w:rFonts w:eastAsia="Times New Roman"/>
          <w:sz w:val="26"/>
          <w:szCs w:val="26"/>
        </w:rPr>
        <w:t>о</w:t>
      </w:r>
      <w:r w:rsidRPr="0075248E">
        <w:rPr>
          <w:rFonts w:eastAsia="Times New Roman"/>
          <w:spacing w:val="-1"/>
          <w:sz w:val="26"/>
          <w:szCs w:val="26"/>
        </w:rPr>
        <w:t>сс</w:t>
      </w:r>
      <w:r w:rsidRPr="0075248E">
        <w:rPr>
          <w:rFonts w:eastAsia="Times New Roman"/>
          <w:spacing w:val="1"/>
          <w:sz w:val="26"/>
          <w:szCs w:val="26"/>
        </w:rPr>
        <w:t>ий</w:t>
      </w:r>
      <w:r w:rsidRPr="0075248E">
        <w:rPr>
          <w:rFonts w:eastAsia="Times New Roman"/>
          <w:spacing w:val="-1"/>
          <w:sz w:val="26"/>
          <w:szCs w:val="26"/>
        </w:rPr>
        <w:t>с</w:t>
      </w:r>
      <w:r w:rsidRPr="0075248E">
        <w:rPr>
          <w:rFonts w:eastAsia="Times New Roman"/>
          <w:spacing w:val="1"/>
          <w:sz w:val="26"/>
          <w:szCs w:val="26"/>
        </w:rPr>
        <w:t>к</w:t>
      </w:r>
      <w:r w:rsidRPr="0075248E">
        <w:rPr>
          <w:rFonts w:eastAsia="Times New Roman"/>
          <w:sz w:val="26"/>
          <w:szCs w:val="26"/>
        </w:rPr>
        <w:t>ой</w:t>
      </w:r>
      <w:r w:rsidRPr="0075248E">
        <w:rPr>
          <w:rFonts w:eastAsia="Times New Roman"/>
          <w:spacing w:val="2"/>
          <w:sz w:val="26"/>
          <w:szCs w:val="26"/>
        </w:rPr>
        <w:t xml:space="preserve"> </w:t>
      </w: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ци</w:t>
      </w:r>
      <w:r w:rsidRPr="0075248E">
        <w:rPr>
          <w:rFonts w:eastAsia="Times New Roman"/>
          <w:sz w:val="26"/>
          <w:szCs w:val="26"/>
        </w:rPr>
        <w:t>и</w:t>
      </w:r>
      <w:r w:rsidRPr="0075248E">
        <w:rPr>
          <w:rFonts w:eastAsia="Times New Roman"/>
          <w:spacing w:val="2"/>
          <w:sz w:val="26"/>
          <w:szCs w:val="26"/>
        </w:rPr>
        <w:t xml:space="preserve"> </w:t>
      </w:r>
      <w:r w:rsidRPr="0075248E">
        <w:rPr>
          <w:rFonts w:eastAsia="Times New Roman"/>
          <w:sz w:val="26"/>
          <w:szCs w:val="26"/>
        </w:rPr>
        <w:t>от</w:t>
      </w:r>
      <w:r w:rsidRPr="0075248E">
        <w:rPr>
          <w:rFonts w:eastAsia="Times New Roman"/>
          <w:spacing w:val="1"/>
          <w:sz w:val="26"/>
          <w:szCs w:val="26"/>
        </w:rPr>
        <w:t xml:space="preserve"> </w:t>
      </w:r>
      <w:r w:rsidRPr="0075248E">
        <w:rPr>
          <w:rFonts w:eastAsia="Times New Roman"/>
          <w:sz w:val="26"/>
          <w:szCs w:val="26"/>
        </w:rPr>
        <w:t>26.12.2017</w:t>
      </w:r>
      <w:r w:rsidRPr="0075248E">
        <w:rPr>
          <w:rFonts w:eastAsia="Times New Roman"/>
          <w:spacing w:val="1"/>
          <w:sz w:val="26"/>
          <w:szCs w:val="26"/>
        </w:rPr>
        <w:t xml:space="preserve"> </w:t>
      </w:r>
      <w:r w:rsidRPr="0075248E">
        <w:rPr>
          <w:rFonts w:eastAsia="Times New Roman"/>
          <w:sz w:val="26"/>
          <w:szCs w:val="26"/>
        </w:rPr>
        <w:t>№ 1642</w:t>
      </w:r>
      <w:r w:rsidRPr="0075248E">
        <w:rPr>
          <w:rFonts w:eastAsia="Times New Roman"/>
          <w:spacing w:val="8"/>
          <w:sz w:val="26"/>
          <w:szCs w:val="26"/>
        </w:rPr>
        <w:t xml:space="preserve"> </w:t>
      </w:r>
      <w:r w:rsidRPr="0075248E">
        <w:rPr>
          <w:rFonts w:eastAsia="Times New Roman"/>
          <w:spacing w:val="-7"/>
          <w:sz w:val="26"/>
          <w:szCs w:val="26"/>
        </w:rPr>
        <w:t>«</w:t>
      </w:r>
      <w:r w:rsidRPr="0075248E">
        <w:rPr>
          <w:rFonts w:eastAsia="Times New Roman"/>
          <w:spacing w:val="2"/>
          <w:sz w:val="26"/>
          <w:szCs w:val="26"/>
        </w:rPr>
        <w:t>О</w:t>
      </w:r>
      <w:r w:rsidRPr="0075248E">
        <w:rPr>
          <w:rFonts w:eastAsia="Times New Roman"/>
          <w:sz w:val="26"/>
          <w:szCs w:val="26"/>
        </w:rPr>
        <w:t xml:space="preserve">б </w:t>
      </w:r>
      <w:r w:rsidRPr="0075248E">
        <w:rPr>
          <w:rFonts w:eastAsia="Times New Roman"/>
          <w:spacing w:val="-5"/>
          <w:sz w:val="26"/>
          <w:szCs w:val="26"/>
        </w:rPr>
        <w:t>у</w:t>
      </w:r>
      <w:r w:rsidRPr="0075248E">
        <w:rPr>
          <w:rFonts w:eastAsia="Times New Roman"/>
          <w:spacing w:val="3"/>
          <w:sz w:val="26"/>
          <w:szCs w:val="26"/>
        </w:rPr>
        <w:t>т</w:t>
      </w:r>
      <w:r w:rsidRPr="0075248E">
        <w:rPr>
          <w:rFonts w:eastAsia="Times New Roman"/>
          <w:sz w:val="26"/>
          <w:szCs w:val="26"/>
        </w:rPr>
        <w:t>в</w:t>
      </w:r>
      <w:r w:rsidRPr="0075248E">
        <w:rPr>
          <w:rFonts w:eastAsia="Times New Roman"/>
          <w:spacing w:val="-1"/>
          <w:sz w:val="26"/>
          <w:szCs w:val="26"/>
        </w:rPr>
        <w:t>е</w:t>
      </w:r>
      <w:r w:rsidRPr="0075248E">
        <w:rPr>
          <w:rFonts w:eastAsia="Times New Roman"/>
          <w:sz w:val="26"/>
          <w:szCs w:val="26"/>
        </w:rPr>
        <w:t>рж</w:t>
      </w:r>
      <w:r w:rsidRPr="0075248E">
        <w:rPr>
          <w:rFonts w:eastAsia="Times New Roman"/>
          <w:spacing w:val="2"/>
          <w:sz w:val="26"/>
          <w:szCs w:val="26"/>
        </w:rPr>
        <w:t>д</w:t>
      </w:r>
      <w:r w:rsidRPr="0075248E">
        <w:rPr>
          <w:rFonts w:eastAsia="Times New Roman"/>
          <w:spacing w:val="-1"/>
          <w:sz w:val="26"/>
          <w:szCs w:val="26"/>
        </w:rPr>
        <w:t>е</w:t>
      </w:r>
      <w:r w:rsidRPr="0075248E">
        <w:rPr>
          <w:rFonts w:eastAsia="Times New Roman"/>
          <w:spacing w:val="2"/>
          <w:sz w:val="26"/>
          <w:szCs w:val="26"/>
        </w:rPr>
        <w:t>н</w:t>
      </w:r>
      <w:r w:rsidRPr="0075248E">
        <w:rPr>
          <w:rFonts w:eastAsia="Times New Roman"/>
          <w:spacing w:val="1"/>
          <w:sz w:val="26"/>
          <w:szCs w:val="26"/>
        </w:rPr>
        <w:t>и</w:t>
      </w:r>
      <w:r w:rsidRPr="0075248E">
        <w:rPr>
          <w:rFonts w:eastAsia="Times New Roman"/>
          <w:sz w:val="26"/>
          <w:szCs w:val="26"/>
        </w:rPr>
        <w:t>и</w:t>
      </w:r>
      <w:r w:rsidRPr="0075248E">
        <w:rPr>
          <w:rFonts w:eastAsia="Times New Roman"/>
          <w:spacing w:val="18"/>
          <w:sz w:val="26"/>
          <w:szCs w:val="26"/>
        </w:rPr>
        <w:t xml:space="preserve"> </w:t>
      </w:r>
      <w:r w:rsidRPr="0075248E">
        <w:rPr>
          <w:rFonts w:eastAsia="Times New Roman"/>
          <w:sz w:val="26"/>
          <w:szCs w:val="26"/>
        </w:rPr>
        <w:t>го</w:t>
      </w:r>
      <w:r w:rsidRPr="0075248E">
        <w:rPr>
          <w:rFonts w:eastAsia="Times New Roman"/>
          <w:spacing w:val="1"/>
          <w:sz w:val="26"/>
          <w:szCs w:val="26"/>
        </w:rPr>
        <w:t>с</w:t>
      </w:r>
      <w:r w:rsidRPr="0075248E">
        <w:rPr>
          <w:rFonts w:eastAsia="Times New Roman"/>
          <w:spacing w:val="-7"/>
          <w:sz w:val="26"/>
          <w:szCs w:val="26"/>
        </w:rPr>
        <w:t>у</w:t>
      </w:r>
      <w:r w:rsidRPr="0075248E">
        <w:rPr>
          <w:rFonts w:eastAsia="Times New Roman"/>
          <w:spacing w:val="2"/>
          <w:sz w:val="26"/>
          <w:szCs w:val="26"/>
        </w:rPr>
        <w:t>д</w:t>
      </w:r>
      <w:r w:rsidRPr="0075248E">
        <w:rPr>
          <w:rFonts w:eastAsia="Times New Roman"/>
          <w:spacing w:val="-1"/>
          <w:sz w:val="26"/>
          <w:szCs w:val="26"/>
        </w:rPr>
        <w:t>а</w:t>
      </w:r>
      <w:r w:rsidRPr="0075248E">
        <w:rPr>
          <w:rFonts w:eastAsia="Times New Roman"/>
          <w:sz w:val="26"/>
          <w:szCs w:val="26"/>
        </w:rPr>
        <w:t>р</w:t>
      </w:r>
      <w:r w:rsidRPr="0075248E">
        <w:rPr>
          <w:rFonts w:eastAsia="Times New Roman"/>
          <w:spacing w:val="-1"/>
          <w:sz w:val="26"/>
          <w:szCs w:val="26"/>
        </w:rPr>
        <w:t>с</w:t>
      </w:r>
      <w:r w:rsidRPr="0075248E">
        <w:rPr>
          <w:rFonts w:eastAsia="Times New Roman"/>
          <w:spacing w:val="3"/>
          <w:sz w:val="26"/>
          <w:szCs w:val="26"/>
        </w:rPr>
        <w:t>т</w:t>
      </w:r>
      <w:r w:rsidRPr="0075248E">
        <w:rPr>
          <w:rFonts w:eastAsia="Times New Roman"/>
          <w:sz w:val="26"/>
          <w:szCs w:val="26"/>
        </w:rPr>
        <w:t>в</w:t>
      </w:r>
      <w:r w:rsidRPr="0075248E">
        <w:rPr>
          <w:rFonts w:eastAsia="Times New Roman"/>
          <w:spacing w:val="-1"/>
          <w:sz w:val="26"/>
          <w:szCs w:val="26"/>
        </w:rPr>
        <w:t>е</w:t>
      </w:r>
      <w:r w:rsidRPr="0075248E">
        <w:rPr>
          <w:rFonts w:eastAsia="Times New Roman"/>
          <w:spacing w:val="1"/>
          <w:sz w:val="26"/>
          <w:szCs w:val="26"/>
        </w:rPr>
        <w:t>нн</w:t>
      </w:r>
      <w:r w:rsidRPr="0075248E">
        <w:rPr>
          <w:rFonts w:eastAsia="Times New Roman"/>
          <w:sz w:val="26"/>
          <w:szCs w:val="26"/>
        </w:rPr>
        <w:t>ой</w:t>
      </w:r>
      <w:r w:rsidRPr="0075248E">
        <w:rPr>
          <w:rFonts w:eastAsia="Times New Roman"/>
          <w:spacing w:val="15"/>
          <w:sz w:val="26"/>
          <w:szCs w:val="26"/>
        </w:rPr>
        <w:t xml:space="preserve"> </w:t>
      </w:r>
      <w:r w:rsidRPr="0075248E">
        <w:rPr>
          <w:rFonts w:eastAsia="Times New Roman"/>
          <w:spacing w:val="1"/>
          <w:sz w:val="26"/>
          <w:szCs w:val="26"/>
        </w:rPr>
        <w:t>п</w:t>
      </w:r>
      <w:r w:rsidRPr="0075248E">
        <w:rPr>
          <w:rFonts w:eastAsia="Times New Roman"/>
          <w:sz w:val="26"/>
          <w:szCs w:val="26"/>
        </w:rPr>
        <w:t>рогр</w:t>
      </w:r>
      <w:r w:rsidRPr="0075248E">
        <w:rPr>
          <w:rFonts w:eastAsia="Times New Roman"/>
          <w:spacing w:val="-1"/>
          <w:sz w:val="26"/>
          <w:szCs w:val="26"/>
        </w:rPr>
        <w:t>амм</w:t>
      </w:r>
      <w:r w:rsidRPr="0075248E">
        <w:rPr>
          <w:rFonts w:eastAsia="Times New Roman"/>
          <w:sz w:val="26"/>
          <w:szCs w:val="26"/>
        </w:rPr>
        <w:t>ы</w:t>
      </w:r>
      <w:r w:rsidRPr="0075248E">
        <w:rPr>
          <w:rFonts w:eastAsia="Times New Roman"/>
          <w:spacing w:val="16"/>
          <w:sz w:val="26"/>
          <w:szCs w:val="26"/>
        </w:rPr>
        <w:t xml:space="preserve"> </w:t>
      </w:r>
      <w:r w:rsidRPr="0075248E">
        <w:rPr>
          <w:rFonts w:eastAsia="Times New Roman"/>
          <w:spacing w:val="1"/>
          <w:sz w:val="26"/>
          <w:szCs w:val="26"/>
        </w:rPr>
        <w:t>Р</w:t>
      </w:r>
      <w:r w:rsidRPr="0075248E">
        <w:rPr>
          <w:rFonts w:eastAsia="Times New Roman"/>
          <w:sz w:val="26"/>
          <w:szCs w:val="26"/>
        </w:rPr>
        <w:t>о</w:t>
      </w:r>
      <w:r w:rsidRPr="0075248E">
        <w:rPr>
          <w:rFonts w:eastAsia="Times New Roman"/>
          <w:spacing w:val="-1"/>
          <w:sz w:val="26"/>
          <w:szCs w:val="26"/>
        </w:rPr>
        <w:t>сс</w:t>
      </w:r>
      <w:r w:rsidRPr="0075248E">
        <w:rPr>
          <w:rFonts w:eastAsia="Times New Roman"/>
          <w:spacing w:val="1"/>
          <w:sz w:val="26"/>
          <w:szCs w:val="26"/>
        </w:rPr>
        <w:t>ий</w:t>
      </w:r>
      <w:r w:rsidRPr="0075248E">
        <w:rPr>
          <w:rFonts w:eastAsia="Times New Roman"/>
          <w:spacing w:val="-1"/>
          <w:sz w:val="26"/>
          <w:szCs w:val="26"/>
        </w:rPr>
        <w:t>с</w:t>
      </w:r>
      <w:r w:rsidRPr="0075248E">
        <w:rPr>
          <w:rFonts w:eastAsia="Times New Roman"/>
          <w:spacing w:val="1"/>
          <w:sz w:val="26"/>
          <w:szCs w:val="26"/>
        </w:rPr>
        <w:t>к</w:t>
      </w:r>
      <w:r w:rsidRPr="0075248E">
        <w:rPr>
          <w:rFonts w:eastAsia="Times New Roman"/>
          <w:sz w:val="26"/>
          <w:szCs w:val="26"/>
        </w:rPr>
        <w:t>ой</w:t>
      </w:r>
      <w:r w:rsidRPr="0075248E">
        <w:rPr>
          <w:rFonts w:eastAsia="Times New Roman"/>
          <w:spacing w:val="18"/>
          <w:sz w:val="26"/>
          <w:szCs w:val="26"/>
        </w:rPr>
        <w:t xml:space="preserve"> </w:t>
      </w: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ц</w:t>
      </w:r>
      <w:r w:rsidRPr="0075248E">
        <w:rPr>
          <w:rFonts w:eastAsia="Times New Roman"/>
          <w:spacing w:val="-1"/>
          <w:sz w:val="26"/>
          <w:szCs w:val="26"/>
        </w:rPr>
        <w:t>и</w:t>
      </w:r>
      <w:r w:rsidRPr="0075248E">
        <w:rPr>
          <w:rFonts w:eastAsia="Times New Roman"/>
          <w:sz w:val="26"/>
          <w:szCs w:val="26"/>
        </w:rPr>
        <w:t>и</w:t>
      </w:r>
      <w:r w:rsidRPr="0075248E">
        <w:rPr>
          <w:rFonts w:eastAsia="Times New Roman"/>
          <w:spacing w:val="20"/>
          <w:sz w:val="26"/>
          <w:szCs w:val="26"/>
        </w:rPr>
        <w:t xml:space="preserve"> </w:t>
      </w:r>
      <w:r w:rsidRPr="0075248E">
        <w:rPr>
          <w:rFonts w:eastAsia="Times New Roman"/>
          <w:spacing w:val="-10"/>
          <w:sz w:val="26"/>
          <w:szCs w:val="26"/>
        </w:rPr>
        <w:t>«</w:t>
      </w:r>
      <w:r w:rsidRPr="0075248E">
        <w:rPr>
          <w:rFonts w:eastAsia="Times New Roman"/>
          <w:spacing w:val="3"/>
          <w:sz w:val="26"/>
          <w:szCs w:val="26"/>
        </w:rPr>
        <w:t>Р</w:t>
      </w:r>
      <w:r w:rsidRPr="0075248E">
        <w:rPr>
          <w:rFonts w:eastAsia="Times New Roman"/>
          <w:spacing w:val="-1"/>
          <w:sz w:val="26"/>
          <w:szCs w:val="26"/>
        </w:rPr>
        <w:t>а</w:t>
      </w:r>
      <w:r w:rsidRPr="0075248E">
        <w:rPr>
          <w:rFonts w:eastAsia="Times New Roman"/>
          <w:spacing w:val="1"/>
          <w:sz w:val="26"/>
          <w:szCs w:val="26"/>
        </w:rPr>
        <w:t>з</w:t>
      </w:r>
      <w:r w:rsidRPr="0075248E">
        <w:rPr>
          <w:rFonts w:eastAsia="Times New Roman"/>
          <w:sz w:val="26"/>
          <w:szCs w:val="26"/>
        </w:rPr>
        <w:t>вит</w:t>
      </w:r>
      <w:r w:rsidRPr="0075248E">
        <w:rPr>
          <w:rFonts w:eastAsia="Times New Roman"/>
          <w:spacing w:val="2"/>
          <w:sz w:val="26"/>
          <w:szCs w:val="26"/>
        </w:rPr>
        <w:t>и</w:t>
      </w:r>
      <w:r w:rsidRPr="0075248E">
        <w:rPr>
          <w:rFonts w:eastAsia="Times New Roman"/>
          <w:sz w:val="26"/>
          <w:szCs w:val="26"/>
        </w:rPr>
        <w:t>е</w:t>
      </w:r>
      <w:r w:rsidRPr="0075248E">
        <w:rPr>
          <w:rFonts w:eastAsia="Times New Roman"/>
          <w:spacing w:val="16"/>
          <w:sz w:val="26"/>
          <w:szCs w:val="26"/>
        </w:rPr>
        <w:t xml:space="preserve"> </w:t>
      </w:r>
      <w:r w:rsidRPr="0075248E">
        <w:rPr>
          <w:rFonts w:eastAsia="Times New Roman"/>
          <w:sz w:val="26"/>
          <w:szCs w:val="26"/>
        </w:rPr>
        <w:t>о</w:t>
      </w:r>
      <w:r w:rsidRPr="0075248E">
        <w:rPr>
          <w:rFonts w:eastAsia="Times New Roman"/>
          <w:sz w:val="26"/>
          <w:szCs w:val="26"/>
        </w:rPr>
        <w:t>б</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з</w:t>
      </w:r>
      <w:r w:rsidRPr="0075248E">
        <w:rPr>
          <w:rFonts w:eastAsia="Times New Roman"/>
          <w:sz w:val="26"/>
          <w:szCs w:val="26"/>
        </w:rPr>
        <w:t>ов</w:t>
      </w:r>
      <w:r w:rsidRPr="0075248E">
        <w:rPr>
          <w:rFonts w:eastAsia="Times New Roman"/>
          <w:spacing w:val="-1"/>
          <w:sz w:val="26"/>
          <w:szCs w:val="26"/>
        </w:rPr>
        <w:t>ан</w:t>
      </w:r>
      <w:r w:rsidRPr="0075248E">
        <w:rPr>
          <w:rFonts w:eastAsia="Times New Roman"/>
          <w:spacing w:val="1"/>
          <w:sz w:val="26"/>
          <w:szCs w:val="26"/>
        </w:rPr>
        <w:t>и</w:t>
      </w:r>
      <w:r w:rsidRPr="0075248E">
        <w:rPr>
          <w:rFonts w:eastAsia="Times New Roman"/>
          <w:sz w:val="26"/>
          <w:szCs w:val="26"/>
        </w:rPr>
        <w:t>я</w:t>
      </w:r>
      <w:r w:rsidRPr="0075248E">
        <w:rPr>
          <w:rFonts w:eastAsia="Times New Roman"/>
          <w:spacing w:val="-7"/>
          <w:sz w:val="26"/>
          <w:szCs w:val="26"/>
        </w:rPr>
        <w:t>».</w:t>
      </w:r>
    </w:p>
    <w:p w:rsidR="00E13C2C" w:rsidRPr="0075248E" w:rsidRDefault="00E13C2C" w:rsidP="00E13C2C">
      <w:pPr>
        <w:tabs>
          <w:tab w:val="left" w:pos="12758"/>
        </w:tabs>
        <w:ind w:firstLine="709"/>
        <w:rPr>
          <w:sz w:val="26"/>
          <w:szCs w:val="26"/>
        </w:rPr>
      </w:pPr>
      <w:r w:rsidRPr="0075248E">
        <w:rPr>
          <w:rFonts w:eastAsia="Times New Roman"/>
          <w:sz w:val="26"/>
          <w:szCs w:val="26"/>
        </w:rPr>
        <w:t>Приказ Минэкономразвития России от 09.01.2018 № 10 «Об утверждении Тр</w:t>
      </w:r>
      <w:r w:rsidRPr="0075248E">
        <w:rPr>
          <w:rFonts w:eastAsia="Times New Roman"/>
          <w:sz w:val="26"/>
          <w:szCs w:val="26"/>
        </w:rPr>
        <w:t>е</w:t>
      </w:r>
      <w:r w:rsidRPr="0075248E">
        <w:rPr>
          <w:rFonts w:eastAsia="Times New Roman"/>
          <w:sz w:val="26"/>
          <w:szCs w:val="26"/>
        </w:rPr>
        <w:t>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w:t>
      </w:r>
      <w:r w:rsidRPr="0075248E">
        <w:rPr>
          <w:rFonts w:eastAsia="Times New Roman"/>
          <w:sz w:val="26"/>
          <w:szCs w:val="26"/>
        </w:rPr>
        <w:t>т</w:t>
      </w:r>
      <w:r w:rsidRPr="0075248E">
        <w:rPr>
          <w:rFonts w:eastAsia="Times New Roman"/>
          <w:sz w:val="26"/>
          <w:szCs w:val="26"/>
        </w:rPr>
        <w:t>ного значения и о признании утратившим силу приказа Минэкономразвития России от 7 декабря 2016 г. № 793.</w:t>
      </w:r>
    </w:p>
    <w:p w:rsidR="00E13C2C" w:rsidRPr="0075248E" w:rsidRDefault="00E13C2C" w:rsidP="00E13C2C">
      <w:pPr>
        <w:tabs>
          <w:tab w:val="left" w:pos="12758"/>
        </w:tabs>
        <w:ind w:firstLine="709"/>
        <w:rPr>
          <w:sz w:val="26"/>
          <w:szCs w:val="26"/>
        </w:rPr>
      </w:pPr>
      <w:r w:rsidRPr="0075248E">
        <w:rPr>
          <w:rFonts w:eastAsia="Times New Roman"/>
          <w:spacing w:val="1"/>
          <w:sz w:val="26"/>
          <w:szCs w:val="26"/>
        </w:rPr>
        <w:t xml:space="preserve">Приказ </w:t>
      </w:r>
      <w:proofErr w:type="spellStart"/>
      <w:r w:rsidRPr="0075248E">
        <w:rPr>
          <w:rFonts w:eastAsia="Times New Roman"/>
          <w:spacing w:val="1"/>
          <w:sz w:val="26"/>
          <w:szCs w:val="26"/>
        </w:rPr>
        <w:t>Минспорта</w:t>
      </w:r>
      <w:proofErr w:type="spellEnd"/>
      <w:r w:rsidRPr="0075248E">
        <w:rPr>
          <w:rFonts w:eastAsia="Times New Roman"/>
          <w:spacing w:val="1"/>
          <w:sz w:val="26"/>
          <w:szCs w:val="26"/>
        </w:rPr>
        <w:t xml:space="preserve"> России от 21.03.2018 № 244 «Об утверждении Методич</w:t>
      </w:r>
      <w:r w:rsidRPr="0075248E">
        <w:rPr>
          <w:rFonts w:eastAsia="Times New Roman"/>
          <w:spacing w:val="1"/>
          <w:sz w:val="26"/>
          <w:szCs w:val="26"/>
        </w:rPr>
        <w:t>е</w:t>
      </w:r>
      <w:r w:rsidRPr="0075248E">
        <w:rPr>
          <w:rFonts w:eastAsia="Times New Roman"/>
          <w:spacing w:val="1"/>
          <w:sz w:val="26"/>
          <w:szCs w:val="26"/>
        </w:rPr>
        <w:t>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C61F61" w:rsidRPr="0075248E" w:rsidRDefault="00C61F61" w:rsidP="001B116D">
      <w:pPr>
        <w:tabs>
          <w:tab w:val="left" w:pos="12758"/>
        </w:tabs>
        <w:ind w:firstLine="709"/>
        <w:rPr>
          <w:rFonts w:eastAsia="Times New Roman"/>
          <w:spacing w:val="1"/>
          <w:sz w:val="26"/>
          <w:szCs w:val="26"/>
        </w:rPr>
      </w:pPr>
      <w:r w:rsidRPr="0075248E">
        <w:rPr>
          <w:rFonts w:eastAsia="Times New Roman"/>
          <w:spacing w:val="1"/>
          <w:sz w:val="26"/>
          <w:szCs w:val="26"/>
        </w:rPr>
        <w:t xml:space="preserve">Приказ Минздрава России от 20.04.2018 </w:t>
      </w:r>
      <w:r w:rsidR="009B2A1E" w:rsidRPr="0075248E">
        <w:rPr>
          <w:rFonts w:eastAsia="Times New Roman"/>
          <w:spacing w:val="1"/>
          <w:sz w:val="26"/>
          <w:szCs w:val="26"/>
        </w:rPr>
        <w:t>№</w:t>
      </w:r>
      <w:r w:rsidRPr="0075248E">
        <w:rPr>
          <w:rFonts w:eastAsia="Times New Roman"/>
          <w:spacing w:val="1"/>
          <w:sz w:val="26"/>
          <w:szCs w:val="26"/>
        </w:rPr>
        <w:t xml:space="preserve"> 182 </w:t>
      </w:r>
      <w:r w:rsidR="009B2A1E" w:rsidRPr="0075248E">
        <w:rPr>
          <w:rFonts w:eastAsia="Times New Roman"/>
          <w:spacing w:val="1"/>
          <w:sz w:val="26"/>
          <w:szCs w:val="26"/>
        </w:rPr>
        <w:t>«</w:t>
      </w:r>
      <w:r w:rsidRPr="0075248E">
        <w:rPr>
          <w:rFonts w:eastAsia="Times New Roman"/>
          <w:spacing w:val="1"/>
          <w:sz w:val="26"/>
          <w:szCs w:val="26"/>
        </w:rPr>
        <w:t>Об утверждении методич</w:t>
      </w:r>
      <w:r w:rsidRPr="0075248E">
        <w:rPr>
          <w:rFonts w:eastAsia="Times New Roman"/>
          <w:spacing w:val="1"/>
          <w:sz w:val="26"/>
          <w:szCs w:val="26"/>
        </w:rPr>
        <w:t>е</w:t>
      </w:r>
      <w:r w:rsidRPr="0075248E">
        <w:rPr>
          <w:rFonts w:eastAsia="Times New Roman"/>
          <w:spacing w:val="1"/>
          <w:sz w:val="26"/>
          <w:szCs w:val="26"/>
        </w:rPr>
        <w:t>ских рекомендаций о применении нормативов и норм ресурсной обеспеченности населения в сфере здравоохранения</w:t>
      </w:r>
      <w:r w:rsidR="009B2A1E" w:rsidRPr="0075248E">
        <w:rPr>
          <w:rFonts w:eastAsia="Times New Roman"/>
          <w:spacing w:val="1"/>
          <w:sz w:val="26"/>
          <w:szCs w:val="26"/>
        </w:rPr>
        <w:t>»</w:t>
      </w:r>
      <w:r w:rsidR="00845228" w:rsidRPr="0075248E">
        <w:rPr>
          <w:rFonts w:eastAsia="Times New Roman"/>
          <w:spacing w:val="1"/>
          <w:sz w:val="26"/>
          <w:szCs w:val="26"/>
        </w:rPr>
        <w:t>.</w:t>
      </w:r>
    </w:p>
    <w:p w:rsidR="002B3703" w:rsidRPr="0075248E" w:rsidRDefault="002B3703" w:rsidP="001B116D">
      <w:pPr>
        <w:tabs>
          <w:tab w:val="left" w:pos="12758"/>
        </w:tabs>
        <w:ind w:firstLine="709"/>
        <w:jc w:val="center"/>
        <w:rPr>
          <w:rFonts w:eastAsia="Times New Roman"/>
          <w:sz w:val="26"/>
          <w:szCs w:val="26"/>
        </w:rPr>
      </w:pPr>
      <w:r w:rsidRPr="0075248E">
        <w:rPr>
          <w:rFonts w:eastAsia="Times New Roman"/>
          <w:b/>
          <w:bCs/>
          <w:i/>
          <w:sz w:val="26"/>
          <w:szCs w:val="26"/>
        </w:rPr>
        <w:t>Нор</w:t>
      </w:r>
      <w:r w:rsidRPr="0075248E">
        <w:rPr>
          <w:rFonts w:eastAsia="Times New Roman"/>
          <w:b/>
          <w:bCs/>
          <w:i/>
          <w:spacing w:val="1"/>
          <w:sz w:val="26"/>
          <w:szCs w:val="26"/>
        </w:rPr>
        <w:t>м</w:t>
      </w:r>
      <w:r w:rsidRPr="0075248E">
        <w:rPr>
          <w:rFonts w:eastAsia="Times New Roman"/>
          <w:b/>
          <w:bCs/>
          <w:i/>
          <w:spacing w:val="-2"/>
          <w:sz w:val="26"/>
          <w:szCs w:val="26"/>
        </w:rPr>
        <w:t>а</w:t>
      </w:r>
      <w:r w:rsidRPr="0075248E">
        <w:rPr>
          <w:rFonts w:eastAsia="Times New Roman"/>
          <w:b/>
          <w:bCs/>
          <w:i/>
          <w:spacing w:val="3"/>
          <w:sz w:val="26"/>
          <w:szCs w:val="26"/>
        </w:rPr>
        <w:t>т</w:t>
      </w:r>
      <w:r w:rsidRPr="0075248E">
        <w:rPr>
          <w:rFonts w:eastAsia="Times New Roman"/>
          <w:b/>
          <w:bCs/>
          <w:i/>
          <w:spacing w:val="-1"/>
          <w:sz w:val="26"/>
          <w:szCs w:val="26"/>
        </w:rPr>
        <w:t>и</w:t>
      </w:r>
      <w:r w:rsidRPr="0075248E">
        <w:rPr>
          <w:rFonts w:eastAsia="Times New Roman"/>
          <w:b/>
          <w:bCs/>
          <w:i/>
          <w:sz w:val="26"/>
          <w:szCs w:val="26"/>
        </w:rPr>
        <w:t>в</w:t>
      </w:r>
      <w:r w:rsidRPr="0075248E">
        <w:rPr>
          <w:rFonts w:eastAsia="Times New Roman"/>
          <w:b/>
          <w:bCs/>
          <w:i/>
          <w:spacing w:val="1"/>
          <w:sz w:val="26"/>
          <w:szCs w:val="26"/>
        </w:rPr>
        <w:t>н</w:t>
      </w:r>
      <w:r w:rsidRPr="0075248E">
        <w:rPr>
          <w:rFonts w:eastAsia="Times New Roman"/>
          <w:b/>
          <w:bCs/>
          <w:i/>
          <w:spacing w:val="-1"/>
          <w:sz w:val="26"/>
          <w:szCs w:val="26"/>
        </w:rPr>
        <w:t>ы</w:t>
      </w:r>
      <w:r w:rsidRPr="0075248E">
        <w:rPr>
          <w:rFonts w:eastAsia="Times New Roman"/>
          <w:b/>
          <w:bCs/>
          <w:i/>
          <w:sz w:val="26"/>
          <w:szCs w:val="26"/>
        </w:rPr>
        <w:t>е</w:t>
      </w:r>
      <w:r w:rsidRPr="0075248E">
        <w:rPr>
          <w:rFonts w:eastAsia="Times New Roman"/>
          <w:b/>
          <w:bCs/>
          <w:i/>
          <w:spacing w:val="-1"/>
          <w:sz w:val="26"/>
          <w:szCs w:val="26"/>
        </w:rPr>
        <w:t xml:space="preserve"> </w:t>
      </w:r>
      <w:r w:rsidRPr="0075248E">
        <w:rPr>
          <w:rFonts w:eastAsia="Times New Roman"/>
          <w:b/>
          <w:bCs/>
          <w:i/>
          <w:sz w:val="26"/>
          <w:szCs w:val="26"/>
        </w:rPr>
        <w:t>а</w:t>
      </w:r>
      <w:r w:rsidRPr="0075248E">
        <w:rPr>
          <w:rFonts w:eastAsia="Times New Roman"/>
          <w:b/>
          <w:bCs/>
          <w:i/>
          <w:spacing w:val="-2"/>
          <w:sz w:val="26"/>
          <w:szCs w:val="26"/>
        </w:rPr>
        <w:t>к</w:t>
      </w:r>
      <w:r w:rsidRPr="0075248E">
        <w:rPr>
          <w:rFonts w:eastAsia="Times New Roman"/>
          <w:b/>
          <w:bCs/>
          <w:i/>
          <w:spacing w:val="3"/>
          <w:sz w:val="26"/>
          <w:szCs w:val="26"/>
        </w:rPr>
        <w:t>т</w:t>
      </w:r>
      <w:r w:rsidRPr="0075248E">
        <w:rPr>
          <w:rFonts w:eastAsia="Times New Roman"/>
          <w:b/>
          <w:bCs/>
          <w:i/>
          <w:sz w:val="26"/>
          <w:szCs w:val="26"/>
        </w:rPr>
        <w:t>ы</w:t>
      </w:r>
      <w:r w:rsidRPr="0075248E">
        <w:rPr>
          <w:rFonts w:eastAsia="Times New Roman"/>
          <w:b/>
          <w:bCs/>
          <w:i/>
          <w:spacing w:val="-1"/>
          <w:sz w:val="26"/>
          <w:szCs w:val="26"/>
        </w:rPr>
        <w:t xml:space="preserve"> Бел</w:t>
      </w:r>
      <w:r w:rsidRPr="0075248E">
        <w:rPr>
          <w:rFonts w:eastAsia="Times New Roman"/>
          <w:b/>
          <w:bCs/>
          <w:i/>
          <w:sz w:val="26"/>
          <w:szCs w:val="26"/>
        </w:rPr>
        <w:t>горо</w:t>
      </w:r>
      <w:r w:rsidRPr="0075248E">
        <w:rPr>
          <w:rFonts w:eastAsia="Times New Roman"/>
          <w:b/>
          <w:bCs/>
          <w:i/>
          <w:spacing w:val="1"/>
          <w:sz w:val="26"/>
          <w:szCs w:val="26"/>
        </w:rPr>
        <w:t>д</w:t>
      </w:r>
      <w:r w:rsidRPr="0075248E">
        <w:rPr>
          <w:rFonts w:eastAsia="Times New Roman"/>
          <w:b/>
          <w:bCs/>
          <w:i/>
          <w:spacing w:val="-1"/>
          <w:sz w:val="26"/>
          <w:szCs w:val="26"/>
        </w:rPr>
        <w:t>с</w:t>
      </w:r>
      <w:r w:rsidRPr="0075248E">
        <w:rPr>
          <w:rFonts w:eastAsia="Times New Roman"/>
          <w:b/>
          <w:bCs/>
          <w:i/>
          <w:sz w:val="26"/>
          <w:szCs w:val="26"/>
        </w:rPr>
        <w:t>кой</w:t>
      </w:r>
      <w:r w:rsidRPr="0075248E">
        <w:rPr>
          <w:rFonts w:eastAsia="Times New Roman"/>
          <w:b/>
          <w:bCs/>
          <w:i/>
          <w:spacing w:val="1"/>
          <w:sz w:val="26"/>
          <w:szCs w:val="26"/>
        </w:rPr>
        <w:t xml:space="preserve"> </w:t>
      </w:r>
      <w:r w:rsidRPr="0075248E">
        <w:rPr>
          <w:rFonts w:eastAsia="Times New Roman"/>
          <w:b/>
          <w:bCs/>
          <w:i/>
          <w:sz w:val="26"/>
          <w:szCs w:val="26"/>
        </w:rPr>
        <w:t>обла</w:t>
      </w:r>
      <w:r w:rsidRPr="0075248E">
        <w:rPr>
          <w:rFonts w:eastAsia="Times New Roman"/>
          <w:b/>
          <w:bCs/>
          <w:i/>
          <w:spacing w:val="-1"/>
          <w:sz w:val="26"/>
          <w:szCs w:val="26"/>
        </w:rPr>
        <w:t>с</w:t>
      </w:r>
      <w:r w:rsidRPr="0075248E">
        <w:rPr>
          <w:rFonts w:eastAsia="Times New Roman"/>
          <w:b/>
          <w:bCs/>
          <w:i/>
          <w:spacing w:val="3"/>
          <w:sz w:val="26"/>
          <w:szCs w:val="26"/>
        </w:rPr>
        <w:t>т</w:t>
      </w:r>
      <w:r w:rsidRPr="0075248E">
        <w:rPr>
          <w:rFonts w:eastAsia="Times New Roman"/>
          <w:b/>
          <w:bCs/>
          <w:i/>
          <w:sz w:val="26"/>
          <w:szCs w:val="26"/>
        </w:rPr>
        <w:t>и</w:t>
      </w:r>
    </w:p>
    <w:p w:rsidR="00E13C2C" w:rsidRPr="0075248E" w:rsidRDefault="001B01D6" w:rsidP="00E13C2C">
      <w:pPr>
        <w:tabs>
          <w:tab w:val="left" w:pos="12758"/>
        </w:tabs>
        <w:ind w:firstLine="709"/>
        <w:rPr>
          <w:rFonts w:eastAsia="Times New Roman"/>
          <w:sz w:val="26"/>
          <w:szCs w:val="26"/>
        </w:rPr>
      </w:pPr>
      <w:r w:rsidRPr="0075248E">
        <w:rPr>
          <w:rFonts w:eastAsia="Times New Roman"/>
          <w:sz w:val="26"/>
          <w:szCs w:val="26"/>
        </w:rPr>
        <w:t>З</w:t>
      </w:r>
      <w:r w:rsidR="00E13C2C" w:rsidRPr="0075248E">
        <w:rPr>
          <w:rFonts w:eastAsia="Times New Roman"/>
          <w:spacing w:val="-1"/>
          <w:sz w:val="26"/>
          <w:szCs w:val="26"/>
        </w:rPr>
        <w:t>а</w:t>
      </w:r>
      <w:r w:rsidR="00E13C2C" w:rsidRPr="0075248E">
        <w:rPr>
          <w:rFonts w:eastAsia="Times New Roman"/>
          <w:spacing w:val="1"/>
          <w:sz w:val="26"/>
          <w:szCs w:val="26"/>
        </w:rPr>
        <w:t>к</w:t>
      </w:r>
      <w:r w:rsidR="00E13C2C" w:rsidRPr="0075248E">
        <w:rPr>
          <w:rFonts w:eastAsia="Times New Roman"/>
          <w:sz w:val="26"/>
          <w:szCs w:val="26"/>
        </w:rPr>
        <w:t>он</w:t>
      </w:r>
      <w:r w:rsidR="00E13C2C" w:rsidRPr="0075248E">
        <w:rPr>
          <w:rFonts w:eastAsia="Times New Roman"/>
          <w:spacing w:val="4"/>
          <w:sz w:val="26"/>
          <w:szCs w:val="26"/>
        </w:rPr>
        <w:t xml:space="preserve"> </w:t>
      </w:r>
      <w:r w:rsidR="00E13C2C" w:rsidRPr="0075248E">
        <w:rPr>
          <w:rFonts w:eastAsia="Times New Roman"/>
          <w:spacing w:val="-1"/>
          <w:sz w:val="26"/>
          <w:szCs w:val="26"/>
        </w:rPr>
        <w:t>Бе</w:t>
      </w:r>
      <w:r w:rsidR="00E13C2C" w:rsidRPr="0075248E">
        <w:rPr>
          <w:rFonts w:eastAsia="Times New Roman"/>
          <w:spacing w:val="1"/>
          <w:sz w:val="26"/>
          <w:szCs w:val="26"/>
        </w:rPr>
        <w:t>л</w:t>
      </w:r>
      <w:r w:rsidR="00E13C2C" w:rsidRPr="0075248E">
        <w:rPr>
          <w:rFonts w:eastAsia="Times New Roman"/>
          <w:sz w:val="26"/>
          <w:szCs w:val="26"/>
        </w:rPr>
        <w:t>городской</w:t>
      </w:r>
      <w:r w:rsidR="00E13C2C" w:rsidRPr="0075248E">
        <w:rPr>
          <w:rFonts w:eastAsia="Times New Roman"/>
          <w:spacing w:val="4"/>
          <w:sz w:val="26"/>
          <w:szCs w:val="26"/>
        </w:rPr>
        <w:t xml:space="preserve"> </w:t>
      </w:r>
      <w:r w:rsidR="00E13C2C" w:rsidRPr="0075248E">
        <w:rPr>
          <w:rFonts w:eastAsia="Times New Roman"/>
          <w:sz w:val="26"/>
          <w:szCs w:val="26"/>
        </w:rPr>
        <w:t>о</w:t>
      </w:r>
      <w:r w:rsidR="00E13C2C" w:rsidRPr="0075248E">
        <w:rPr>
          <w:rFonts w:eastAsia="Times New Roman"/>
          <w:spacing w:val="-2"/>
          <w:sz w:val="26"/>
          <w:szCs w:val="26"/>
        </w:rPr>
        <w:t>б</w:t>
      </w:r>
      <w:r w:rsidR="00E13C2C" w:rsidRPr="0075248E">
        <w:rPr>
          <w:rFonts w:eastAsia="Times New Roman"/>
          <w:sz w:val="26"/>
          <w:szCs w:val="26"/>
        </w:rPr>
        <w:t>л</w:t>
      </w:r>
      <w:r w:rsidR="00E13C2C" w:rsidRPr="0075248E">
        <w:rPr>
          <w:rFonts w:eastAsia="Times New Roman"/>
          <w:spacing w:val="-1"/>
          <w:sz w:val="26"/>
          <w:szCs w:val="26"/>
        </w:rPr>
        <w:t>ас</w:t>
      </w:r>
      <w:r w:rsidR="00E13C2C" w:rsidRPr="0075248E">
        <w:rPr>
          <w:rFonts w:eastAsia="Times New Roman"/>
          <w:sz w:val="26"/>
          <w:szCs w:val="26"/>
        </w:rPr>
        <w:t>ти</w:t>
      </w:r>
      <w:r w:rsidR="00E13C2C" w:rsidRPr="0075248E">
        <w:rPr>
          <w:rFonts w:eastAsia="Times New Roman"/>
          <w:spacing w:val="5"/>
          <w:sz w:val="26"/>
          <w:szCs w:val="26"/>
        </w:rPr>
        <w:t xml:space="preserve"> </w:t>
      </w:r>
      <w:r w:rsidR="00E13C2C" w:rsidRPr="0075248E">
        <w:rPr>
          <w:rFonts w:eastAsia="Times New Roman"/>
          <w:sz w:val="26"/>
          <w:szCs w:val="26"/>
        </w:rPr>
        <w:t>от</w:t>
      </w:r>
      <w:r w:rsidR="00E13C2C" w:rsidRPr="0075248E">
        <w:rPr>
          <w:rFonts w:eastAsia="Times New Roman"/>
          <w:spacing w:val="4"/>
          <w:sz w:val="26"/>
          <w:szCs w:val="26"/>
        </w:rPr>
        <w:t xml:space="preserve"> </w:t>
      </w:r>
      <w:r w:rsidR="00E13C2C" w:rsidRPr="0075248E">
        <w:rPr>
          <w:rFonts w:eastAsia="Times New Roman"/>
          <w:sz w:val="26"/>
          <w:szCs w:val="26"/>
        </w:rPr>
        <w:t>23.09.1998</w:t>
      </w:r>
      <w:r w:rsidR="00E13C2C" w:rsidRPr="0075248E">
        <w:rPr>
          <w:rFonts w:eastAsia="Times New Roman"/>
          <w:spacing w:val="3"/>
          <w:sz w:val="26"/>
          <w:szCs w:val="26"/>
        </w:rPr>
        <w:t xml:space="preserve"> </w:t>
      </w:r>
      <w:r w:rsidR="00E13C2C" w:rsidRPr="0075248E">
        <w:rPr>
          <w:rFonts w:eastAsia="Times New Roman"/>
          <w:sz w:val="26"/>
          <w:szCs w:val="26"/>
        </w:rPr>
        <w:t>№ 41</w:t>
      </w:r>
      <w:r w:rsidR="00E13C2C" w:rsidRPr="0075248E">
        <w:rPr>
          <w:rFonts w:eastAsia="Times New Roman"/>
          <w:spacing w:val="8"/>
          <w:sz w:val="26"/>
          <w:szCs w:val="26"/>
        </w:rPr>
        <w:t xml:space="preserve"> </w:t>
      </w:r>
      <w:r w:rsidR="00E13C2C" w:rsidRPr="0075248E">
        <w:rPr>
          <w:rFonts w:eastAsia="Times New Roman"/>
          <w:spacing w:val="-7"/>
          <w:sz w:val="26"/>
          <w:szCs w:val="26"/>
        </w:rPr>
        <w:t>«</w:t>
      </w:r>
      <w:r w:rsidR="00E13C2C" w:rsidRPr="0075248E">
        <w:rPr>
          <w:rFonts w:eastAsia="Times New Roman"/>
          <w:sz w:val="26"/>
          <w:szCs w:val="26"/>
        </w:rPr>
        <w:t>О</w:t>
      </w:r>
      <w:r w:rsidR="00E13C2C" w:rsidRPr="0075248E">
        <w:rPr>
          <w:rFonts w:eastAsia="Times New Roman"/>
          <w:spacing w:val="3"/>
          <w:sz w:val="26"/>
          <w:szCs w:val="26"/>
        </w:rPr>
        <w:t xml:space="preserve"> </w:t>
      </w:r>
      <w:r w:rsidR="00E13C2C" w:rsidRPr="0075248E">
        <w:rPr>
          <w:rFonts w:eastAsia="Times New Roman"/>
          <w:spacing w:val="1"/>
          <w:sz w:val="26"/>
          <w:szCs w:val="26"/>
        </w:rPr>
        <w:t>з</w:t>
      </w:r>
      <w:r w:rsidR="00E13C2C" w:rsidRPr="0075248E">
        <w:rPr>
          <w:rFonts w:eastAsia="Times New Roman"/>
          <w:spacing w:val="-1"/>
          <w:sz w:val="26"/>
          <w:szCs w:val="26"/>
        </w:rPr>
        <w:t>а</w:t>
      </w:r>
      <w:r w:rsidR="00E13C2C" w:rsidRPr="0075248E">
        <w:rPr>
          <w:rFonts w:eastAsia="Times New Roman"/>
          <w:sz w:val="26"/>
          <w:szCs w:val="26"/>
        </w:rPr>
        <w:t>щ</w:t>
      </w:r>
      <w:r w:rsidR="00E13C2C" w:rsidRPr="0075248E">
        <w:rPr>
          <w:rFonts w:eastAsia="Times New Roman"/>
          <w:spacing w:val="1"/>
          <w:sz w:val="26"/>
          <w:szCs w:val="26"/>
        </w:rPr>
        <w:t>и</w:t>
      </w:r>
      <w:r w:rsidR="00E13C2C" w:rsidRPr="0075248E">
        <w:rPr>
          <w:rFonts w:eastAsia="Times New Roman"/>
          <w:sz w:val="26"/>
          <w:szCs w:val="26"/>
        </w:rPr>
        <w:t>те</w:t>
      </w:r>
      <w:r w:rsidR="00E13C2C" w:rsidRPr="0075248E">
        <w:rPr>
          <w:rFonts w:eastAsia="Times New Roman"/>
          <w:spacing w:val="3"/>
          <w:sz w:val="26"/>
          <w:szCs w:val="26"/>
        </w:rPr>
        <w:t xml:space="preserve"> </w:t>
      </w:r>
      <w:r w:rsidR="00E13C2C" w:rsidRPr="0075248E">
        <w:rPr>
          <w:rFonts w:eastAsia="Times New Roman"/>
          <w:spacing w:val="1"/>
          <w:sz w:val="26"/>
          <w:szCs w:val="26"/>
        </w:rPr>
        <w:t>н</w:t>
      </w:r>
      <w:r w:rsidR="00E13C2C" w:rsidRPr="0075248E">
        <w:rPr>
          <w:rFonts w:eastAsia="Times New Roman"/>
          <w:spacing w:val="-1"/>
          <w:sz w:val="26"/>
          <w:szCs w:val="26"/>
        </w:rPr>
        <w:t>асе</w:t>
      </w:r>
      <w:r w:rsidR="00E13C2C" w:rsidRPr="0075248E">
        <w:rPr>
          <w:rFonts w:eastAsia="Times New Roman"/>
          <w:sz w:val="26"/>
          <w:szCs w:val="26"/>
        </w:rPr>
        <w:t>л</w:t>
      </w:r>
      <w:r w:rsidR="00E13C2C" w:rsidRPr="0075248E">
        <w:rPr>
          <w:rFonts w:eastAsia="Times New Roman"/>
          <w:spacing w:val="-1"/>
          <w:sz w:val="26"/>
          <w:szCs w:val="26"/>
        </w:rPr>
        <w:t>е</w:t>
      </w:r>
      <w:r w:rsidR="00E13C2C" w:rsidRPr="0075248E">
        <w:rPr>
          <w:rFonts w:eastAsia="Times New Roman"/>
          <w:spacing w:val="1"/>
          <w:sz w:val="26"/>
          <w:szCs w:val="26"/>
        </w:rPr>
        <w:t>ни</w:t>
      </w:r>
      <w:r w:rsidR="00E13C2C" w:rsidRPr="0075248E">
        <w:rPr>
          <w:rFonts w:eastAsia="Times New Roman"/>
          <w:sz w:val="26"/>
          <w:szCs w:val="26"/>
        </w:rPr>
        <w:t>я</w:t>
      </w:r>
      <w:r w:rsidR="00E13C2C" w:rsidRPr="0075248E">
        <w:rPr>
          <w:rFonts w:eastAsia="Times New Roman"/>
          <w:spacing w:val="3"/>
          <w:sz w:val="26"/>
          <w:szCs w:val="26"/>
        </w:rPr>
        <w:t xml:space="preserve"> </w:t>
      </w:r>
      <w:r w:rsidR="00E13C2C" w:rsidRPr="0075248E">
        <w:rPr>
          <w:rFonts w:eastAsia="Times New Roman"/>
          <w:sz w:val="26"/>
          <w:szCs w:val="26"/>
        </w:rPr>
        <w:t>и</w:t>
      </w:r>
      <w:r w:rsidR="00E13C2C" w:rsidRPr="0075248E">
        <w:rPr>
          <w:rFonts w:eastAsia="Times New Roman"/>
          <w:spacing w:val="4"/>
          <w:sz w:val="26"/>
          <w:szCs w:val="26"/>
        </w:rPr>
        <w:t xml:space="preserve"> </w:t>
      </w:r>
      <w:r w:rsidR="00E13C2C" w:rsidRPr="0075248E">
        <w:rPr>
          <w:rFonts w:eastAsia="Times New Roman"/>
          <w:sz w:val="26"/>
          <w:szCs w:val="26"/>
        </w:rPr>
        <w:t>терр</w:t>
      </w:r>
      <w:r w:rsidR="00E13C2C" w:rsidRPr="0075248E">
        <w:rPr>
          <w:rFonts w:eastAsia="Times New Roman"/>
          <w:spacing w:val="-1"/>
          <w:sz w:val="26"/>
          <w:szCs w:val="26"/>
        </w:rPr>
        <w:t>и</w:t>
      </w:r>
      <w:r w:rsidR="00E13C2C" w:rsidRPr="0075248E">
        <w:rPr>
          <w:rFonts w:eastAsia="Times New Roman"/>
          <w:sz w:val="26"/>
          <w:szCs w:val="26"/>
        </w:rPr>
        <w:t>торий</w:t>
      </w:r>
      <w:r w:rsidR="00E13C2C" w:rsidRPr="0075248E">
        <w:rPr>
          <w:rFonts w:eastAsia="Times New Roman"/>
          <w:spacing w:val="4"/>
          <w:sz w:val="26"/>
          <w:szCs w:val="26"/>
        </w:rPr>
        <w:t xml:space="preserve"> </w:t>
      </w:r>
      <w:r w:rsidR="00E13C2C" w:rsidRPr="0075248E">
        <w:rPr>
          <w:rFonts w:eastAsia="Times New Roman"/>
          <w:spacing w:val="-2"/>
          <w:sz w:val="26"/>
          <w:szCs w:val="26"/>
        </w:rPr>
        <w:t>о</w:t>
      </w:r>
      <w:r w:rsidR="00E13C2C" w:rsidRPr="0075248E">
        <w:rPr>
          <w:rFonts w:eastAsia="Times New Roman"/>
          <w:sz w:val="26"/>
          <w:szCs w:val="26"/>
        </w:rPr>
        <w:t xml:space="preserve">т </w:t>
      </w:r>
      <w:r w:rsidR="00E13C2C" w:rsidRPr="0075248E">
        <w:rPr>
          <w:rFonts w:eastAsia="Times New Roman"/>
          <w:spacing w:val="-1"/>
          <w:sz w:val="26"/>
          <w:szCs w:val="26"/>
        </w:rPr>
        <w:t>ч</w:t>
      </w:r>
      <w:r w:rsidR="00E13C2C" w:rsidRPr="0075248E">
        <w:rPr>
          <w:rFonts w:eastAsia="Times New Roman"/>
          <w:sz w:val="26"/>
          <w:szCs w:val="26"/>
        </w:rPr>
        <w:t>р</w:t>
      </w:r>
      <w:r w:rsidR="00E13C2C" w:rsidRPr="0075248E">
        <w:rPr>
          <w:rFonts w:eastAsia="Times New Roman"/>
          <w:spacing w:val="-1"/>
          <w:sz w:val="26"/>
          <w:szCs w:val="26"/>
        </w:rPr>
        <w:t>е</w:t>
      </w:r>
      <w:r w:rsidR="00E13C2C" w:rsidRPr="0075248E">
        <w:rPr>
          <w:rFonts w:eastAsia="Times New Roman"/>
          <w:spacing w:val="1"/>
          <w:sz w:val="26"/>
          <w:szCs w:val="26"/>
        </w:rPr>
        <w:t>з</w:t>
      </w:r>
      <w:r w:rsidR="00E13C2C" w:rsidRPr="0075248E">
        <w:rPr>
          <w:rFonts w:eastAsia="Times New Roman"/>
          <w:sz w:val="26"/>
          <w:szCs w:val="26"/>
        </w:rPr>
        <w:t>в</w:t>
      </w:r>
      <w:r w:rsidR="00E13C2C" w:rsidRPr="0075248E">
        <w:rPr>
          <w:rFonts w:eastAsia="Times New Roman"/>
          <w:spacing w:val="-1"/>
          <w:sz w:val="26"/>
          <w:szCs w:val="26"/>
        </w:rPr>
        <w:t>ыча</w:t>
      </w:r>
      <w:r w:rsidR="00E13C2C" w:rsidRPr="0075248E">
        <w:rPr>
          <w:rFonts w:eastAsia="Times New Roman"/>
          <w:spacing w:val="1"/>
          <w:sz w:val="26"/>
          <w:szCs w:val="26"/>
        </w:rPr>
        <w:t>йн</w:t>
      </w:r>
      <w:r w:rsidR="00E13C2C" w:rsidRPr="0075248E">
        <w:rPr>
          <w:rFonts w:eastAsia="Times New Roman"/>
          <w:sz w:val="26"/>
          <w:szCs w:val="26"/>
        </w:rPr>
        <w:t>ых</w:t>
      </w:r>
      <w:r w:rsidR="00E13C2C" w:rsidRPr="0075248E">
        <w:rPr>
          <w:rFonts w:eastAsia="Times New Roman"/>
          <w:spacing w:val="2"/>
          <w:sz w:val="26"/>
          <w:szCs w:val="26"/>
        </w:rPr>
        <w:t xml:space="preserve"> </w:t>
      </w:r>
      <w:r w:rsidR="00E13C2C" w:rsidRPr="0075248E">
        <w:rPr>
          <w:rFonts w:eastAsia="Times New Roman"/>
          <w:spacing w:val="-1"/>
          <w:sz w:val="26"/>
          <w:szCs w:val="26"/>
        </w:rPr>
        <w:t>с</w:t>
      </w:r>
      <w:r w:rsidR="00E13C2C" w:rsidRPr="0075248E">
        <w:rPr>
          <w:rFonts w:eastAsia="Times New Roman"/>
          <w:spacing w:val="1"/>
          <w:sz w:val="26"/>
          <w:szCs w:val="26"/>
        </w:rPr>
        <w:t>и</w:t>
      </w:r>
      <w:r w:rsidR="00E13C2C" w:rsidRPr="0075248E">
        <w:rPr>
          <w:rFonts w:eastAsia="Times New Roman"/>
          <w:spacing w:val="3"/>
          <w:sz w:val="26"/>
          <w:szCs w:val="26"/>
        </w:rPr>
        <w:t>т</w:t>
      </w:r>
      <w:r w:rsidR="00E13C2C" w:rsidRPr="0075248E">
        <w:rPr>
          <w:rFonts w:eastAsia="Times New Roman"/>
          <w:spacing w:val="-5"/>
          <w:sz w:val="26"/>
          <w:szCs w:val="26"/>
        </w:rPr>
        <w:t>у</w:t>
      </w:r>
      <w:r w:rsidR="00E13C2C" w:rsidRPr="0075248E">
        <w:rPr>
          <w:rFonts w:eastAsia="Times New Roman"/>
          <w:spacing w:val="-1"/>
          <w:sz w:val="26"/>
          <w:szCs w:val="26"/>
        </w:rPr>
        <w:t>а</w:t>
      </w:r>
      <w:r w:rsidR="00E13C2C" w:rsidRPr="0075248E">
        <w:rPr>
          <w:rFonts w:eastAsia="Times New Roman"/>
          <w:spacing w:val="1"/>
          <w:sz w:val="26"/>
          <w:szCs w:val="26"/>
        </w:rPr>
        <w:t>ци</w:t>
      </w:r>
      <w:r w:rsidR="00E13C2C" w:rsidRPr="0075248E">
        <w:rPr>
          <w:rFonts w:eastAsia="Times New Roman"/>
          <w:sz w:val="26"/>
          <w:szCs w:val="26"/>
        </w:rPr>
        <w:t>й</w:t>
      </w:r>
      <w:r w:rsidR="00E13C2C" w:rsidRPr="0075248E">
        <w:rPr>
          <w:rFonts w:eastAsia="Times New Roman"/>
          <w:spacing w:val="1"/>
          <w:sz w:val="26"/>
          <w:szCs w:val="26"/>
        </w:rPr>
        <w:t xml:space="preserve"> п</w:t>
      </w:r>
      <w:r w:rsidR="00E13C2C" w:rsidRPr="0075248E">
        <w:rPr>
          <w:rFonts w:eastAsia="Times New Roman"/>
          <w:sz w:val="26"/>
          <w:szCs w:val="26"/>
        </w:rPr>
        <w:t>р</w:t>
      </w:r>
      <w:r w:rsidR="00E13C2C" w:rsidRPr="0075248E">
        <w:rPr>
          <w:rFonts w:eastAsia="Times New Roman"/>
          <w:spacing w:val="1"/>
          <w:sz w:val="26"/>
          <w:szCs w:val="26"/>
        </w:rPr>
        <w:t>и</w:t>
      </w:r>
      <w:r w:rsidR="00E13C2C" w:rsidRPr="0075248E">
        <w:rPr>
          <w:rFonts w:eastAsia="Times New Roman"/>
          <w:sz w:val="26"/>
          <w:szCs w:val="26"/>
        </w:rPr>
        <w:t>р</w:t>
      </w:r>
      <w:r w:rsidR="00E13C2C" w:rsidRPr="0075248E">
        <w:rPr>
          <w:rFonts w:eastAsia="Times New Roman"/>
          <w:spacing w:val="-2"/>
          <w:sz w:val="26"/>
          <w:szCs w:val="26"/>
        </w:rPr>
        <w:t>о</w:t>
      </w:r>
      <w:r w:rsidR="00E13C2C" w:rsidRPr="0075248E">
        <w:rPr>
          <w:rFonts w:eastAsia="Times New Roman"/>
          <w:sz w:val="26"/>
          <w:szCs w:val="26"/>
        </w:rPr>
        <w:t>д</w:t>
      </w:r>
      <w:r w:rsidR="00E13C2C" w:rsidRPr="0075248E">
        <w:rPr>
          <w:rFonts w:eastAsia="Times New Roman"/>
          <w:spacing w:val="1"/>
          <w:sz w:val="26"/>
          <w:szCs w:val="26"/>
        </w:rPr>
        <w:t>н</w:t>
      </w:r>
      <w:r w:rsidR="00E13C2C" w:rsidRPr="0075248E">
        <w:rPr>
          <w:rFonts w:eastAsia="Times New Roman"/>
          <w:sz w:val="26"/>
          <w:szCs w:val="26"/>
        </w:rPr>
        <w:t>ого и</w:t>
      </w:r>
      <w:r w:rsidR="00E13C2C" w:rsidRPr="0075248E">
        <w:rPr>
          <w:rFonts w:eastAsia="Times New Roman"/>
          <w:spacing w:val="-1"/>
          <w:sz w:val="26"/>
          <w:szCs w:val="26"/>
        </w:rPr>
        <w:t xml:space="preserve"> </w:t>
      </w:r>
      <w:r w:rsidR="00E13C2C" w:rsidRPr="0075248E">
        <w:rPr>
          <w:rFonts w:eastAsia="Times New Roman"/>
          <w:sz w:val="26"/>
          <w:szCs w:val="26"/>
        </w:rPr>
        <w:t>тех</w:t>
      </w:r>
      <w:r w:rsidR="00E13C2C" w:rsidRPr="0075248E">
        <w:rPr>
          <w:rFonts w:eastAsia="Times New Roman"/>
          <w:spacing w:val="1"/>
          <w:sz w:val="26"/>
          <w:szCs w:val="26"/>
        </w:rPr>
        <w:t>н</w:t>
      </w:r>
      <w:r w:rsidR="00E13C2C" w:rsidRPr="0075248E">
        <w:rPr>
          <w:rFonts w:eastAsia="Times New Roman"/>
          <w:sz w:val="26"/>
          <w:szCs w:val="26"/>
        </w:rPr>
        <w:t>ог</w:t>
      </w:r>
      <w:r w:rsidR="00E13C2C" w:rsidRPr="0075248E">
        <w:rPr>
          <w:rFonts w:eastAsia="Times New Roman"/>
          <w:spacing w:val="-1"/>
          <w:sz w:val="26"/>
          <w:szCs w:val="26"/>
        </w:rPr>
        <w:t>е</w:t>
      </w:r>
      <w:r w:rsidR="00E13C2C" w:rsidRPr="0075248E">
        <w:rPr>
          <w:rFonts w:eastAsia="Times New Roman"/>
          <w:spacing w:val="1"/>
          <w:sz w:val="26"/>
          <w:szCs w:val="26"/>
        </w:rPr>
        <w:t>нн</w:t>
      </w:r>
      <w:r w:rsidR="00E13C2C" w:rsidRPr="0075248E">
        <w:rPr>
          <w:rFonts w:eastAsia="Times New Roman"/>
          <w:sz w:val="26"/>
          <w:szCs w:val="26"/>
        </w:rPr>
        <w:t>ого</w:t>
      </w:r>
      <w:r w:rsidR="00E13C2C" w:rsidRPr="0075248E">
        <w:rPr>
          <w:rFonts w:eastAsia="Times New Roman"/>
          <w:spacing w:val="-2"/>
          <w:sz w:val="26"/>
          <w:szCs w:val="26"/>
        </w:rPr>
        <w:t xml:space="preserve"> </w:t>
      </w:r>
      <w:r w:rsidR="00E13C2C" w:rsidRPr="0075248E">
        <w:rPr>
          <w:rFonts w:eastAsia="Times New Roman"/>
          <w:spacing w:val="2"/>
          <w:sz w:val="26"/>
          <w:szCs w:val="26"/>
        </w:rPr>
        <w:t>х</w:t>
      </w:r>
      <w:r w:rsidR="00E13C2C" w:rsidRPr="0075248E">
        <w:rPr>
          <w:rFonts w:eastAsia="Times New Roman"/>
          <w:spacing w:val="-1"/>
          <w:sz w:val="26"/>
          <w:szCs w:val="26"/>
        </w:rPr>
        <w:t>а</w:t>
      </w:r>
      <w:r w:rsidR="00E13C2C" w:rsidRPr="0075248E">
        <w:rPr>
          <w:rFonts w:eastAsia="Times New Roman"/>
          <w:sz w:val="26"/>
          <w:szCs w:val="26"/>
        </w:rPr>
        <w:t>р</w:t>
      </w:r>
      <w:r w:rsidR="00E13C2C" w:rsidRPr="0075248E">
        <w:rPr>
          <w:rFonts w:eastAsia="Times New Roman"/>
          <w:spacing w:val="-1"/>
          <w:sz w:val="26"/>
          <w:szCs w:val="26"/>
        </w:rPr>
        <w:t>а</w:t>
      </w:r>
      <w:r w:rsidR="00E13C2C" w:rsidRPr="0075248E">
        <w:rPr>
          <w:rFonts w:eastAsia="Times New Roman"/>
          <w:spacing w:val="1"/>
          <w:sz w:val="26"/>
          <w:szCs w:val="26"/>
        </w:rPr>
        <w:t>к</w:t>
      </w:r>
      <w:r w:rsidR="00E13C2C" w:rsidRPr="0075248E">
        <w:rPr>
          <w:rFonts w:eastAsia="Times New Roman"/>
          <w:sz w:val="26"/>
          <w:szCs w:val="26"/>
        </w:rPr>
        <w:t>тер</w:t>
      </w:r>
      <w:r w:rsidR="00E13C2C" w:rsidRPr="0075248E">
        <w:rPr>
          <w:rFonts w:eastAsia="Times New Roman"/>
          <w:spacing w:val="3"/>
          <w:sz w:val="26"/>
          <w:szCs w:val="26"/>
        </w:rPr>
        <w:t>а</w:t>
      </w:r>
      <w:r w:rsidR="00E13C2C" w:rsidRPr="0075248E">
        <w:rPr>
          <w:rFonts w:eastAsia="Times New Roman"/>
          <w:spacing w:val="-7"/>
          <w:sz w:val="26"/>
          <w:szCs w:val="26"/>
        </w:rPr>
        <w:t>»</w:t>
      </w:r>
      <w:r w:rsidR="00E13C2C" w:rsidRPr="0075248E">
        <w:rPr>
          <w:rFonts w:eastAsia="Times New Roman"/>
          <w:sz w:val="26"/>
          <w:szCs w:val="26"/>
        </w:rPr>
        <w:t>.</w:t>
      </w:r>
    </w:p>
    <w:p w:rsidR="00E13C2C" w:rsidRPr="0075248E" w:rsidRDefault="001B01D6" w:rsidP="00E13C2C">
      <w:pPr>
        <w:tabs>
          <w:tab w:val="left" w:pos="12758"/>
        </w:tabs>
        <w:ind w:firstLine="709"/>
        <w:rPr>
          <w:rFonts w:eastAsia="Times New Roman"/>
          <w:sz w:val="26"/>
          <w:szCs w:val="26"/>
        </w:rPr>
      </w:pPr>
      <w:r w:rsidRPr="0075248E">
        <w:rPr>
          <w:rFonts w:eastAsia="Times New Roman"/>
          <w:sz w:val="26"/>
          <w:szCs w:val="26"/>
        </w:rPr>
        <w:t>З</w:t>
      </w:r>
      <w:r w:rsidR="00F048EB" w:rsidRPr="0075248E">
        <w:rPr>
          <w:rFonts w:eastAsia="Times New Roman"/>
          <w:sz w:val="26"/>
          <w:szCs w:val="26"/>
        </w:rPr>
        <w:t>а</w:t>
      </w:r>
      <w:r w:rsidR="00E13C2C" w:rsidRPr="0075248E">
        <w:rPr>
          <w:rFonts w:eastAsia="Times New Roman"/>
          <w:spacing w:val="1"/>
          <w:sz w:val="26"/>
          <w:szCs w:val="26"/>
        </w:rPr>
        <w:t>к</w:t>
      </w:r>
      <w:r w:rsidR="00E13C2C" w:rsidRPr="0075248E">
        <w:rPr>
          <w:rFonts w:eastAsia="Times New Roman"/>
          <w:sz w:val="26"/>
          <w:szCs w:val="26"/>
        </w:rPr>
        <w:t>он</w:t>
      </w:r>
      <w:r w:rsidR="00E13C2C" w:rsidRPr="0075248E">
        <w:rPr>
          <w:rFonts w:eastAsia="Times New Roman"/>
          <w:spacing w:val="34"/>
          <w:sz w:val="26"/>
          <w:szCs w:val="26"/>
        </w:rPr>
        <w:t xml:space="preserve"> </w:t>
      </w:r>
      <w:r w:rsidR="00E13C2C" w:rsidRPr="0075248E">
        <w:rPr>
          <w:rFonts w:eastAsia="Times New Roman"/>
          <w:spacing w:val="-1"/>
          <w:sz w:val="26"/>
          <w:szCs w:val="26"/>
        </w:rPr>
        <w:t>Бе</w:t>
      </w:r>
      <w:r w:rsidR="00E13C2C" w:rsidRPr="0075248E">
        <w:rPr>
          <w:rFonts w:eastAsia="Times New Roman"/>
          <w:sz w:val="26"/>
          <w:szCs w:val="26"/>
        </w:rPr>
        <w:t>лгородской</w:t>
      </w:r>
      <w:r w:rsidR="00E13C2C" w:rsidRPr="0075248E">
        <w:rPr>
          <w:rFonts w:eastAsia="Times New Roman"/>
          <w:spacing w:val="35"/>
          <w:sz w:val="26"/>
          <w:szCs w:val="26"/>
        </w:rPr>
        <w:t xml:space="preserve"> </w:t>
      </w:r>
      <w:r w:rsidR="00E13C2C" w:rsidRPr="0075248E">
        <w:rPr>
          <w:rFonts w:eastAsia="Times New Roman"/>
          <w:sz w:val="26"/>
          <w:szCs w:val="26"/>
        </w:rPr>
        <w:t>обла</w:t>
      </w:r>
      <w:r w:rsidR="00E13C2C" w:rsidRPr="0075248E">
        <w:rPr>
          <w:rFonts w:eastAsia="Times New Roman"/>
          <w:spacing w:val="-1"/>
          <w:sz w:val="26"/>
          <w:szCs w:val="26"/>
        </w:rPr>
        <w:t>с</w:t>
      </w:r>
      <w:r w:rsidR="00E13C2C" w:rsidRPr="0075248E">
        <w:rPr>
          <w:rFonts w:eastAsia="Times New Roman"/>
          <w:sz w:val="26"/>
          <w:szCs w:val="26"/>
        </w:rPr>
        <w:t>ти</w:t>
      </w:r>
      <w:r w:rsidR="00E13C2C" w:rsidRPr="0075248E">
        <w:rPr>
          <w:rFonts w:eastAsia="Times New Roman"/>
          <w:spacing w:val="35"/>
          <w:sz w:val="26"/>
          <w:szCs w:val="26"/>
        </w:rPr>
        <w:t xml:space="preserve"> </w:t>
      </w:r>
      <w:r w:rsidR="00E13C2C" w:rsidRPr="0075248E">
        <w:rPr>
          <w:rFonts w:eastAsia="Times New Roman"/>
          <w:sz w:val="26"/>
          <w:szCs w:val="26"/>
        </w:rPr>
        <w:t>от</w:t>
      </w:r>
      <w:r w:rsidR="00E13C2C" w:rsidRPr="0075248E">
        <w:rPr>
          <w:rFonts w:eastAsia="Times New Roman"/>
          <w:spacing w:val="34"/>
          <w:sz w:val="26"/>
          <w:szCs w:val="26"/>
        </w:rPr>
        <w:t xml:space="preserve"> </w:t>
      </w:r>
      <w:r w:rsidR="00E13C2C" w:rsidRPr="0075248E">
        <w:rPr>
          <w:rFonts w:eastAsia="Times New Roman"/>
          <w:sz w:val="26"/>
          <w:szCs w:val="26"/>
        </w:rPr>
        <w:t>13.11.2003</w:t>
      </w:r>
      <w:r w:rsidR="00E13C2C" w:rsidRPr="0075248E">
        <w:rPr>
          <w:rFonts w:eastAsia="Times New Roman"/>
          <w:spacing w:val="33"/>
          <w:sz w:val="26"/>
          <w:szCs w:val="26"/>
        </w:rPr>
        <w:t xml:space="preserve"> </w:t>
      </w:r>
      <w:r w:rsidR="00E13C2C" w:rsidRPr="0075248E">
        <w:rPr>
          <w:rFonts w:eastAsia="Times New Roman"/>
          <w:sz w:val="26"/>
          <w:szCs w:val="26"/>
        </w:rPr>
        <w:t>№</w:t>
      </w:r>
      <w:r w:rsidR="00E13C2C" w:rsidRPr="0075248E">
        <w:rPr>
          <w:rFonts w:eastAsia="Times New Roman"/>
          <w:spacing w:val="32"/>
          <w:sz w:val="26"/>
          <w:szCs w:val="26"/>
        </w:rPr>
        <w:t xml:space="preserve"> </w:t>
      </w:r>
      <w:r w:rsidR="00E13C2C" w:rsidRPr="0075248E">
        <w:rPr>
          <w:rFonts w:eastAsia="Times New Roman"/>
          <w:sz w:val="26"/>
          <w:szCs w:val="26"/>
        </w:rPr>
        <w:t>97</w:t>
      </w:r>
      <w:r w:rsidR="00E13C2C" w:rsidRPr="0075248E">
        <w:rPr>
          <w:rFonts w:eastAsia="Times New Roman"/>
          <w:spacing w:val="38"/>
          <w:sz w:val="26"/>
          <w:szCs w:val="26"/>
        </w:rPr>
        <w:t xml:space="preserve"> </w:t>
      </w:r>
      <w:r w:rsidR="00E13C2C" w:rsidRPr="0075248E">
        <w:rPr>
          <w:rFonts w:eastAsia="Times New Roman"/>
          <w:spacing w:val="-7"/>
          <w:sz w:val="26"/>
          <w:szCs w:val="26"/>
        </w:rPr>
        <w:t>«</w:t>
      </w:r>
      <w:r w:rsidR="00E13C2C" w:rsidRPr="0075248E">
        <w:rPr>
          <w:rFonts w:eastAsia="Times New Roman"/>
          <w:sz w:val="26"/>
          <w:szCs w:val="26"/>
        </w:rPr>
        <w:t>Об</w:t>
      </w:r>
      <w:r w:rsidR="00E13C2C" w:rsidRPr="0075248E">
        <w:rPr>
          <w:rFonts w:eastAsia="Times New Roman"/>
          <w:spacing w:val="33"/>
          <w:sz w:val="26"/>
          <w:szCs w:val="26"/>
        </w:rPr>
        <w:t xml:space="preserve"> </w:t>
      </w:r>
      <w:r w:rsidR="00E13C2C" w:rsidRPr="0075248E">
        <w:rPr>
          <w:rFonts w:eastAsia="Times New Roman"/>
          <w:sz w:val="26"/>
          <w:szCs w:val="26"/>
        </w:rPr>
        <w:t>об</w:t>
      </w:r>
      <w:r w:rsidR="00E13C2C" w:rsidRPr="0075248E">
        <w:rPr>
          <w:rFonts w:eastAsia="Times New Roman"/>
          <w:spacing w:val="1"/>
          <w:sz w:val="26"/>
          <w:szCs w:val="26"/>
        </w:rPr>
        <w:t>ъ</w:t>
      </w:r>
      <w:r w:rsidR="00E13C2C" w:rsidRPr="0075248E">
        <w:rPr>
          <w:rFonts w:eastAsia="Times New Roman"/>
          <w:spacing w:val="-1"/>
          <w:sz w:val="26"/>
          <w:szCs w:val="26"/>
        </w:rPr>
        <w:t>е</w:t>
      </w:r>
      <w:r w:rsidR="00E13C2C" w:rsidRPr="0075248E">
        <w:rPr>
          <w:rFonts w:eastAsia="Times New Roman"/>
          <w:spacing w:val="1"/>
          <w:sz w:val="26"/>
          <w:szCs w:val="26"/>
        </w:rPr>
        <w:t>к</w:t>
      </w:r>
      <w:r w:rsidR="00E13C2C" w:rsidRPr="0075248E">
        <w:rPr>
          <w:rFonts w:eastAsia="Times New Roman"/>
          <w:sz w:val="26"/>
          <w:szCs w:val="26"/>
        </w:rPr>
        <w:t>тах</w:t>
      </w:r>
      <w:r w:rsidR="00E13C2C" w:rsidRPr="0075248E">
        <w:rPr>
          <w:rFonts w:eastAsia="Times New Roman"/>
          <w:spacing w:val="35"/>
          <w:sz w:val="26"/>
          <w:szCs w:val="26"/>
        </w:rPr>
        <w:t xml:space="preserve"> </w:t>
      </w:r>
      <w:r w:rsidR="00E13C2C" w:rsidRPr="0075248E">
        <w:rPr>
          <w:rFonts w:eastAsia="Times New Roman"/>
          <w:spacing w:val="3"/>
          <w:sz w:val="26"/>
          <w:szCs w:val="26"/>
        </w:rPr>
        <w:t>к</w:t>
      </w:r>
      <w:r w:rsidR="00E13C2C" w:rsidRPr="0075248E">
        <w:rPr>
          <w:rFonts w:eastAsia="Times New Roman"/>
          <w:spacing w:val="-5"/>
          <w:sz w:val="26"/>
          <w:szCs w:val="26"/>
        </w:rPr>
        <w:t>у</w:t>
      </w:r>
      <w:r w:rsidR="00E13C2C" w:rsidRPr="0075248E">
        <w:rPr>
          <w:rFonts w:eastAsia="Times New Roman"/>
          <w:sz w:val="26"/>
          <w:szCs w:val="26"/>
        </w:rPr>
        <w:t>л</w:t>
      </w:r>
      <w:r w:rsidR="00E13C2C" w:rsidRPr="0075248E">
        <w:rPr>
          <w:rFonts w:eastAsia="Times New Roman"/>
          <w:spacing w:val="1"/>
          <w:sz w:val="26"/>
          <w:szCs w:val="26"/>
        </w:rPr>
        <w:t>ь</w:t>
      </w:r>
      <w:r w:rsidR="00E13C2C" w:rsidRPr="0075248E">
        <w:rPr>
          <w:rFonts w:eastAsia="Times New Roman"/>
          <w:spacing w:val="3"/>
          <w:sz w:val="26"/>
          <w:szCs w:val="26"/>
        </w:rPr>
        <w:t>т</w:t>
      </w:r>
      <w:r w:rsidR="00E13C2C" w:rsidRPr="0075248E">
        <w:rPr>
          <w:rFonts w:eastAsia="Times New Roman"/>
          <w:spacing w:val="-5"/>
          <w:sz w:val="26"/>
          <w:szCs w:val="26"/>
        </w:rPr>
        <w:t>у</w:t>
      </w:r>
      <w:r w:rsidR="00E13C2C" w:rsidRPr="0075248E">
        <w:rPr>
          <w:rFonts w:eastAsia="Times New Roman"/>
          <w:sz w:val="26"/>
          <w:szCs w:val="26"/>
        </w:rPr>
        <w:t>р</w:t>
      </w:r>
      <w:r w:rsidR="00E13C2C" w:rsidRPr="0075248E">
        <w:rPr>
          <w:rFonts w:eastAsia="Times New Roman"/>
          <w:spacing w:val="1"/>
          <w:sz w:val="26"/>
          <w:szCs w:val="26"/>
        </w:rPr>
        <w:t>н</w:t>
      </w:r>
      <w:r w:rsidR="00E13C2C" w:rsidRPr="0075248E">
        <w:rPr>
          <w:rFonts w:eastAsia="Times New Roman"/>
          <w:sz w:val="26"/>
          <w:szCs w:val="26"/>
        </w:rPr>
        <w:t>ого</w:t>
      </w:r>
      <w:r w:rsidR="00E13C2C" w:rsidRPr="0075248E">
        <w:rPr>
          <w:rFonts w:eastAsia="Times New Roman"/>
          <w:spacing w:val="33"/>
          <w:sz w:val="26"/>
          <w:szCs w:val="26"/>
        </w:rPr>
        <w:t xml:space="preserve"> </w:t>
      </w:r>
      <w:r w:rsidR="00E13C2C" w:rsidRPr="0075248E">
        <w:rPr>
          <w:rFonts w:eastAsia="Times New Roman"/>
          <w:spacing w:val="1"/>
          <w:sz w:val="26"/>
          <w:szCs w:val="26"/>
        </w:rPr>
        <w:t>н</w:t>
      </w:r>
      <w:r w:rsidR="00E13C2C" w:rsidRPr="0075248E">
        <w:rPr>
          <w:rFonts w:eastAsia="Times New Roman"/>
          <w:spacing w:val="-1"/>
          <w:sz w:val="26"/>
          <w:szCs w:val="26"/>
        </w:rPr>
        <w:t>ас</w:t>
      </w:r>
      <w:r w:rsidR="00E13C2C" w:rsidRPr="0075248E">
        <w:rPr>
          <w:rFonts w:eastAsia="Times New Roman"/>
          <w:sz w:val="26"/>
          <w:szCs w:val="26"/>
        </w:rPr>
        <w:t>л</w:t>
      </w:r>
      <w:r w:rsidR="00E13C2C" w:rsidRPr="0075248E">
        <w:rPr>
          <w:rFonts w:eastAsia="Times New Roman"/>
          <w:spacing w:val="-1"/>
          <w:sz w:val="26"/>
          <w:szCs w:val="26"/>
        </w:rPr>
        <w:t>е</w:t>
      </w:r>
      <w:r w:rsidR="00E13C2C" w:rsidRPr="0075248E">
        <w:rPr>
          <w:rFonts w:eastAsia="Times New Roman"/>
          <w:sz w:val="26"/>
          <w:szCs w:val="26"/>
        </w:rPr>
        <w:t>д</w:t>
      </w:r>
      <w:r w:rsidR="00E13C2C" w:rsidRPr="0075248E">
        <w:rPr>
          <w:rFonts w:eastAsia="Times New Roman"/>
          <w:spacing w:val="1"/>
          <w:sz w:val="26"/>
          <w:szCs w:val="26"/>
        </w:rPr>
        <w:t>и</w:t>
      </w:r>
      <w:r w:rsidR="00E13C2C" w:rsidRPr="0075248E">
        <w:rPr>
          <w:rFonts w:eastAsia="Times New Roman"/>
          <w:sz w:val="26"/>
          <w:szCs w:val="26"/>
        </w:rPr>
        <w:t>я (па</w:t>
      </w:r>
      <w:r w:rsidR="00E13C2C" w:rsidRPr="0075248E">
        <w:rPr>
          <w:rFonts w:eastAsia="Times New Roman"/>
          <w:spacing w:val="-1"/>
          <w:sz w:val="26"/>
          <w:szCs w:val="26"/>
        </w:rPr>
        <w:t>м</w:t>
      </w:r>
      <w:r w:rsidR="00E13C2C" w:rsidRPr="0075248E">
        <w:rPr>
          <w:rFonts w:eastAsia="Times New Roman"/>
          <w:sz w:val="26"/>
          <w:szCs w:val="26"/>
        </w:rPr>
        <w:t>ят</w:t>
      </w:r>
      <w:r w:rsidR="00E13C2C" w:rsidRPr="0075248E">
        <w:rPr>
          <w:rFonts w:eastAsia="Times New Roman"/>
          <w:spacing w:val="2"/>
          <w:sz w:val="26"/>
          <w:szCs w:val="26"/>
        </w:rPr>
        <w:t>н</w:t>
      </w:r>
      <w:r w:rsidR="00E13C2C" w:rsidRPr="0075248E">
        <w:rPr>
          <w:rFonts w:eastAsia="Times New Roman"/>
          <w:spacing w:val="1"/>
          <w:sz w:val="26"/>
          <w:szCs w:val="26"/>
        </w:rPr>
        <w:t>ик</w:t>
      </w:r>
      <w:r w:rsidR="00E13C2C" w:rsidRPr="0075248E">
        <w:rPr>
          <w:rFonts w:eastAsia="Times New Roman"/>
          <w:spacing w:val="-3"/>
          <w:sz w:val="26"/>
          <w:szCs w:val="26"/>
        </w:rPr>
        <w:t>а</w:t>
      </w:r>
      <w:r w:rsidR="00E13C2C" w:rsidRPr="0075248E">
        <w:rPr>
          <w:rFonts w:eastAsia="Times New Roman"/>
          <w:sz w:val="26"/>
          <w:szCs w:val="26"/>
        </w:rPr>
        <w:t>х</w:t>
      </w:r>
      <w:r w:rsidR="00E13C2C" w:rsidRPr="0075248E">
        <w:rPr>
          <w:rFonts w:eastAsia="Times New Roman"/>
          <w:spacing w:val="2"/>
          <w:sz w:val="26"/>
          <w:szCs w:val="26"/>
        </w:rPr>
        <w:t xml:space="preserve"> </w:t>
      </w:r>
      <w:r w:rsidR="00E13C2C" w:rsidRPr="0075248E">
        <w:rPr>
          <w:rFonts w:eastAsia="Times New Roman"/>
          <w:spacing w:val="1"/>
          <w:sz w:val="26"/>
          <w:szCs w:val="26"/>
        </w:rPr>
        <w:t>и</w:t>
      </w:r>
      <w:r w:rsidR="00E13C2C" w:rsidRPr="0075248E">
        <w:rPr>
          <w:rFonts w:eastAsia="Times New Roman"/>
          <w:spacing w:val="-1"/>
          <w:sz w:val="26"/>
          <w:szCs w:val="26"/>
        </w:rPr>
        <w:t>с</w:t>
      </w:r>
      <w:r w:rsidR="00E13C2C" w:rsidRPr="0075248E">
        <w:rPr>
          <w:rFonts w:eastAsia="Times New Roman"/>
          <w:sz w:val="26"/>
          <w:szCs w:val="26"/>
        </w:rPr>
        <w:t>то</w:t>
      </w:r>
      <w:r w:rsidR="00E13C2C" w:rsidRPr="0075248E">
        <w:rPr>
          <w:rFonts w:eastAsia="Times New Roman"/>
          <w:spacing w:val="-2"/>
          <w:sz w:val="26"/>
          <w:szCs w:val="26"/>
        </w:rPr>
        <w:t>р</w:t>
      </w:r>
      <w:r w:rsidR="00E13C2C" w:rsidRPr="0075248E">
        <w:rPr>
          <w:rFonts w:eastAsia="Times New Roman"/>
          <w:spacing w:val="1"/>
          <w:sz w:val="26"/>
          <w:szCs w:val="26"/>
        </w:rPr>
        <w:t>и</w:t>
      </w:r>
      <w:r w:rsidR="00E13C2C" w:rsidRPr="0075248E">
        <w:rPr>
          <w:rFonts w:eastAsia="Times New Roman"/>
          <w:sz w:val="26"/>
          <w:szCs w:val="26"/>
        </w:rPr>
        <w:t>и</w:t>
      </w:r>
      <w:r w:rsidR="00E13C2C" w:rsidRPr="0075248E">
        <w:rPr>
          <w:rFonts w:eastAsia="Times New Roman"/>
          <w:spacing w:val="-1"/>
          <w:sz w:val="26"/>
          <w:szCs w:val="26"/>
        </w:rPr>
        <w:t xml:space="preserve"> </w:t>
      </w:r>
      <w:r w:rsidR="00E13C2C" w:rsidRPr="0075248E">
        <w:rPr>
          <w:rFonts w:eastAsia="Times New Roman"/>
          <w:sz w:val="26"/>
          <w:szCs w:val="26"/>
        </w:rPr>
        <w:t>и</w:t>
      </w:r>
      <w:r w:rsidR="00E13C2C" w:rsidRPr="0075248E">
        <w:rPr>
          <w:rFonts w:eastAsia="Times New Roman"/>
          <w:spacing w:val="-1"/>
          <w:sz w:val="26"/>
          <w:szCs w:val="26"/>
        </w:rPr>
        <w:t xml:space="preserve"> </w:t>
      </w:r>
      <w:r w:rsidR="00E13C2C" w:rsidRPr="0075248E">
        <w:rPr>
          <w:rFonts w:eastAsia="Times New Roman"/>
          <w:spacing w:val="3"/>
          <w:sz w:val="26"/>
          <w:szCs w:val="26"/>
        </w:rPr>
        <w:t>к</w:t>
      </w:r>
      <w:r w:rsidR="00E13C2C" w:rsidRPr="0075248E">
        <w:rPr>
          <w:rFonts w:eastAsia="Times New Roman"/>
          <w:spacing w:val="-7"/>
          <w:sz w:val="26"/>
          <w:szCs w:val="26"/>
        </w:rPr>
        <w:t>у</w:t>
      </w:r>
      <w:r w:rsidR="00E13C2C" w:rsidRPr="0075248E">
        <w:rPr>
          <w:rFonts w:eastAsia="Times New Roman"/>
          <w:sz w:val="26"/>
          <w:szCs w:val="26"/>
        </w:rPr>
        <w:t>л</w:t>
      </w:r>
      <w:r w:rsidR="00E13C2C" w:rsidRPr="0075248E">
        <w:rPr>
          <w:rFonts w:eastAsia="Times New Roman"/>
          <w:spacing w:val="1"/>
          <w:sz w:val="26"/>
          <w:szCs w:val="26"/>
        </w:rPr>
        <w:t>ь</w:t>
      </w:r>
      <w:r w:rsidR="00E13C2C" w:rsidRPr="0075248E">
        <w:rPr>
          <w:rFonts w:eastAsia="Times New Roman"/>
          <w:spacing w:val="5"/>
          <w:sz w:val="26"/>
          <w:szCs w:val="26"/>
        </w:rPr>
        <w:t>т</w:t>
      </w:r>
      <w:r w:rsidR="00E13C2C" w:rsidRPr="0075248E">
        <w:rPr>
          <w:rFonts w:eastAsia="Times New Roman"/>
          <w:spacing w:val="-5"/>
          <w:sz w:val="26"/>
          <w:szCs w:val="26"/>
        </w:rPr>
        <w:t>у</w:t>
      </w:r>
      <w:r w:rsidR="00E13C2C" w:rsidRPr="0075248E">
        <w:rPr>
          <w:rFonts w:eastAsia="Times New Roman"/>
          <w:sz w:val="26"/>
          <w:szCs w:val="26"/>
        </w:rPr>
        <w:t>ры)</w:t>
      </w:r>
      <w:r w:rsidR="00E13C2C" w:rsidRPr="0075248E">
        <w:rPr>
          <w:rFonts w:eastAsia="Times New Roman"/>
          <w:spacing w:val="1"/>
          <w:sz w:val="26"/>
          <w:szCs w:val="26"/>
        </w:rPr>
        <w:t xml:space="preserve"> </w:t>
      </w:r>
      <w:r w:rsidR="00E13C2C" w:rsidRPr="0075248E">
        <w:rPr>
          <w:rFonts w:eastAsia="Times New Roman"/>
          <w:spacing w:val="-1"/>
          <w:sz w:val="26"/>
          <w:szCs w:val="26"/>
        </w:rPr>
        <w:t>Бе</w:t>
      </w:r>
      <w:r w:rsidR="00E13C2C" w:rsidRPr="0075248E">
        <w:rPr>
          <w:rFonts w:eastAsia="Times New Roman"/>
          <w:sz w:val="26"/>
          <w:szCs w:val="26"/>
        </w:rPr>
        <w:t>лгородск</w:t>
      </w:r>
      <w:r w:rsidR="00E13C2C" w:rsidRPr="0075248E">
        <w:rPr>
          <w:rFonts w:eastAsia="Times New Roman"/>
          <w:spacing w:val="6"/>
          <w:sz w:val="26"/>
          <w:szCs w:val="26"/>
        </w:rPr>
        <w:t>о</w:t>
      </w:r>
      <w:r w:rsidR="00E13C2C" w:rsidRPr="0075248E">
        <w:rPr>
          <w:rFonts w:eastAsia="Times New Roman"/>
          <w:sz w:val="26"/>
          <w:szCs w:val="26"/>
        </w:rPr>
        <w:t>й</w:t>
      </w:r>
      <w:r w:rsidR="00E13C2C" w:rsidRPr="0075248E">
        <w:rPr>
          <w:rFonts w:eastAsia="Times New Roman"/>
          <w:spacing w:val="1"/>
          <w:sz w:val="26"/>
          <w:szCs w:val="26"/>
        </w:rPr>
        <w:t xml:space="preserve"> </w:t>
      </w:r>
      <w:r w:rsidR="00E13C2C" w:rsidRPr="0075248E">
        <w:rPr>
          <w:rFonts w:eastAsia="Times New Roman"/>
          <w:sz w:val="26"/>
          <w:szCs w:val="26"/>
        </w:rPr>
        <w:t>обла</w:t>
      </w:r>
      <w:r w:rsidR="00E13C2C" w:rsidRPr="0075248E">
        <w:rPr>
          <w:rFonts w:eastAsia="Times New Roman"/>
          <w:spacing w:val="-1"/>
          <w:sz w:val="26"/>
          <w:szCs w:val="26"/>
        </w:rPr>
        <w:t>с</w:t>
      </w:r>
      <w:r w:rsidR="00E13C2C" w:rsidRPr="0075248E">
        <w:rPr>
          <w:rFonts w:eastAsia="Times New Roman"/>
          <w:sz w:val="26"/>
          <w:szCs w:val="26"/>
        </w:rPr>
        <w:t>т</w:t>
      </w:r>
      <w:r w:rsidR="00E13C2C" w:rsidRPr="0075248E">
        <w:rPr>
          <w:rFonts w:eastAsia="Times New Roman"/>
          <w:spacing w:val="4"/>
          <w:sz w:val="26"/>
          <w:szCs w:val="26"/>
        </w:rPr>
        <w:t>и</w:t>
      </w:r>
      <w:r w:rsidR="00E13C2C" w:rsidRPr="0075248E">
        <w:rPr>
          <w:rFonts w:eastAsia="Times New Roman"/>
          <w:spacing w:val="-7"/>
          <w:sz w:val="26"/>
          <w:szCs w:val="26"/>
        </w:rPr>
        <w:t>»</w:t>
      </w:r>
      <w:r w:rsidR="00E13C2C" w:rsidRPr="0075248E">
        <w:rPr>
          <w:rFonts w:eastAsia="Times New Roman"/>
          <w:sz w:val="26"/>
          <w:szCs w:val="26"/>
        </w:rPr>
        <w:t>.</w:t>
      </w:r>
    </w:p>
    <w:p w:rsidR="002B3703" w:rsidRPr="0075248E" w:rsidRDefault="001B01D6" w:rsidP="001B116D">
      <w:pPr>
        <w:tabs>
          <w:tab w:val="left" w:pos="12758"/>
        </w:tabs>
        <w:ind w:firstLine="709"/>
        <w:rPr>
          <w:rFonts w:eastAsia="Times New Roman"/>
          <w:sz w:val="26"/>
          <w:szCs w:val="26"/>
        </w:rPr>
      </w:pPr>
      <w:r w:rsidRPr="0075248E">
        <w:rPr>
          <w:rFonts w:eastAsia="Times New Roman"/>
          <w:sz w:val="26"/>
          <w:szCs w:val="26"/>
        </w:rPr>
        <w:t>З</w:t>
      </w:r>
      <w:r w:rsidR="002B3703" w:rsidRPr="0075248E">
        <w:rPr>
          <w:rFonts w:eastAsia="Times New Roman"/>
          <w:spacing w:val="-1"/>
          <w:sz w:val="26"/>
          <w:szCs w:val="26"/>
        </w:rPr>
        <w:t>а</w:t>
      </w:r>
      <w:r w:rsidR="002B3703" w:rsidRPr="0075248E">
        <w:rPr>
          <w:rFonts w:eastAsia="Times New Roman"/>
          <w:spacing w:val="1"/>
          <w:sz w:val="26"/>
          <w:szCs w:val="26"/>
        </w:rPr>
        <w:t>к</w:t>
      </w:r>
      <w:r w:rsidR="002B3703" w:rsidRPr="0075248E">
        <w:rPr>
          <w:rFonts w:eastAsia="Times New Roman"/>
          <w:sz w:val="26"/>
          <w:szCs w:val="26"/>
        </w:rPr>
        <w:t>он</w:t>
      </w:r>
      <w:r w:rsidR="002B3703" w:rsidRPr="0075248E">
        <w:rPr>
          <w:rFonts w:eastAsia="Times New Roman"/>
          <w:spacing w:val="2"/>
          <w:sz w:val="26"/>
          <w:szCs w:val="26"/>
        </w:rPr>
        <w:t xml:space="preserve"> </w:t>
      </w:r>
      <w:r w:rsidR="002B3703" w:rsidRPr="0075248E">
        <w:rPr>
          <w:rFonts w:eastAsia="Times New Roman"/>
          <w:spacing w:val="-1"/>
          <w:sz w:val="26"/>
          <w:szCs w:val="26"/>
        </w:rPr>
        <w:t>Бе</w:t>
      </w:r>
      <w:r w:rsidR="002B3703" w:rsidRPr="0075248E">
        <w:rPr>
          <w:rFonts w:eastAsia="Times New Roman"/>
          <w:sz w:val="26"/>
          <w:szCs w:val="26"/>
        </w:rPr>
        <w:t>лгородской</w:t>
      </w:r>
      <w:r w:rsidR="002B3703" w:rsidRPr="0075248E">
        <w:rPr>
          <w:rFonts w:eastAsia="Times New Roman"/>
          <w:spacing w:val="3"/>
          <w:sz w:val="26"/>
          <w:szCs w:val="26"/>
        </w:rPr>
        <w:t xml:space="preserve"> </w:t>
      </w:r>
      <w:r w:rsidR="002B3703" w:rsidRPr="0075248E">
        <w:rPr>
          <w:rFonts w:eastAsia="Times New Roman"/>
          <w:sz w:val="26"/>
          <w:szCs w:val="26"/>
        </w:rPr>
        <w:t>обла</w:t>
      </w:r>
      <w:r w:rsidR="002B3703" w:rsidRPr="0075248E">
        <w:rPr>
          <w:rFonts w:eastAsia="Times New Roman"/>
          <w:spacing w:val="-1"/>
          <w:sz w:val="26"/>
          <w:szCs w:val="26"/>
        </w:rPr>
        <w:t>с</w:t>
      </w:r>
      <w:r w:rsidR="002B3703" w:rsidRPr="0075248E">
        <w:rPr>
          <w:rFonts w:eastAsia="Times New Roman"/>
          <w:sz w:val="26"/>
          <w:szCs w:val="26"/>
        </w:rPr>
        <w:t>ти</w:t>
      </w:r>
      <w:r w:rsidR="002B3703" w:rsidRPr="0075248E">
        <w:rPr>
          <w:rFonts w:eastAsia="Times New Roman"/>
          <w:spacing w:val="3"/>
          <w:sz w:val="26"/>
          <w:szCs w:val="26"/>
        </w:rPr>
        <w:t xml:space="preserve"> </w:t>
      </w:r>
      <w:r w:rsidR="002B3703" w:rsidRPr="0075248E">
        <w:rPr>
          <w:rFonts w:eastAsia="Times New Roman"/>
          <w:sz w:val="26"/>
          <w:szCs w:val="26"/>
        </w:rPr>
        <w:t>от</w:t>
      </w:r>
      <w:r w:rsidR="002B3703" w:rsidRPr="0075248E">
        <w:rPr>
          <w:rFonts w:eastAsia="Times New Roman"/>
          <w:spacing w:val="2"/>
          <w:sz w:val="26"/>
          <w:szCs w:val="26"/>
        </w:rPr>
        <w:t xml:space="preserve"> </w:t>
      </w:r>
      <w:r w:rsidR="002B3703" w:rsidRPr="0075248E">
        <w:rPr>
          <w:rFonts w:eastAsia="Times New Roman"/>
          <w:sz w:val="26"/>
          <w:szCs w:val="26"/>
        </w:rPr>
        <w:t>10.07.2007</w:t>
      </w:r>
      <w:r w:rsidR="002B3703" w:rsidRPr="0075248E">
        <w:rPr>
          <w:rFonts w:eastAsia="Times New Roman"/>
          <w:spacing w:val="1"/>
          <w:sz w:val="26"/>
          <w:szCs w:val="26"/>
        </w:rPr>
        <w:t xml:space="preserve"> </w:t>
      </w:r>
      <w:r w:rsidR="002B3703" w:rsidRPr="0075248E">
        <w:rPr>
          <w:rFonts w:eastAsia="Times New Roman"/>
          <w:sz w:val="26"/>
          <w:szCs w:val="26"/>
        </w:rPr>
        <w:t>№ 133</w:t>
      </w:r>
      <w:r w:rsidR="002B3703" w:rsidRPr="0075248E">
        <w:rPr>
          <w:rFonts w:eastAsia="Times New Roman"/>
          <w:spacing w:val="6"/>
          <w:sz w:val="26"/>
          <w:szCs w:val="26"/>
        </w:rPr>
        <w:t xml:space="preserve"> </w:t>
      </w:r>
      <w:r w:rsidR="002B3703" w:rsidRPr="0075248E">
        <w:rPr>
          <w:rFonts w:eastAsia="Times New Roman"/>
          <w:spacing w:val="-7"/>
          <w:sz w:val="26"/>
          <w:szCs w:val="26"/>
        </w:rPr>
        <w:t>«</w:t>
      </w:r>
      <w:r w:rsidR="002B3703" w:rsidRPr="0075248E">
        <w:rPr>
          <w:rFonts w:eastAsia="Times New Roman"/>
          <w:sz w:val="26"/>
          <w:szCs w:val="26"/>
        </w:rPr>
        <w:t>О</w:t>
      </w:r>
      <w:r w:rsidR="002B3703" w:rsidRPr="0075248E">
        <w:rPr>
          <w:rFonts w:eastAsia="Times New Roman"/>
          <w:spacing w:val="1"/>
          <w:sz w:val="26"/>
          <w:szCs w:val="26"/>
        </w:rPr>
        <w:t xml:space="preserve"> </w:t>
      </w:r>
      <w:r w:rsidR="002B3703" w:rsidRPr="0075248E">
        <w:rPr>
          <w:rFonts w:eastAsia="Times New Roman"/>
          <w:spacing w:val="2"/>
          <w:sz w:val="26"/>
          <w:szCs w:val="26"/>
        </w:rPr>
        <w:t>р</w:t>
      </w:r>
      <w:r w:rsidR="002B3703" w:rsidRPr="0075248E">
        <w:rPr>
          <w:rFonts w:eastAsia="Times New Roman"/>
          <w:spacing w:val="-1"/>
          <w:sz w:val="26"/>
          <w:szCs w:val="26"/>
        </w:rPr>
        <w:t>е</w:t>
      </w:r>
      <w:r w:rsidR="002B3703" w:rsidRPr="0075248E">
        <w:rPr>
          <w:rFonts w:eastAsia="Times New Roman"/>
          <w:spacing w:val="5"/>
          <w:sz w:val="26"/>
          <w:szCs w:val="26"/>
        </w:rPr>
        <w:t>г</w:t>
      </w:r>
      <w:r w:rsidR="002B3703" w:rsidRPr="0075248E">
        <w:rPr>
          <w:rFonts w:eastAsia="Times New Roman"/>
          <w:spacing w:val="-5"/>
          <w:sz w:val="26"/>
          <w:szCs w:val="26"/>
        </w:rPr>
        <w:t>у</w:t>
      </w:r>
      <w:r w:rsidR="002B3703" w:rsidRPr="0075248E">
        <w:rPr>
          <w:rFonts w:eastAsia="Times New Roman"/>
          <w:sz w:val="26"/>
          <w:szCs w:val="26"/>
        </w:rPr>
        <w:t>л</w:t>
      </w:r>
      <w:r w:rsidR="002B3703" w:rsidRPr="0075248E">
        <w:rPr>
          <w:rFonts w:eastAsia="Times New Roman"/>
          <w:spacing w:val="1"/>
          <w:sz w:val="26"/>
          <w:szCs w:val="26"/>
        </w:rPr>
        <w:t>и</w:t>
      </w:r>
      <w:r w:rsidR="002B3703" w:rsidRPr="0075248E">
        <w:rPr>
          <w:rFonts w:eastAsia="Times New Roman"/>
          <w:sz w:val="26"/>
          <w:szCs w:val="26"/>
        </w:rPr>
        <w:t>ров</w:t>
      </w:r>
      <w:r w:rsidR="002B3703" w:rsidRPr="0075248E">
        <w:rPr>
          <w:rFonts w:eastAsia="Times New Roman"/>
          <w:spacing w:val="-1"/>
          <w:sz w:val="26"/>
          <w:szCs w:val="26"/>
        </w:rPr>
        <w:t>а</w:t>
      </w:r>
      <w:r w:rsidR="002B3703" w:rsidRPr="0075248E">
        <w:rPr>
          <w:rFonts w:eastAsia="Times New Roman"/>
          <w:spacing w:val="1"/>
          <w:sz w:val="26"/>
          <w:szCs w:val="26"/>
        </w:rPr>
        <w:t>ни</w:t>
      </w:r>
      <w:r w:rsidR="002B3703" w:rsidRPr="0075248E">
        <w:rPr>
          <w:rFonts w:eastAsia="Times New Roman"/>
          <w:sz w:val="26"/>
          <w:szCs w:val="26"/>
        </w:rPr>
        <w:t>и</w:t>
      </w:r>
      <w:r w:rsidR="002B3703" w:rsidRPr="0075248E">
        <w:rPr>
          <w:rFonts w:eastAsia="Times New Roman"/>
          <w:spacing w:val="2"/>
          <w:sz w:val="26"/>
          <w:szCs w:val="26"/>
        </w:rPr>
        <w:t xml:space="preserve"> </w:t>
      </w:r>
      <w:r w:rsidR="002B3703" w:rsidRPr="0075248E">
        <w:rPr>
          <w:rFonts w:eastAsia="Times New Roman"/>
          <w:sz w:val="26"/>
          <w:szCs w:val="26"/>
        </w:rPr>
        <w:t>гр</w:t>
      </w:r>
      <w:r w:rsidR="002B3703" w:rsidRPr="0075248E">
        <w:rPr>
          <w:rFonts w:eastAsia="Times New Roman"/>
          <w:spacing w:val="-1"/>
          <w:sz w:val="26"/>
          <w:szCs w:val="26"/>
        </w:rPr>
        <w:t>а</w:t>
      </w:r>
      <w:r w:rsidR="002B3703" w:rsidRPr="0075248E">
        <w:rPr>
          <w:rFonts w:eastAsia="Times New Roman"/>
          <w:sz w:val="26"/>
          <w:szCs w:val="26"/>
        </w:rPr>
        <w:t>до</w:t>
      </w:r>
      <w:r w:rsidR="002B3703" w:rsidRPr="0075248E">
        <w:rPr>
          <w:rFonts w:eastAsia="Times New Roman"/>
          <w:spacing w:val="-1"/>
          <w:sz w:val="26"/>
          <w:szCs w:val="26"/>
        </w:rPr>
        <w:t>с</w:t>
      </w:r>
      <w:r w:rsidR="002B3703" w:rsidRPr="0075248E">
        <w:rPr>
          <w:rFonts w:eastAsia="Times New Roman"/>
          <w:sz w:val="26"/>
          <w:szCs w:val="26"/>
        </w:rPr>
        <w:t>тр</w:t>
      </w:r>
      <w:r w:rsidR="002B3703" w:rsidRPr="0075248E">
        <w:rPr>
          <w:rFonts w:eastAsia="Times New Roman"/>
          <w:sz w:val="26"/>
          <w:szCs w:val="26"/>
        </w:rPr>
        <w:t>о</w:t>
      </w:r>
      <w:r w:rsidR="002B3703" w:rsidRPr="0075248E">
        <w:rPr>
          <w:rFonts w:eastAsia="Times New Roman"/>
          <w:spacing w:val="2"/>
          <w:sz w:val="26"/>
          <w:szCs w:val="26"/>
        </w:rPr>
        <w:t>и</w:t>
      </w:r>
      <w:r w:rsidR="002B3703" w:rsidRPr="0075248E">
        <w:rPr>
          <w:rFonts w:eastAsia="Times New Roman"/>
          <w:sz w:val="26"/>
          <w:szCs w:val="26"/>
        </w:rPr>
        <w:t>тел</w:t>
      </w:r>
      <w:r w:rsidR="002B3703" w:rsidRPr="0075248E">
        <w:rPr>
          <w:rFonts w:eastAsia="Times New Roman"/>
          <w:spacing w:val="1"/>
          <w:sz w:val="26"/>
          <w:szCs w:val="26"/>
        </w:rPr>
        <w:t>ьн</w:t>
      </w:r>
      <w:r w:rsidR="002B3703" w:rsidRPr="0075248E">
        <w:rPr>
          <w:rFonts w:eastAsia="Times New Roman"/>
          <w:spacing w:val="-2"/>
          <w:sz w:val="26"/>
          <w:szCs w:val="26"/>
        </w:rPr>
        <w:t>о</w:t>
      </w:r>
      <w:r w:rsidR="002B3703" w:rsidRPr="0075248E">
        <w:rPr>
          <w:rFonts w:eastAsia="Times New Roman"/>
          <w:sz w:val="26"/>
          <w:szCs w:val="26"/>
        </w:rPr>
        <w:t>й д</w:t>
      </w:r>
      <w:r w:rsidR="002B3703" w:rsidRPr="0075248E">
        <w:rPr>
          <w:rFonts w:eastAsia="Times New Roman"/>
          <w:spacing w:val="-1"/>
          <w:sz w:val="26"/>
          <w:szCs w:val="26"/>
        </w:rPr>
        <w:t>е</w:t>
      </w:r>
      <w:r w:rsidR="002B3703" w:rsidRPr="0075248E">
        <w:rPr>
          <w:rFonts w:eastAsia="Times New Roman"/>
          <w:sz w:val="26"/>
          <w:szCs w:val="26"/>
        </w:rPr>
        <w:t>ятел</w:t>
      </w:r>
      <w:r w:rsidR="002B3703" w:rsidRPr="0075248E">
        <w:rPr>
          <w:rFonts w:eastAsia="Times New Roman"/>
          <w:spacing w:val="1"/>
          <w:sz w:val="26"/>
          <w:szCs w:val="26"/>
        </w:rPr>
        <w:t>ьн</w:t>
      </w:r>
      <w:r w:rsidR="002B3703" w:rsidRPr="0075248E">
        <w:rPr>
          <w:rFonts w:eastAsia="Times New Roman"/>
          <w:sz w:val="26"/>
          <w:szCs w:val="26"/>
        </w:rPr>
        <w:t>о</w:t>
      </w:r>
      <w:r w:rsidR="002B3703" w:rsidRPr="0075248E">
        <w:rPr>
          <w:rFonts w:eastAsia="Times New Roman"/>
          <w:spacing w:val="-1"/>
          <w:sz w:val="26"/>
          <w:szCs w:val="26"/>
        </w:rPr>
        <w:t>с</w:t>
      </w:r>
      <w:r w:rsidR="002B3703" w:rsidRPr="0075248E">
        <w:rPr>
          <w:rFonts w:eastAsia="Times New Roman"/>
          <w:sz w:val="26"/>
          <w:szCs w:val="26"/>
        </w:rPr>
        <w:t>ти</w:t>
      </w:r>
      <w:r w:rsidR="002B3703" w:rsidRPr="0075248E">
        <w:rPr>
          <w:rFonts w:eastAsia="Times New Roman"/>
          <w:spacing w:val="2"/>
          <w:sz w:val="26"/>
          <w:szCs w:val="26"/>
        </w:rPr>
        <w:t xml:space="preserve"> </w:t>
      </w:r>
      <w:r w:rsidR="002B3703" w:rsidRPr="0075248E">
        <w:rPr>
          <w:rFonts w:eastAsia="Times New Roman"/>
          <w:sz w:val="26"/>
          <w:szCs w:val="26"/>
        </w:rPr>
        <w:t xml:space="preserve">в </w:t>
      </w:r>
      <w:r w:rsidR="002B3703" w:rsidRPr="0075248E">
        <w:rPr>
          <w:rFonts w:eastAsia="Times New Roman"/>
          <w:spacing w:val="-1"/>
          <w:sz w:val="26"/>
          <w:szCs w:val="26"/>
        </w:rPr>
        <w:t>Бе</w:t>
      </w:r>
      <w:r w:rsidR="002B3703" w:rsidRPr="0075248E">
        <w:rPr>
          <w:rFonts w:eastAsia="Times New Roman"/>
          <w:sz w:val="26"/>
          <w:szCs w:val="26"/>
        </w:rPr>
        <w:t>лгородской</w:t>
      </w:r>
      <w:r w:rsidR="002B3703" w:rsidRPr="0075248E">
        <w:rPr>
          <w:rFonts w:eastAsia="Times New Roman"/>
          <w:spacing w:val="1"/>
          <w:sz w:val="26"/>
          <w:szCs w:val="26"/>
        </w:rPr>
        <w:t xml:space="preserve"> </w:t>
      </w:r>
      <w:r w:rsidR="002B3703" w:rsidRPr="0075248E">
        <w:rPr>
          <w:rFonts w:eastAsia="Times New Roman"/>
          <w:sz w:val="26"/>
          <w:szCs w:val="26"/>
        </w:rPr>
        <w:t>обла</w:t>
      </w:r>
      <w:r w:rsidR="002B3703" w:rsidRPr="0075248E">
        <w:rPr>
          <w:rFonts w:eastAsia="Times New Roman"/>
          <w:spacing w:val="-1"/>
          <w:sz w:val="26"/>
          <w:szCs w:val="26"/>
        </w:rPr>
        <w:t>с</w:t>
      </w:r>
      <w:r w:rsidR="002B3703" w:rsidRPr="0075248E">
        <w:rPr>
          <w:rFonts w:eastAsia="Times New Roman"/>
          <w:sz w:val="26"/>
          <w:szCs w:val="26"/>
        </w:rPr>
        <w:t>т</w:t>
      </w:r>
      <w:r w:rsidR="002B3703" w:rsidRPr="0075248E">
        <w:rPr>
          <w:rFonts w:eastAsia="Times New Roman"/>
          <w:spacing w:val="4"/>
          <w:sz w:val="26"/>
          <w:szCs w:val="26"/>
        </w:rPr>
        <w:t>и</w:t>
      </w:r>
      <w:r w:rsidR="002B3703" w:rsidRPr="0075248E">
        <w:rPr>
          <w:rFonts w:eastAsia="Times New Roman"/>
          <w:spacing w:val="-7"/>
          <w:sz w:val="26"/>
          <w:szCs w:val="26"/>
        </w:rPr>
        <w:t>»</w:t>
      </w:r>
      <w:r w:rsidR="009B2A1E" w:rsidRPr="0075248E">
        <w:rPr>
          <w:rFonts w:eastAsia="Times New Roman"/>
          <w:sz w:val="26"/>
          <w:szCs w:val="26"/>
        </w:rPr>
        <w:t>.</w:t>
      </w:r>
    </w:p>
    <w:p w:rsidR="00E13C2C" w:rsidRPr="0075248E" w:rsidRDefault="00E13C2C" w:rsidP="00E13C2C">
      <w:pPr>
        <w:tabs>
          <w:tab w:val="left" w:pos="12758"/>
        </w:tabs>
        <w:ind w:firstLine="709"/>
        <w:rPr>
          <w:sz w:val="26"/>
          <w:szCs w:val="26"/>
        </w:rPr>
      </w:pPr>
      <w:r w:rsidRPr="0075248E">
        <w:rPr>
          <w:rFonts w:eastAsia="Times New Roman"/>
          <w:sz w:val="26"/>
          <w:szCs w:val="26"/>
        </w:rPr>
        <w:t>По</w:t>
      </w:r>
      <w:r w:rsidRPr="0075248E">
        <w:rPr>
          <w:rFonts w:eastAsia="Times New Roman"/>
          <w:spacing w:val="-1"/>
          <w:sz w:val="26"/>
          <w:szCs w:val="26"/>
        </w:rPr>
        <w:t>с</w:t>
      </w:r>
      <w:r w:rsidRPr="0075248E">
        <w:rPr>
          <w:rFonts w:eastAsia="Times New Roman"/>
          <w:sz w:val="26"/>
          <w:szCs w:val="26"/>
        </w:rPr>
        <w:t>та</w:t>
      </w:r>
      <w:r w:rsidRPr="0075248E">
        <w:rPr>
          <w:rFonts w:eastAsia="Times New Roman"/>
          <w:spacing w:val="1"/>
          <w:sz w:val="26"/>
          <w:szCs w:val="26"/>
        </w:rPr>
        <w:t>н</w:t>
      </w:r>
      <w:r w:rsidRPr="0075248E">
        <w:rPr>
          <w:rFonts w:eastAsia="Times New Roman"/>
          <w:sz w:val="26"/>
          <w:szCs w:val="26"/>
        </w:rPr>
        <w:t>овл</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е Пр</w:t>
      </w:r>
      <w:r w:rsidRPr="0075248E">
        <w:rPr>
          <w:rFonts w:eastAsia="Times New Roman"/>
          <w:spacing w:val="-1"/>
          <w:sz w:val="26"/>
          <w:szCs w:val="26"/>
        </w:rPr>
        <w:t>а</w:t>
      </w:r>
      <w:r w:rsidRPr="0075248E">
        <w:rPr>
          <w:rFonts w:eastAsia="Times New Roman"/>
          <w:sz w:val="26"/>
          <w:szCs w:val="26"/>
        </w:rPr>
        <w:t>вител</w:t>
      </w:r>
      <w:r w:rsidRPr="0075248E">
        <w:rPr>
          <w:rFonts w:eastAsia="Times New Roman"/>
          <w:spacing w:val="1"/>
          <w:sz w:val="26"/>
          <w:szCs w:val="26"/>
        </w:rPr>
        <w:t>ь</w:t>
      </w:r>
      <w:r w:rsidRPr="0075248E">
        <w:rPr>
          <w:rFonts w:eastAsia="Times New Roman"/>
          <w:spacing w:val="-1"/>
          <w:sz w:val="26"/>
          <w:szCs w:val="26"/>
        </w:rPr>
        <w:t>с</w:t>
      </w:r>
      <w:r w:rsidRPr="0075248E">
        <w:rPr>
          <w:rFonts w:eastAsia="Times New Roman"/>
          <w:sz w:val="26"/>
          <w:szCs w:val="26"/>
        </w:rPr>
        <w:t xml:space="preserve">тва </w:t>
      </w:r>
      <w:r w:rsidRPr="0075248E">
        <w:rPr>
          <w:rFonts w:eastAsia="Times New Roman"/>
          <w:spacing w:val="-1"/>
          <w:sz w:val="26"/>
          <w:szCs w:val="26"/>
        </w:rPr>
        <w:t>Бе</w:t>
      </w:r>
      <w:r w:rsidRPr="0075248E">
        <w:rPr>
          <w:rFonts w:eastAsia="Times New Roman"/>
          <w:sz w:val="26"/>
          <w:szCs w:val="26"/>
        </w:rPr>
        <w:t>лгородской</w:t>
      </w:r>
      <w:r w:rsidRPr="0075248E">
        <w:rPr>
          <w:rFonts w:eastAsia="Times New Roman"/>
          <w:spacing w:val="2"/>
          <w:sz w:val="26"/>
          <w:szCs w:val="26"/>
        </w:rPr>
        <w:t xml:space="preserve"> </w:t>
      </w:r>
      <w:r w:rsidRPr="0075248E">
        <w:rPr>
          <w:rFonts w:eastAsia="Times New Roman"/>
          <w:sz w:val="26"/>
          <w:szCs w:val="26"/>
        </w:rPr>
        <w:t>обла</w:t>
      </w:r>
      <w:r w:rsidRPr="0075248E">
        <w:rPr>
          <w:rFonts w:eastAsia="Times New Roman"/>
          <w:spacing w:val="-1"/>
          <w:sz w:val="26"/>
          <w:szCs w:val="26"/>
        </w:rPr>
        <w:t>с</w:t>
      </w:r>
      <w:r w:rsidRPr="0075248E">
        <w:rPr>
          <w:rFonts w:eastAsia="Times New Roman"/>
          <w:sz w:val="26"/>
          <w:szCs w:val="26"/>
        </w:rPr>
        <w:t>ти</w:t>
      </w:r>
      <w:r w:rsidRPr="0075248E">
        <w:rPr>
          <w:rFonts w:eastAsia="Times New Roman"/>
          <w:spacing w:val="2"/>
          <w:sz w:val="26"/>
          <w:szCs w:val="26"/>
        </w:rPr>
        <w:t xml:space="preserve"> </w:t>
      </w:r>
      <w:r w:rsidRPr="0075248E">
        <w:rPr>
          <w:rFonts w:eastAsia="Times New Roman"/>
          <w:sz w:val="26"/>
          <w:szCs w:val="26"/>
        </w:rPr>
        <w:t>от</w:t>
      </w:r>
      <w:r w:rsidRPr="0075248E">
        <w:rPr>
          <w:rFonts w:eastAsia="Times New Roman"/>
          <w:spacing w:val="1"/>
          <w:sz w:val="26"/>
          <w:szCs w:val="26"/>
        </w:rPr>
        <w:t xml:space="preserve"> </w:t>
      </w:r>
      <w:r w:rsidRPr="0075248E">
        <w:rPr>
          <w:rFonts w:eastAsia="Times New Roman"/>
          <w:sz w:val="26"/>
          <w:szCs w:val="26"/>
        </w:rPr>
        <w:t>27.04.2</w:t>
      </w:r>
      <w:r w:rsidRPr="0075248E">
        <w:rPr>
          <w:rFonts w:eastAsia="Times New Roman"/>
          <w:spacing w:val="-2"/>
          <w:sz w:val="26"/>
          <w:szCs w:val="26"/>
        </w:rPr>
        <w:t>0</w:t>
      </w:r>
      <w:r w:rsidRPr="0075248E">
        <w:rPr>
          <w:rFonts w:eastAsia="Times New Roman"/>
          <w:sz w:val="26"/>
          <w:szCs w:val="26"/>
        </w:rPr>
        <w:t>05</w:t>
      </w:r>
      <w:r w:rsidRPr="0075248E">
        <w:rPr>
          <w:rFonts w:eastAsia="Times New Roman"/>
          <w:spacing w:val="1"/>
          <w:sz w:val="26"/>
          <w:szCs w:val="26"/>
        </w:rPr>
        <w:t xml:space="preserve"> </w:t>
      </w:r>
      <w:r w:rsidRPr="0075248E">
        <w:rPr>
          <w:rFonts w:eastAsia="Times New Roman"/>
          <w:sz w:val="26"/>
          <w:szCs w:val="26"/>
        </w:rPr>
        <w:t>№ 9</w:t>
      </w:r>
      <w:r w:rsidRPr="0075248E">
        <w:rPr>
          <w:rFonts w:eastAsia="Times New Roman"/>
          <w:spacing w:val="5"/>
          <w:sz w:val="26"/>
          <w:szCs w:val="26"/>
        </w:rPr>
        <w:t>2</w:t>
      </w:r>
      <w:r w:rsidRPr="0075248E">
        <w:rPr>
          <w:rFonts w:eastAsia="Times New Roman"/>
          <w:spacing w:val="-1"/>
          <w:sz w:val="26"/>
          <w:szCs w:val="26"/>
        </w:rPr>
        <w:t>-</w:t>
      </w:r>
      <w:r w:rsidRPr="0075248E">
        <w:rPr>
          <w:rFonts w:eastAsia="Times New Roman"/>
          <w:spacing w:val="1"/>
          <w:sz w:val="26"/>
          <w:szCs w:val="26"/>
        </w:rPr>
        <w:t>п</w:t>
      </w:r>
      <w:r w:rsidRPr="0075248E">
        <w:rPr>
          <w:rFonts w:eastAsia="Times New Roman"/>
          <w:sz w:val="26"/>
          <w:szCs w:val="26"/>
        </w:rPr>
        <w:t>п</w:t>
      </w:r>
      <w:r w:rsidRPr="0075248E">
        <w:rPr>
          <w:rFonts w:eastAsia="Times New Roman"/>
          <w:spacing w:val="4"/>
          <w:sz w:val="26"/>
          <w:szCs w:val="26"/>
        </w:rPr>
        <w:t xml:space="preserve"> </w:t>
      </w:r>
      <w:r w:rsidRPr="0075248E">
        <w:rPr>
          <w:rFonts w:eastAsia="Times New Roman"/>
          <w:spacing w:val="-7"/>
          <w:sz w:val="26"/>
          <w:szCs w:val="26"/>
        </w:rPr>
        <w:t>«</w:t>
      </w:r>
      <w:r w:rsidRPr="0075248E">
        <w:rPr>
          <w:rFonts w:eastAsia="Times New Roman"/>
          <w:sz w:val="26"/>
          <w:szCs w:val="26"/>
        </w:rPr>
        <w:t xml:space="preserve">Об </w:t>
      </w:r>
      <w:r w:rsidRPr="0075248E">
        <w:rPr>
          <w:rFonts w:eastAsia="Times New Roman"/>
          <w:spacing w:val="-5"/>
          <w:sz w:val="26"/>
          <w:szCs w:val="26"/>
        </w:rPr>
        <w:t>у</w:t>
      </w:r>
      <w:r w:rsidRPr="0075248E">
        <w:rPr>
          <w:rFonts w:eastAsia="Times New Roman"/>
          <w:spacing w:val="3"/>
          <w:sz w:val="26"/>
          <w:szCs w:val="26"/>
        </w:rPr>
        <w:t>т</w:t>
      </w:r>
      <w:r w:rsidRPr="0075248E">
        <w:rPr>
          <w:rFonts w:eastAsia="Times New Roman"/>
          <w:sz w:val="26"/>
          <w:szCs w:val="26"/>
        </w:rPr>
        <w:t>в</w:t>
      </w:r>
      <w:r w:rsidRPr="0075248E">
        <w:rPr>
          <w:rFonts w:eastAsia="Times New Roman"/>
          <w:spacing w:val="-1"/>
          <w:sz w:val="26"/>
          <w:szCs w:val="26"/>
        </w:rPr>
        <w:t>е</w:t>
      </w:r>
      <w:r w:rsidRPr="0075248E">
        <w:rPr>
          <w:rFonts w:eastAsia="Times New Roman"/>
          <w:sz w:val="26"/>
          <w:szCs w:val="26"/>
        </w:rPr>
        <w:t>рж</w:t>
      </w:r>
      <w:r w:rsidRPr="0075248E">
        <w:rPr>
          <w:rFonts w:eastAsia="Times New Roman"/>
          <w:spacing w:val="2"/>
          <w:sz w:val="26"/>
          <w:szCs w:val="26"/>
        </w:rPr>
        <w:t>д</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и</w:t>
      </w:r>
      <w:r w:rsidRPr="0075248E">
        <w:rPr>
          <w:rFonts w:eastAsia="Times New Roman"/>
          <w:spacing w:val="3"/>
          <w:sz w:val="26"/>
          <w:szCs w:val="26"/>
        </w:rPr>
        <w:t xml:space="preserve"> </w:t>
      </w:r>
      <w:r w:rsidRPr="0075248E">
        <w:rPr>
          <w:rFonts w:eastAsia="Times New Roman"/>
          <w:sz w:val="26"/>
          <w:szCs w:val="26"/>
        </w:rPr>
        <w:t>Пр</w:t>
      </w:r>
      <w:r w:rsidRPr="0075248E">
        <w:rPr>
          <w:rFonts w:eastAsia="Times New Roman"/>
          <w:spacing w:val="-1"/>
          <w:sz w:val="26"/>
          <w:szCs w:val="26"/>
        </w:rPr>
        <w:t>а</w:t>
      </w:r>
      <w:r w:rsidRPr="0075248E">
        <w:rPr>
          <w:rFonts w:eastAsia="Times New Roman"/>
          <w:sz w:val="26"/>
          <w:szCs w:val="26"/>
        </w:rPr>
        <w:t>вил</w:t>
      </w:r>
      <w:r w:rsidRPr="0075248E">
        <w:rPr>
          <w:rFonts w:eastAsia="Times New Roman"/>
          <w:spacing w:val="1"/>
          <w:sz w:val="26"/>
          <w:szCs w:val="26"/>
        </w:rPr>
        <w:t xml:space="preserve"> </w:t>
      </w:r>
      <w:r w:rsidRPr="0075248E">
        <w:rPr>
          <w:rFonts w:eastAsia="Times New Roman"/>
          <w:spacing w:val="-2"/>
          <w:sz w:val="26"/>
          <w:szCs w:val="26"/>
        </w:rPr>
        <w:t>о</w:t>
      </w:r>
      <w:r w:rsidRPr="0075248E">
        <w:rPr>
          <w:rFonts w:eastAsia="Times New Roman"/>
          <w:spacing w:val="2"/>
          <w:sz w:val="26"/>
          <w:szCs w:val="26"/>
        </w:rPr>
        <w:t>х</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н</w:t>
      </w:r>
      <w:r w:rsidRPr="0075248E">
        <w:rPr>
          <w:rFonts w:eastAsia="Times New Roman"/>
          <w:sz w:val="26"/>
          <w:szCs w:val="26"/>
        </w:rPr>
        <w:t>ы ж</w:t>
      </w:r>
      <w:r w:rsidRPr="0075248E">
        <w:rPr>
          <w:rFonts w:eastAsia="Times New Roman"/>
          <w:spacing w:val="-1"/>
          <w:sz w:val="26"/>
          <w:szCs w:val="26"/>
        </w:rPr>
        <w:t>и</w:t>
      </w:r>
      <w:r w:rsidRPr="0075248E">
        <w:rPr>
          <w:rFonts w:eastAsia="Times New Roman"/>
          <w:spacing w:val="1"/>
          <w:sz w:val="26"/>
          <w:szCs w:val="26"/>
        </w:rPr>
        <w:t>з</w:t>
      </w:r>
      <w:r w:rsidRPr="0075248E">
        <w:rPr>
          <w:rFonts w:eastAsia="Times New Roman"/>
          <w:spacing w:val="-1"/>
          <w:sz w:val="26"/>
          <w:szCs w:val="26"/>
        </w:rPr>
        <w:t>н</w:t>
      </w:r>
      <w:r w:rsidRPr="0075248E">
        <w:rPr>
          <w:rFonts w:eastAsia="Times New Roman"/>
          <w:sz w:val="26"/>
          <w:szCs w:val="26"/>
        </w:rPr>
        <w:t>и</w:t>
      </w:r>
      <w:r w:rsidRPr="0075248E">
        <w:rPr>
          <w:rFonts w:eastAsia="Times New Roman"/>
          <w:spacing w:val="2"/>
          <w:sz w:val="26"/>
          <w:szCs w:val="26"/>
        </w:rPr>
        <w:t xml:space="preserve"> </w:t>
      </w:r>
      <w:r w:rsidRPr="0075248E">
        <w:rPr>
          <w:rFonts w:eastAsia="Times New Roman"/>
          <w:sz w:val="26"/>
          <w:szCs w:val="26"/>
        </w:rPr>
        <w:t>л</w:t>
      </w:r>
      <w:r w:rsidRPr="0075248E">
        <w:rPr>
          <w:rFonts w:eastAsia="Times New Roman"/>
          <w:spacing w:val="-1"/>
          <w:sz w:val="26"/>
          <w:szCs w:val="26"/>
        </w:rPr>
        <w:t>ю</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й</w:t>
      </w:r>
      <w:r w:rsidRPr="0075248E">
        <w:rPr>
          <w:rFonts w:eastAsia="Times New Roman"/>
          <w:spacing w:val="2"/>
          <w:sz w:val="26"/>
          <w:szCs w:val="26"/>
        </w:rPr>
        <w:t xml:space="preserve"> </w:t>
      </w:r>
      <w:r w:rsidRPr="0075248E">
        <w:rPr>
          <w:rFonts w:eastAsia="Times New Roman"/>
          <w:spacing w:val="-1"/>
          <w:sz w:val="26"/>
          <w:szCs w:val="26"/>
        </w:rPr>
        <w:t>н</w:t>
      </w:r>
      <w:r w:rsidRPr="0075248E">
        <w:rPr>
          <w:rFonts w:eastAsia="Times New Roman"/>
          <w:sz w:val="26"/>
          <w:szCs w:val="26"/>
        </w:rPr>
        <w:t>а вод</w:t>
      </w:r>
      <w:r w:rsidRPr="0075248E">
        <w:rPr>
          <w:rFonts w:eastAsia="Times New Roman"/>
          <w:spacing w:val="1"/>
          <w:sz w:val="26"/>
          <w:szCs w:val="26"/>
        </w:rPr>
        <w:t>н</w:t>
      </w:r>
      <w:r w:rsidRPr="0075248E">
        <w:rPr>
          <w:rFonts w:eastAsia="Times New Roman"/>
          <w:sz w:val="26"/>
          <w:szCs w:val="26"/>
        </w:rPr>
        <w:t>ых</w:t>
      </w:r>
      <w:r w:rsidRPr="0075248E">
        <w:rPr>
          <w:rFonts w:eastAsia="Times New Roman"/>
          <w:spacing w:val="3"/>
          <w:sz w:val="26"/>
          <w:szCs w:val="26"/>
        </w:rPr>
        <w:t xml:space="preserve"> </w:t>
      </w:r>
      <w:r w:rsidRPr="0075248E">
        <w:rPr>
          <w:rFonts w:eastAsia="Times New Roman"/>
          <w:sz w:val="26"/>
          <w:szCs w:val="26"/>
        </w:rPr>
        <w:t>о</w:t>
      </w:r>
      <w:r w:rsidRPr="0075248E">
        <w:rPr>
          <w:rFonts w:eastAsia="Times New Roman"/>
          <w:spacing w:val="-2"/>
          <w:sz w:val="26"/>
          <w:szCs w:val="26"/>
        </w:rPr>
        <w:t>б</w:t>
      </w:r>
      <w:r w:rsidRPr="0075248E">
        <w:rPr>
          <w:rFonts w:eastAsia="Times New Roman"/>
          <w:sz w:val="26"/>
          <w:szCs w:val="26"/>
        </w:rPr>
        <w:t>ъек</w:t>
      </w:r>
      <w:r w:rsidRPr="0075248E">
        <w:rPr>
          <w:rFonts w:eastAsia="Times New Roman"/>
          <w:spacing w:val="1"/>
          <w:sz w:val="26"/>
          <w:szCs w:val="26"/>
        </w:rPr>
        <w:t>т</w:t>
      </w:r>
      <w:r w:rsidRPr="0075248E">
        <w:rPr>
          <w:rFonts w:eastAsia="Times New Roman"/>
          <w:spacing w:val="-1"/>
          <w:sz w:val="26"/>
          <w:szCs w:val="26"/>
        </w:rPr>
        <w:t>а</w:t>
      </w:r>
      <w:r w:rsidRPr="0075248E">
        <w:rPr>
          <w:rFonts w:eastAsia="Times New Roman"/>
          <w:sz w:val="26"/>
          <w:szCs w:val="26"/>
        </w:rPr>
        <w:t>х</w:t>
      </w:r>
      <w:r w:rsidRPr="0075248E">
        <w:rPr>
          <w:rFonts w:eastAsia="Times New Roman"/>
          <w:spacing w:val="1"/>
          <w:sz w:val="26"/>
          <w:szCs w:val="26"/>
        </w:rPr>
        <w:t xml:space="preserve"> </w:t>
      </w:r>
      <w:r w:rsidRPr="0075248E">
        <w:rPr>
          <w:rFonts w:eastAsia="Times New Roman"/>
          <w:sz w:val="26"/>
          <w:szCs w:val="26"/>
        </w:rPr>
        <w:t>и Пр</w:t>
      </w:r>
      <w:r w:rsidRPr="0075248E">
        <w:rPr>
          <w:rFonts w:eastAsia="Times New Roman"/>
          <w:spacing w:val="-1"/>
          <w:sz w:val="26"/>
          <w:szCs w:val="26"/>
        </w:rPr>
        <w:t>а</w:t>
      </w:r>
      <w:r w:rsidRPr="0075248E">
        <w:rPr>
          <w:rFonts w:eastAsia="Times New Roman"/>
          <w:sz w:val="26"/>
          <w:szCs w:val="26"/>
        </w:rPr>
        <w:t>вил</w:t>
      </w:r>
      <w:r w:rsidRPr="0075248E">
        <w:rPr>
          <w:rFonts w:eastAsia="Times New Roman"/>
          <w:spacing w:val="1"/>
          <w:sz w:val="26"/>
          <w:szCs w:val="26"/>
        </w:rPr>
        <w:t xml:space="preserve"> и</w:t>
      </w:r>
      <w:r w:rsidRPr="0075248E">
        <w:rPr>
          <w:rFonts w:eastAsia="Times New Roman"/>
          <w:spacing w:val="-1"/>
          <w:sz w:val="26"/>
          <w:szCs w:val="26"/>
        </w:rPr>
        <w:t>с</w:t>
      </w:r>
      <w:r w:rsidRPr="0075248E">
        <w:rPr>
          <w:rFonts w:eastAsia="Times New Roman"/>
          <w:spacing w:val="1"/>
          <w:sz w:val="26"/>
          <w:szCs w:val="26"/>
        </w:rPr>
        <w:t>п</w:t>
      </w:r>
      <w:r w:rsidRPr="0075248E">
        <w:rPr>
          <w:rFonts w:eastAsia="Times New Roman"/>
          <w:sz w:val="26"/>
          <w:szCs w:val="26"/>
        </w:rPr>
        <w:t>ол</w:t>
      </w:r>
      <w:r w:rsidRPr="0075248E">
        <w:rPr>
          <w:rFonts w:eastAsia="Times New Roman"/>
          <w:spacing w:val="1"/>
          <w:sz w:val="26"/>
          <w:szCs w:val="26"/>
        </w:rPr>
        <w:t>ь</w:t>
      </w:r>
      <w:r w:rsidRPr="0075248E">
        <w:rPr>
          <w:rFonts w:eastAsia="Times New Roman"/>
          <w:spacing w:val="1"/>
          <w:sz w:val="26"/>
          <w:szCs w:val="26"/>
        </w:rPr>
        <w:t>з</w:t>
      </w:r>
      <w:r w:rsidRPr="0075248E">
        <w:rPr>
          <w:rFonts w:eastAsia="Times New Roman"/>
          <w:sz w:val="26"/>
          <w:szCs w:val="26"/>
        </w:rPr>
        <w:t>ов</w:t>
      </w:r>
      <w:r w:rsidRPr="0075248E">
        <w:rPr>
          <w:rFonts w:eastAsia="Times New Roman"/>
          <w:spacing w:val="-1"/>
          <w:sz w:val="26"/>
          <w:szCs w:val="26"/>
        </w:rPr>
        <w:t>ани</w:t>
      </w:r>
      <w:r w:rsidRPr="0075248E">
        <w:rPr>
          <w:rFonts w:eastAsia="Times New Roman"/>
          <w:sz w:val="26"/>
          <w:szCs w:val="26"/>
        </w:rPr>
        <w:t>я вод</w:t>
      </w:r>
      <w:r w:rsidRPr="0075248E">
        <w:rPr>
          <w:rFonts w:eastAsia="Times New Roman"/>
          <w:spacing w:val="1"/>
          <w:sz w:val="26"/>
          <w:szCs w:val="26"/>
        </w:rPr>
        <w:t>н</w:t>
      </w:r>
      <w:r w:rsidRPr="0075248E">
        <w:rPr>
          <w:rFonts w:eastAsia="Times New Roman"/>
          <w:sz w:val="26"/>
          <w:szCs w:val="26"/>
        </w:rPr>
        <w:t>ых</w:t>
      </w:r>
      <w:r w:rsidRPr="0075248E">
        <w:rPr>
          <w:rFonts w:eastAsia="Times New Roman"/>
          <w:spacing w:val="2"/>
          <w:sz w:val="26"/>
          <w:szCs w:val="26"/>
        </w:rPr>
        <w:t xml:space="preserve"> </w:t>
      </w:r>
      <w:r w:rsidRPr="0075248E">
        <w:rPr>
          <w:rFonts w:eastAsia="Times New Roman"/>
          <w:sz w:val="26"/>
          <w:szCs w:val="26"/>
        </w:rPr>
        <w:t>о</w:t>
      </w:r>
      <w:r w:rsidRPr="0075248E">
        <w:rPr>
          <w:rFonts w:eastAsia="Times New Roman"/>
          <w:spacing w:val="-2"/>
          <w:sz w:val="26"/>
          <w:szCs w:val="26"/>
        </w:rPr>
        <w:t>б</w:t>
      </w:r>
      <w:r w:rsidRPr="0075248E">
        <w:rPr>
          <w:rFonts w:eastAsia="Times New Roman"/>
          <w:sz w:val="26"/>
          <w:szCs w:val="26"/>
        </w:rPr>
        <w:t>ъек</w:t>
      </w:r>
      <w:r w:rsidRPr="0075248E">
        <w:rPr>
          <w:rFonts w:eastAsia="Times New Roman"/>
          <w:spacing w:val="1"/>
          <w:sz w:val="26"/>
          <w:szCs w:val="26"/>
        </w:rPr>
        <w:t>т</w:t>
      </w:r>
      <w:r w:rsidRPr="0075248E">
        <w:rPr>
          <w:rFonts w:eastAsia="Times New Roman"/>
          <w:sz w:val="26"/>
          <w:szCs w:val="26"/>
        </w:rPr>
        <w:t xml:space="preserve">ов для </w:t>
      </w:r>
      <w:r w:rsidRPr="0075248E">
        <w:rPr>
          <w:rFonts w:eastAsia="Times New Roman"/>
          <w:spacing w:val="-1"/>
          <w:sz w:val="26"/>
          <w:szCs w:val="26"/>
        </w:rPr>
        <w:t>п</w:t>
      </w:r>
      <w:r w:rsidRPr="0075248E">
        <w:rPr>
          <w:rFonts w:eastAsia="Times New Roman"/>
          <w:sz w:val="26"/>
          <w:szCs w:val="26"/>
        </w:rPr>
        <w:t>л</w:t>
      </w:r>
      <w:r w:rsidRPr="0075248E">
        <w:rPr>
          <w:rFonts w:eastAsia="Times New Roman"/>
          <w:spacing w:val="-1"/>
          <w:sz w:val="26"/>
          <w:szCs w:val="26"/>
        </w:rPr>
        <w:t>а</w:t>
      </w:r>
      <w:r w:rsidRPr="0075248E">
        <w:rPr>
          <w:rFonts w:eastAsia="Times New Roman"/>
          <w:sz w:val="26"/>
          <w:szCs w:val="26"/>
        </w:rPr>
        <w:t>в</w:t>
      </w:r>
      <w:r w:rsidRPr="0075248E">
        <w:rPr>
          <w:rFonts w:eastAsia="Times New Roman"/>
          <w:spacing w:val="-1"/>
          <w:sz w:val="26"/>
          <w:szCs w:val="26"/>
        </w:rPr>
        <w:t>а</w:t>
      </w:r>
      <w:r w:rsidRPr="0075248E">
        <w:rPr>
          <w:rFonts w:eastAsia="Times New Roman"/>
          <w:spacing w:val="1"/>
          <w:sz w:val="26"/>
          <w:szCs w:val="26"/>
        </w:rPr>
        <w:t>ни</w:t>
      </w:r>
      <w:r w:rsidRPr="0075248E">
        <w:rPr>
          <w:rFonts w:eastAsia="Times New Roman"/>
          <w:sz w:val="26"/>
          <w:szCs w:val="26"/>
        </w:rPr>
        <w:t xml:space="preserve">я </w:t>
      </w:r>
      <w:r w:rsidRPr="0075248E">
        <w:rPr>
          <w:rFonts w:eastAsia="Times New Roman"/>
          <w:spacing w:val="1"/>
          <w:sz w:val="26"/>
          <w:szCs w:val="26"/>
        </w:rPr>
        <w:t>н</w:t>
      </w:r>
      <w:r w:rsidRPr="0075248E">
        <w:rPr>
          <w:rFonts w:eastAsia="Times New Roman"/>
          <w:sz w:val="26"/>
          <w:szCs w:val="26"/>
        </w:rPr>
        <w:t>а</w:t>
      </w:r>
      <w:r w:rsidRPr="0075248E">
        <w:rPr>
          <w:rFonts w:eastAsia="Times New Roman"/>
          <w:spacing w:val="-1"/>
          <w:sz w:val="26"/>
          <w:szCs w:val="26"/>
        </w:rPr>
        <w:t xml:space="preserve"> ма</w:t>
      </w:r>
      <w:r w:rsidRPr="0075248E">
        <w:rPr>
          <w:rFonts w:eastAsia="Times New Roman"/>
          <w:sz w:val="26"/>
          <w:szCs w:val="26"/>
        </w:rPr>
        <w:t>лом</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н</w:t>
      </w:r>
      <w:r w:rsidRPr="0075248E">
        <w:rPr>
          <w:rFonts w:eastAsia="Times New Roman"/>
          <w:sz w:val="26"/>
          <w:szCs w:val="26"/>
        </w:rPr>
        <w:t>ых</w:t>
      </w:r>
      <w:r w:rsidRPr="0075248E">
        <w:rPr>
          <w:rFonts w:eastAsia="Times New Roman"/>
          <w:spacing w:val="2"/>
          <w:sz w:val="26"/>
          <w:szCs w:val="26"/>
        </w:rPr>
        <w:t xml:space="preserve"> </w:t>
      </w:r>
      <w:r w:rsidRPr="0075248E">
        <w:rPr>
          <w:rFonts w:eastAsia="Times New Roman"/>
          <w:spacing w:val="1"/>
          <w:sz w:val="26"/>
          <w:szCs w:val="26"/>
        </w:rPr>
        <w:t>п</w:t>
      </w:r>
      <w:r w:rsidRPr="0075248E">
        <w:rPr>
          <w:rFonts w:eastAsia="Times New Roman"/>
          <w:sz w:val="26"/>
          <w:szCs w:val="26"/>
        </w:rPr>
        <w:t>л</w:t>
      </w:r>
      <w:r w:rsidRPr="0075248E">
        <w:rPr>
          <w:rFonts w:eastAsia="Times New Roman"/>
          <w:spacing w:val="-1"/>
          <w:sz w:val="26"/>
          <w:szCs w:val="26"/>
        </w:rPr>
        <w:t>а</w:t>
      </w:r>
      <w:r w:rsidRPr="0075248E">
        <w:rPr>
          <w:rFonts w:eastAsia="Times New Roman"/>
          <w:sz w:val="26"/>
          <w:szCs w:val="26"/>
        </w:rPr>
        <w:t>в</w:t>
      </w:r>
      <w:r w:rsidRPr="0075248E">
        <w:rPr>
          <w:rFonts w:eastAsia="Times New Roman"/>
          <w:spacing w:val="-1"/>
          <w:sz w:val="26"/>
          <w:szCs w:val="26"/>
        </w:rPr>
        <w:t>а</w:t>
      </w:r>
      <w:r w:rsidRPr="0075248E">
        <w:rPr>
          <w:rFonts w:eastAsia="Times New Roman"/>
          <w:sz w:val="26"/>
          <w:szCs w:val="26"/>
        </w:rPr>
        <w:t>тел</w:t>
      </w:r>
      <w:r w:rsidRPr="0075248E">
        <w:rPr>
          <w:rFonts w:eastAsia="Times New Roman"/>
          <w:spacing w:val="1"/>
          <w:sz w:val="26"/>
          <w:szCs w:val="26"/>
        </w:rPr>
        <w:t>ьн</w:t>
      </w:r>
      <w:r w:rsidRPr="0075248E">
        <w:rPr>
          <w:rFonts w:eastAsia="Times New Roman"/>
          <w:sz w:val="26"/>
          <w:szCs w:val="26"/>
        </w:rPr>
        <w:t>ых</w:t>
      </w:r>
      <w:r w:rsidRPr="0075248E">
        <w:rPr>
          <w:rFonts w:eastAsia="Times New Roman"/>
          <w:spacing w:val="2"/>
          <w:sz w:val="26"/>
          <w:szCs w:val="26"/>
        </w:rPr>
        <w:t xml:space="preserve"> </w:t>
      </w:r>
      <w:r w:rsidRPr="0075248E">
        <w:rPr>
          <w:rFonts w:eastAsia="Times New Roman"/>
          <w:spacing w:val="-1"/>
          <w:sz w:val="26"/>
          <w:szCs w:val="26"/>
        </w:rPr>
        <w:t>с</w:t>
      </w:r>
      <w:r w:rsidRPr="0075248E">
        <w:rPr>
          <w:rFonts w:eastAsia="Times New Roman"/>
          <w:sz w:val="26"/>
          <w:szCs w:val="26"/>
        </w:rPr>
        <w:t>р</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с</w:t>
      </w:r>
      <w:r w:rsidRPr="0075248E">
        <w:rPr>
          <w:rFonts w:eastAsia="Times New Roman"/>
          <w:sz w:val="26"/>
          <w:szCs w:val="26"/>
        </w:rPr>
        <w:t>тв</w:t>
      </w:r>
      <w:r w:rsidRPr="0075248E">
        <w:rPr>
          <w:rFonts w:eastAsia="Times New Roman"/>
          <w:spacing w:val="-1"/>
          <w:sz w:val="26"/>
          <w:szCs w:val="26"/>
        </w:rPr>
        <w:t>а</w:t>
      </w:r>
      <w:r w:rsidRPr="0075248E">
        <w:rPr>
          <w:rFonts w:eastAsia="Times New Roman"/>
          <w:spacing w:val="5"/>
          <w:sz w:val="26"/>
          <w:szCs w:val="26"/>
        </w:rPr>
        <w:t>х</w:t>
      </w:r>
      <w:r w:rsidRPr="0075248E">
        <w:rPr>
          <w:rFonts w:eastAsia="Times New Roman"/>
          <w:spacing w:val="-7"/>
          <w:sz w:val="26"/>
          <w:szCs w:val="26"/>
        </w:rPr>
        <w:t>».</w:t>
      </w:r>
    </w:p>
    <w:p w:rsidR="00E13C2C" w:rsidRPr="0075248E" w:rsidRDefault="00E13C2C" w:rsidP="00E13C2C">
      <w:pPr>
        <w:tabs>
          <w:tab w:val="left" w:pos="12758"/>
        </w:tabs>
        <w:ind w:firstLine="709"/>
        <w:rPr>
          <w:sz w:val="26"/>
          <w:szCs w:val="26"/>
        </w:rPr>
      </w:pPr>
      <w:r w:rsidRPr="0075248E">
        <w:rPr>
          <w:rFonts w:eastAsia="Times New Roman"/>
          <w:sz w:val="26"/>
          <w:szCs w:val="26"/>
        </w:rPr>
        <w:t>По</w:t>
      </w:r>
      <w:r w:rsidRPr="0075248E">
        <w:rPr>
          <w:rFonts w:eastAsia="Times New Roman"/>
          <w:spacing w:val="-1"/>
          <w:sz w:val="26"/>
          <w:szCs w:val="26"/>
        </w:rPr>
        <w:t>с</w:t>
      </w:r>
      <w:r w:rsidRPr="0075248E">
        <w:rPr>
          <w:rFonts w:eastAsia="Times New Roman"/>
          <w:sz w:val="26"/>
          <w:szCs w:val="26"/>
        </w:rPr>
        <w:t>та</w:t>
      </w:r>
      <w:r w:rsidRPr="0075248E">
        <w:rPr>
          <w:rFonts w:eastAsia="Times New Roman"/>
          <w:spacing w:val="1"/>
          <w:sz w:val="26"/>
          <w:szCs w:val="26"/>
        </w:rPr>
        <w:t>н</w:t>
      </w:r>
      <w:r w:rsidRPr="0075248E">
        <w:rPr>
          <w:rFonts w:eastAsia="Times New Roman"/>
          <w:sz w:val="26"/>
          <w:szCs w:val="26"/>
        </w:rPr>
        <w:t>овл</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е Пр</w:t>
      </w:r>
      <w:r w:rsidRPr="0075248E">
        <w:rPr>
          <w:rFonts w:eastAsia="Times New Roman"/>
          <w:spacing w:val="-1"/>
          <w:sz w:val="26"/>
          <w:szCs w:val="26"/>
        </w:rPr>
        <w:t>а</w:t>
      </w:r>
      <w:r w:rsidRPr="0075248E">
        <w:rPr>
          <w:rFonts w:eastAsia="Times New Roman"/>
          <w:sz w:val="26"/>
          <w:szCs w:val="26"/>
        </w:rPr>
        <w:t>вител</w:t>
      </w:r>
      <w:r w:rsidRPr="0075248E">
        <w:rPr>
          <w:rFonts w:eastAsia="Times New Roman"/>
          <w:spacing w:val="1"/>
          <w:sz w:val="26"/>
          <w:szCs w:val="26"/>
        </w:rPr>
        <w:t>ь</w:t>
      </w:r>
      <w:r w:rsidRPr="0075248E">
        <w:rPr>
          <w:rFonts w:eastAsia="Times New Roman"/>
          <w:spacing w:val="-1"/>
          <w:sz w:val="26"/>
          <w:szCs w:val="26"/>
        </w:rPr>
        <w:t>с</w:t>
      </w:r>
      <w:r w:rsidRPr="0075248E">
        <w:rPr>
          <w:rFonts w:eastAsia="Times New Roman"/>
          <w:sz w:val="26"/>
          <w:szCs w:val="26"/>
        </w:rPr>
        <w:t>тва</w:t>
      </w:r>
      <w:r w:rsidRPr="0075248E">
        <w:rPr>
          <w:rFonts w:eastAsia="Times New Roman"/>
          <w:spacing w:val="1"/>
          <w:sz w:val="26"/>
          <w:szCs w:val="26"/>
        </w:rPr>
        <w:t xml:space="preserve"> </w:t>
      </w:r>
      <w:r w:rsidRPr="0075248E">
        <w:rPr>
          <w:rFonts w:eastAsia="Times New Roman"/>
          <w:spacing w:val="-1"/>
          <w:sz w:val="26"/>
          <w:szCs w:val="26"/>
        </w:rPr>
        <w:t>Бе</w:t>
      </w:r>
      <w:r w:rsidRPr="0075248E">
        <w:rPr>
          <w:rFonts w:eastAsia="Times New Roman"/>
          <w:sz w:val="26"/>
          <w:szCs w:val="26"/>
        </w:rPr>
        <w:t>лгородской</w:t>
      </w:r>
      <w:r w:rsidRPr="0075248E">
        <w:rPr>
          <w:rFonts w:eastAsia="Times New Roman"/>
          <w:spacing w:val="3"/>
          <w:sz w:val="26"/>
          <w:szCs w:val="26"/>
        </w:rPr>
        <w:t xml:space="preserve"> </w:t>
      </w:r>
      <w:r w:rsidRPr="0075248E">
        <w:rPr>
          <w:rFonts w:eastAsia="Times New Roman"/>
          <w:sz w:val="26"/>
          <w:szCs w:val="26"/>
        </w:rPr>
        <w:t>обла</w:t>
      </w:r>
      <w:r w:rsidRPr="0075248E">
        <w:rPr>
          <w:rFonts w:eastAsia="Times New Roman"/>
          <w:spacing w:val="-1"/>
          <w:sz w:val="26"/>
          <w:szCs w:val="26"/>
        </w:rPr>
        <w:t>с</w:t>
      </w:r>
      <w:r w:rsidRPr="0075248E">
        <w:rPr>
          <w:rFonts w:eastAsia="Times New Roman"/>
          <w:sz w:val="26"/>
          <w:szCs w:val="26"/>
        </w:rPr>
        <w:t>ти</w:t>
      </w:r>
      <w:r w:rsidRPr="0075248E">
        <w:rPr>
          <w:rFonts w:eastAsia="Times New Roman"/>
          <w:spacing w:val="3"/>
          <w:sz w:val="26"/>
          <w:szCs w:val="26"/>
        </w:rPr>
        <w:t xml:space="preserve"> </w:t>
      </w:r>
      <w:r w:rsidRPr="0075248E">
        <w:rPr>
          <w:rFonts w:eastAsia="Times New Roman"/>
          <w:sz w:val="26"/>
          <w:szCs w:val="26"/>
        </w:rPr>
        <w:t>от 28.10.20</w:t>
      </w:r>
      <w:r w:rsidRPr="0075248E">
        <w:rPr>
          <w:rFonts w:eastAsia="Times New Roman"/>
          <w:spacing w:val="-2"/>
          <w:sz w:val="26"/>
          <w:szCs w:val="26"/>
        </w:rPr>
        <w:t>1</w:t>
      </w:r>
      <w:r w:rsidRPr="0075248E">
        <w:rPr>
          <w:rFonts w:eastAsia="Times New Roman"/>
          <w:sz w:val="26"/>
          <w:szCs w:val="26"/>
        </w:rPr>
        <w:t>3</w:t>
      </w:r>
      <w:r w:rsidRPr="0075248E">
        <w:rPr>
          <w:rFonts w:eastAsia="Times New Roman"/>
          <w:spacing w:val="1"/>
          <w:sz w:val="26"/>
          <w:szCs w:val="26"/>
        </w:rPr>
        <w:t xml:space="preserve"> </w:t>
      </w:r>
      <w:r w:rsidRPr="0075248E">
        <w:rPr>
          <w:rFonts w:eastAsia="Times New Roman"/>
          <w:sz w:val="26"/>
          <w:szCs w:val="26"/>
        </w:rPr>
        <w:t>№ 43</w:t>
      </w:r>
      <w:r w:rsidRPr="0075248E">
        <w:rPr>
          <w:rFonts w:eastAsia="Times New Roman"/>
          <w:spacing w:val="5"/>
          <w:sz w:val="26"/>
          <w:szCs w:val="26"/>
        </w:rPr>
        <w:t>1</w:t>
      </w:r>
      <w:r w:rsidRPr="0075248E">
        <w:rPr>
          <w:rFonts w:eastAsia="Times New Roman"/>
          <w:spacing w:val="-1"/>
          <w:sz w:val="26"/>
          <w:szCs w:val="26"/>
        </w:rPr>
        <w:t>-</w:t>
      </w:r>
      <w:r w:rsidRPr="0075248E">
        <w:rPr>
          <w:rFonts w:eastAsia="Times New Roman"/>
          <w:spacing w:val="1"/>
          <w:sz w:val="26"/>
          <w:szCs w:val="26"/>
        </w:rPr>
        <w:t>п</w:t>
      </w:r>
      <w:r w:rsidRPr="0075248E">
        <w:rPr>
          <w:rFonts w:eastAsia="Times New Roman"/>
          <w:sz w:val="26"/>
          <w:szCs w:val="26"/>
        </w:rPr>
        <w:t>п</w:t>
      </w:r>
      <w:r w:rsidRPr="0075248E">
        <w:rPr>
          <w:rFonts w:eastAsia="Times New Roman"/>
          <w:spacing w:val="3"/>
          <w:sz w:val="26"/>
          <w:szCs w:val="26"/>
        </w:rPr>
        <w:t xml:space="preserve"> </w:t>
      </w:r>
      <w:r w:rsidRPr="0075248E">
        <w:rPr>
          <w:rFonts w:eastAsia="Times New Roman"/>
          <w:spacing w:val="-7"/>
          <w:sz w:val="26"/>
          <w:szCs w:val="26"/>
        </w:rPr>
        <w:t>«</w:t>
      </w:r>
      <w:r w:rsidRPr="0075248E">
        <w:rPr>
          <w:rFonts w:eastAsia="Times New Roman"/>
          <w:sz w:val="26"/>
          <w:szCs w:val="26"/>
        </w:rPr>
        <w:t xml:space="preserve">Об </w:t>
      </w:r>
      <w:r w:rsidRPr="0075248E">
        <w:rPr>
          <w:rFonts w:eastAsia="Times New Roman"/>
          <w:spacing w:val="-5"/>
          <w:sz w:val="26"/>
          <w:szCs w:val="26"/>
        </w:rPr>
        <w:t>у</w:t>
      </w:r>
      <w:r w:rsidRPr="0075248E">
        <w:rPr>
          <w:rFonts w:eastAsia="Times New Roman"/>
          <w:spacing w:val="3"/>
          <w:sz w:val="26"/>
          <w:szCs w:val="26"/>
        </w:rPr>
        <w:t>т</w:t>
      </w:r>
      <w:r w:rsidRPr="0075248E">
        <w:rPr>
          <w:rFonts w:eastAsia="Times New Roman"/>
          <w:sz w:val="26"/>
          <w:szCs w:val="26"/>
        </w:rPr>
        <w:t>в</w:t>
      </w:r>
      <w:r w:rsidRPr="0075248E">
        <w:rPr>
          <w:rFonts w:eastAsia="Times New Roman"/>
          <w:spacing w:val="-1"/>
          <w:sz w:val="26"/>
          <w:szCs w:val="26"/>
        </w:rPr>
        <w:t>е</w:t>
      </w:r>
      <w:r w:rsidRPr="0075248E">
        <w:rPr>
          <w:rFonts w:eastAsia="Times New Roman"/>
          <w:sz w:val="26"/>
          <w:szCs w:val="26"/>
        </w:rPr>
        <w:t>рж</w:t>
      </w:r>
      <w:r w:rsidRPr="0075248E">
        <w:rPr>
          <w:rFonts w:eastAsia="Times New Roman"/>
          <w:spacing w:val="2"/>
          <w:sz w:val="26"/>
          <w:szCs w:val="26"/>
        </w:rPr>
        <w:t>д</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и</w:t>
      </w:r>
      <w:r w:rsidRPr="0075248E">
        <w:rPr>
          <w:rFonts w:eastAsia="Times New Roman"/>
          <w:spacing w:val="1"/>
          <w:sz w:val="26"/>
          <w:szCs w:val="26"/>
        </w:rPr>
        <w:t xml:space="preserve"> </w:t>
      </w:r>
      <w:r w:rsidRPr="0075248E">
        <w:rPr>
          <w:rFonts w:eastAsia="Times New Roman"/>
          <w:sz w:val="26"/>
          <w:szCs w:val="26"/>
        </w:rPr>
        <w:t>Стратег</w:t>
      </w:r>
      <w:r w:rsidRPr="0075248E">
        <w:rPr>
          <w:rFonts w:eastAsia="Times New Roman"/>
          <w:spacing w:val="-2"/>
          <w:sz w:val="26"/>
          <w:szCs w:val="26"/>
        </w:rPr>
        <w:t>и</w:t>
      </w:r>
      <w:r w:rsidRPr="0075248E">
        <w:rPr>
          <w:rFonts w:eastAsia="Times New Roman"/>
          <w:sz w:val="26"/>
          <w:szCs w:val="26"/>
        </w:rPr>
        <w:t>и</w:t>
      </w:r>
      <w:r w:rsidRPr="0075248E">
        <w:rPr>
          <w:rFonts w:eastAsia="Times New Roman"/>
          <w:spacing w:val="1"/>
          <w:sz w:val="26"/>
          <w:szCs w:val="26"/>
        </w:rPr>
        <w:t xml:space="preserve"> </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з</w:t>
      </w:r>
      <w:r w:rsidRPr="0075248E">
        <w:rPr>
          <w:rFonts w:eastAsia="Times New Roman"/>
          <w:sz w:val="26"/>
          <w:szCs w:val="26"/>
        </w:rPr>
        <w:t>вит</w:t>
      </w:r>
      <w:r w:rsidRPr="0075248E">
        <w:rPr>
          <w:rFonts w:eastAsia="Times New Roman"/>
          <w:spacing w:val="2"/>
          <w:sz w:val="26"/>
          <w:szCs w:val="26"/>
        </w:rPr>
        <w:t>и</w:t>
      </w:r>
      <w:r w:rsidRPr="0075248E">
        <w:rPr>
          <w:rFonts w:eastAsia="Times New Roman"/>
          <w:sz w:val="26"/>
          <w:szCs w:val="26"/>
        </w:rPr>
        <w:t>я дош</w:t>
      </w:r>
      <w:r w:rsidRPr="0075248E">
        <w:rPr>
          <w:rFonts w:eastAsia="Times New Roman"/>
          <w:spacing w:val="1"/>
          <w:sz w:val="26"/>
          <w:szCs w:val="26"/>
        </w:rPr>
        <w:t>к</w:t>
      </w:r>
      <w:r w:rsidRPr="0075248E">
        <w:rPr>
          <w:rFonts w:eastAsia="Times New Roman"/>
          <w:sz w:val="26"/>
          <w:szCs w:val="26"/>
        </w:rPr>
        <w:t>о</w:t>
      </w:r>
      <w:r w:rsidRPr="0075248E">
        <w:rPr>
          <w:rFonts w:eastAsia="Times New Roman"/>
          <w:spacing w:val="-2"/>
          <w:sz w:val="26"/>
          <w:szCs w:val="26"/>
        </w:rPr>
        <w:t>л</w:t>
      </w:r>
      <w:r w:rsidRPr="0075248E">
        <w:rPr>
          <w:rFonts w:eastAsia="Times New Roman"/>
          <w:spacing w:val="1"/>
          <w:sz w:val="26"/>
          <w:szCs w:val="26"/>
        </w:rPr>
        <w:t>ь</w:t>
      </w:r>
      <w:r w:rsidRPr="0075248E">
        <w:rPr>
          <w:rFonts w:eastAsia="Times New Roman"/>
          <w:spacing w:val="-1"/>
          <w:sz w:val="26"/>
          <w:szCs w:val="26"/>
        </w:rPr>
        <w:t>н</w:t>
      </w:r>
      <w:r w:rsidRPr="0075248E">
        <w:rPr>
          <w:rFonts w:eastAsia="Times New Roman"/>
          <w:sz w:val="26"/>
          <w:szCs w:val="26"/>
        </w:rPr>
        <w:t>ого, общ</w:t>
      </w:r>
      <w:r w:rsidRPr="0075248E">
        <w:rPr>
          <w:rFonts w:eastAsia="Times New Roman"/>
          <w:spacing w:val="-1"/>
          <w:sz w:val="26"/>
          <w:szCs w:val="26"/>
        </w:rPr>
        <w:t>е</w:t>
      </w:r>
      <w:r w:rsidRPr="0075248E">
        <w:rPr>
          <w:rFonts w:eastAsia="Times New Roman"/>
          <w:sz w:val="26"/>
          <w:szCs w:val="26"/>
        </w:rPr>
        <w:t>го и</w:t>
      </w:r>
      <w:r w:rsidRPr="0075248E">
        <w:rPr>
          <w:rFonts w:eastAsia="Times New Roman"/>
          <w:spacing w:val="1"/>
          <w:sz w:val="26"/>
          <w:szCs w:val="26"/>
        </w:rPr>
        <w:t xml:space="preserve"> </w:t>
      </w:r>
      <w:r w:rsidRPr="0075248E">
        <w:rPr>
          <w:rFonts w:eastAsia="Times New Roman"/>
          <w:sz w:val="26"/>
          <w:szCs w:val="26"/>
        </w:rPr>
        <w:t>до</w:t>
      </w:r>
      <w:r w:rsidRPr="0075248E">
        <w:rPr>
          <w:rFonts w:eastAsia="Times New Roman"/>
          <w:spacing w:val="1"/>
          <w:sz w:val="26"/>
          <w:szCs w:val="26"/>
        </w:rPr>
        <w:t>п</w:t>
      </w:r>
      <w:r w:rsidRPr="0075248E">
        <w:rPr>
          <w:rFonts w:eastAsia="Times New Roman"/>
          <w:sz w:val="26"/>
          <w:szCs w:val="26"/>
        </w:rPr>
        <w:t>ол</w:t>
      </w:r>
      <w:r w:rsidRPr="0075248E">
        <w:rPr>
          <w:rFonts w:eastAsia="Times New Roman"/>
          <w:spacing w:val="1"/>
          <w:sz w:val="26"/>
          <w:szCs w:val="26"/>
        </w:rPr>
        <w:t>ни</w:t>
      </w:r>
      <w:r w:rsidRPr="0075248E">
        <w:rPr>
          <w:rFonts w:eastAsia="Times New Roman"/>
          <w:sz w:val="26"/>
          <w:szCs w:val="26"/>
        </w:rPr>
        <w:t>тел</w:t>
      </w:r>
      <w:r w:rsidRPr="0075248E">
        <w:rPr>
          <w:rFonts w:eastAsia="Times New Roman"/>
          <w:spacing w:val="1"/>
          <w:sz w:val="26"/>
          <w:szCs w:val="26"/>
        </w:rPr>
        <w:t>ьн</w:t>
      </w:r>
      <w:r w:rsidRPr="0075248E">
        <w:rPr>
          <w:rFonts w:eastAsia="Times New Roman"/>
          <w:sz w:val="26"/>
          <w:szCs w:val="26"/>
        </w:rPr>
        <w:t>ого обр</w:t>
      </w:r>
      <w:r w:rsidRPr="0075248E">
        <w:rPr>
          <w:rFonts w:eastAsia="Times New Roman"/>
          <w:spacing w:val="-1"/>
          <w:sz w:val="26"/>
          <w:szCs w:val="26"/>
        </w:rPr>
        <w:t>а</w:t>
      </w:r>
      <w:r w:rsidRPr="0075248E">
        <w:rPr>
          <w:rFonts w:eastAsia="Times New Roman"/>
          <w:spacing w:val="1"/>
          <w:sz w:val="26"/>
          <w:szCs w:val="26"/>
        </w:rPr>
        <w:t>з</w:t>
      </w:r>
      <w:r w:rsidRPr="0075248E">
        <w:rPr>
          <w:rFonts w:eastAsia="Times New Roman"/>
          <w:sz w:val="26"/>
          <w:szCs w:val="26"/>
        </w:rPr>
        <w:t>ов</w:t>
      </w:r>
      <w:r w:rsidRPr="0075248E">
        <w:rPr>
          <w:rFonts w:eastAsia="Times New Roman"/>
          <w:spacing w:val="-1"/>
          <w:sz w:val="26"/>
          <w:szCs w:val="26"/>
        </w:rPr>
        <w:t>а</w:t>
      </w:r>
      <w:r w:rsidRPr="0075248E">
        <w:rPr>
          <w:rFonts w:eastAsia="Times New Roman"/>
          <w:spacing w:val="1"/>
          <w:sz w:val="26"/>
          <w:szCs w:val="26"/>
        </w:rPr>
        <w:t>н</w:t>
      </w:r>
      <w:r w:rsidRPr="0075248E">
        <w:rPr>
          <w:rFonts w:eastAsia="Times New Roman"/>
          <w:spacing w:val="-1"/>
          <w:sz w:val="26"/>
          <w:szCs w:val="26"/>
        </w:rPr>
        <w:t>и</w:t>
      </w:r>
      <w:r w:rsidRPr="0075248E">
        <w:rPr>
          <w:rFonts w:eastAsia="Times New Roman"/>
          <w:sz w:val="26"/>
          <w:szCs w:val="26"/>
        </w:rPr>
        <w:t xml:space="preserve">я </w:t>
      </w:r>
      <w:r w:rsidRPr="0075248E">
        <w:rPr>
          <w:rFonts w:eastAsia="Times New Roman"/>
          <w:spacing w:val="-1"/>
          <w:sz w:val="26"/>
          <w:szCs w:val="26"/>
        </w:rPr>
        <w:t>Бе</w:t>
      </w:r>
      <w:r w:rsidRPr="0075248E">
        <w:rPr>
          <w:rFonts w:eastAsia="Times New Roman"/>
          <w:sz w:val="26"/>
          <w:szCs w:val="26"/>
        </w:rPr>
        <w:t>лгородской</w:t>
      </w:r>
      <w:r w:rsidRPr="0075248E">
        <w:rPr>
          <w:rFonts w:eastAsia="Times New Roman"/>
          <w:spacing w:val="1"/>
          <w:sz w:val="26"/>
          <w:szCs w:val="26"/>
        </w:rPr>
        <w:t xml:space="preserve"> </w:t>
      </w:r>
      <w:r w:rsidRPr="0075248E">
        <w:rPr>
          <w:rFonts w:eastAsia="Times New Roman"/>
          <w:sz w:val="26"/>
          <w:szCs w:val="26"/>
        </w:rPr>
        <w:t>обла</w:t>
      </w:r>
      <w:r w:rsidRPr="0075248E">
        <w:rPr>
          <w:rFonts w:eastAsia="Times New Roman"/>
          <w:spacing w:val="-1"/>
          <w:sz w:val="26"/>
          <w:szCs w:val="26"/>
        </w:rPr>
        <w:t>с</w:t>
      </w:r>
      <w:r w:rsidRPr="0075248E">
        <w:rPr>
          <w:rFonts w:eastAsia="Times New Roman"/>
          <w:sz w:val="26"/>
          <w:szCs w:val="26"/>
        </w:rPr>
        <w:t>ти</w:t>
      </w:r>
      <w:r w:rsidRPr="0075248E">
        <w:rPr>
          <w:rFonts w:eastAsia="Times New Roman"/>
          <w:spacing w:val="2"/>
          <w:sz w:val="26"/>
          <w:szCs w:val="26"/>
        </w:rPr>
        <w:t xml:space="preserve"> </w:t>
      </w:r>
      <w:r w:rsidRPr="0075248E">
        <w:rPr>
          <w:rFonts w:eastAsia="Times New Roman"/>
          <w:spacing w:val="1"/>
          <w:sz w:val="26"/>
          <w:szCs w:val="26"/>
        </w:rPr>
        <w:t>н</w:t>
      </w:r>
      <w:r w:rsidRPr="0075248E">
        <w:rPr>
          <w:rFonts w:eastAsia="Times New Roman"/>
          <w:sz w:val="26"/>
          <w:szCs w:val="26"/>
        </w:rPr>
        <w:t>а</w:t>
      </w:r>
      <w:r w:rsidRPr="0075248E">
        <w:rPr>
          <w:rFonts w:eastAsia="Times New Roman"/>
          <w:spacing w:val="-1"/>
          <w:sz w:val="26"/>
          <w:szCs w:val="26"/>
        </w:rPr>
        <w:t xml:space="preserve"> </w:t>
      </w:r>
      <w:r w:rsidRPr="0075248E">
        <w:rPr>
          <w:rFonts w:eastAsia="Times New Roman"/>
          <w:sz w:val="26"/>
          <w:szCs w:val="26"/>
        </w:rPr>
        <w:t>201</w:t>
      </w:r>
      <w:r w:rsidRPr="0075248E">
        <w:rPr>
          <w:rFonts w:eastAsia="Times New Roman"/>
          <w:spacing w:val="1"/>
          <w:sz w:val="26"/>
          <w:szCs w:val="26"/>
        </w:rPr>
        <w:t>3</w:t>
      </w:r>
      <w:r w:rsidRPr="0075248E">
        <w:rPr>
          <w:rFonts w:eastAsia="Times New Roman"/>
          <w:spacing w:val="-1"/>
          <w:sz w:val="26"/>
          <w:szCs w:val="26"/>
        </w:rPr>
        <w:t>-</w:t>
      </w:r>
      <w:r w:rsidRPr="0075248E">
        <w:rPr>
          <w:rFonts w:eastAsia="Times New Roman"/>
          <w:sz w:val="26"/>
          <w:szCs w:val="26"/>
        </w:rPr>
        <w:t>2020 год</w:t>
      </w:r>
      <w:r w:rsidRPr="0075248E">
        <w:rPr>
          <w:rFonts w:eastAsia="Times New Roman"/>
          <w:spacing w:val="4"/>
          <w:sz w:val="26"/>
          <w:szCs w:val="26"/>
        </w:rPr>
        <w:t>ы</w:t>
      </w:r>
      <w:r w:rsidRPr="0075248E">
        <w:rPr>
          <w:rFonts w:eastAsia="Times New Roman"/>
          <w:spacing w:val="-7"/>
          <w:sz w:val="26"/>
          <w:szCs w:val="26"/>
        </w:rPr>
        <w:t>»</w:t>
      </w:r>
      <w:r w:rsidRPr="0075248E">
        <w:rPr>
          <w:rFonts w:eastAsia="Times New Roman"/>
          <w:sz w:val="26"/>
          <w:szCs w:val="26"/>
        </w:rPr>
        <w:t>.</w:t>
      </w:r>
    </w:p>
    <w:p w:rsidR="00E13C2C" w:rsidRPr="0075248E" w:rsidRDefault="00E13C2C" w:rsidP="00E13C2C">
      <w:pPr>
        <w:tabs>
          <w:tab w:val="left" w:pos="12758"/>
        </w:tabs>
        <w:ind w:firstLine="709"/>
        <w:rPr>
          <w:rFonts w:eastAsia="Times New Roman"/>
          <w:sz w:val="26"/>
          <w:szCs w:val="26"/>
        </w:rPr>
      </w:pPr>
      <w:r w:rsidRPr="0075248E">
        <w:rPr>
          <w:rFonts w:eastAsia="Times New Roman"/>
          <w:sz w:val="26"/>
          <w:szCs w:val="26"/>
        </w:rPr>
        <w:t>По</w:t>
      </w:r>
      <w:r w:rsidRPr="0075248E">
        <w:rPr>
          <w:rFonts w:eastAsia="Times New Roman"/>
          <w:spacing w:val="-1"/>
          <w:sz w:val="26"/>
          <w:szCs w:val="26"/>
        </w:rPr>
        <w:t>с</w:t>
      </w:r>
      <w:r w:rsidRPr="0075248E">
        <w:rPr>
          <w:rFonts w:eastAsia="Times New Roman"/>
          <w:sz w:val="26"/>
          <w:szCs w:val="26"/>
        </w:rPr>
        <w:t>та</w:t>
      </w:r>
      <w:r w:rsidRPr="0075248E">
        <w:rPr>
          <w:rFonts w:eastAsia="Times New Roman"/>
          <w:spacing w:val="1"/>
          <w:sz w:val="26"/>
          <w:szCs w:val="26"/>
        </w:rPr>
        <w:t>н</w:t>
      </w:r>
      <w:r w:rsidRPr="0075248E">
        <w:rPr>
          <w:rFonts w:eastAsia="Times New Roman"/>
          <w:sz w:val="26"/>
          <w:szCs w:val="26"/>
        </w:rPr>
        <w:t>овл</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е Пр</w:t>
      </w:r>
      <w:r w:rsidRPr="0075248E">
        <w:rPr>
          <w:rFonts w:eastAsia="Times New Roman"/>
          <w:spacing w:val="-1"/>
          <w:sz w:val="26"/>
          <w:szCs w:val="26"/>
        </w:rPr>
        <w:t>а</w:t>
      </w:r>
      <w:r w:rsidRPr="0075248E">
        <w:rPr>
          <w:rFonts w:eastAsia="Times New Roman"/>
          <w:sz w:val="26"/>
          <w:szCs w:val="26"/>
        </w:rPr>
        <w:t>вител</w:t>
      </w:r>
      <w:r w:rsidRPr="0075248E">
        <w:rPr>
          <w:rFonts w:eastAsia="Times New Roman"/>
          <w:spacing w:val="1"/>
          <w:sz w:val="26"/>
          <w:szCs w:val="26"/>
        </w:rPr>
        <w:t>ь</w:t>
      </w:r>
      <w:r w:rsidRPr="0075248E">
        <w:rPr>
          <w:rFonts w:eastAsia="Times New Roman"/>
          <w:spacing w:val="-1"/>
          <w:sz w:val="26"/>
          <w:szCs w:val="26"/>
        </w:rPr>
        <w:t>с</w:t>
      </w:r>
      <w:r w:rsidRPr="0075248E">
        <w:rPr>
          <w:rFonts w:eastAsia="Times New Roman"/>
          <w:sz w:val="26"/>
          <w:szCs w:val="26"/>
        </w:rPr>
        <w:t>тва</w:t>
      </w:r>
      <w:r w:rsidRPr="0075248E">
        <w:rPr>
          <w:rFonts w:eastAsia="Times New Roman"/>
          <w:spacing w:val="1"/>
          <w:sz w:val="26"/>
          <w:szCs w:val="26"/>
        </w:rPr>
        <w:t xml:space="preserve"> </w:t>
      </w:r>
      <w:r w:rsidRPr="0075248E">
        <w:rPr>
          <w:rFonts w:eastAsia="Times New Roman"/>
          <w:spacing w:val="-1"/>
          <w:sz w:val="26"/>
          <w:szCs w:val="26"/>
        </w:rPr>
        <w:t>Бе</w:t>
      </w:r>
      <w:r w:rsidRPr="0075248E">
        <w:rPr>
          <w:rFonts w:eastAsia="Times New Roman"/>
          <w:sz w:val="26"/>
          <w:szCs w:val="26"/>
        </w:rPr>
        <w:t>лгородской</w:t>
      </w:r>
      <w:r w:rsidRPr="0075248E">
        <w:rPr>
          <w:rFonts w:eastAsia="Times New Roman"/>
          <w:spacing w:val="3"/>
          <w:sz w:val="26"/>
          <w:szCs w:val="26"/>
        </w:rPr>
        <w:t xml:space="preserve"> </w:t>
      </w:r>
      <w:r w:rsidRPr="0075248E">
        <w:rPr>
          <w:rFonts w:eastAsia="Times New Roman"/>
          <w:sz w:val="26"/>
          <w:szCs w:val="26"/>
        </w:rPr>
        <w:t>обла</w:t>
      </w:r>
      <w:r w:rsidRPr="0075248E">
        <w:rPr>
          <w:rFonts w:eastAsia="Times New Roman"/>
          <w:spacing w:val="-1"/>
          <w:sz w:val="26"/>
          <w:szCs w:val="26"/>
        </w:rPr>
        <w:t>с</w:t>
      </w:r>
      <w:r w:rsidRPr="0075248E">
        <w:rPr>
          <w:rFonts w:eastAsia="Times New Roman"/>
          <w:sz w:val="26"/>
          <w:szCs w:val="26"/>
        </w:rPr>
        <w:t>ти</w:t>
      </w:r>
      <w:r w:rsidRPr="0075248E">
        <w:rPr>
          <w:rFonts w:eastAsia="Times New Roman"/>
          <w:spacing w:val="3"/>
          <w:sz w:val="26"/>
          <w:szCs w:val="26"/>
        </w:rPr>
        <w:t xml:space="preserve"> </w:t>
      </w:r>
      <w:r w:rsidRPr="0075248E">
        <w:rPr>
          <w:rFonts w:eastAsia="Times New Roman"/>
          <w:sz w:val="26"/>
          <w:szCs w:val="26"/>
        </w:rPr>
        <w:t>от 30.12.20</w:t>
      </w:r>
      <w:r w:rsidRPr="0075248E">
        <w:rPr>
          <w:rFonts w:eastAsia="Times New Roman"/>
          <w:spacing w:val="-2"/>
          <w:sz w:val="26"/>
          <w:szCs w:val="26"/>
        </w:rPr>
        <w:t>1</w:t>
      </w:r>
      <w:r w:rsidRPr="0075248E">
        <w:rPr>
          <w:rFonts w:eastAsia="Times New Roman"/>
          <w:sz w:val="26"/>
          <w:szCs w:val="26"/>
        </w:rPr>
        <w:t>3</w:t>
      </w:r>
      <w:r w:rsidRPr="0075248E">
        <w:rPr>
          <w:rFonts w:eastAsia="Times New Roman"/>
          <w:spacing w:val="1"/>
          <w:sz w:val="26"/>
          <w:szCs w:val="26"/>
        </w:rPr>
        <w:t xml:space="preserve"> </w:t>
      </w:r>
      <w:r w:rsidRPr="0075248E">
        <w:rPr>
          <w:rFonts w:eastAsia="Times New Roman"/>
          <w:sz w:val="26"/>
          <w:szCs w:val="26"/>
        </w:rPr>
        <w:t>№ 52</w:t>
      </w:r>
      <w:r w:rsidRPr="0075248E">
        <w:rPr>
          <w:rFonts w:eastAsia="Times New Roman"/>
          <w:spacing w:val="5"/>
          <w:sz w:val="26"/>
          <w:szCs w:val="26"/>
        </w:rPr>
        <w:t>8</w:t>
      </w:r>
      <w:r w:rsidRPr="0075248E">
        <w:rPr>
          <w:rFonts w:eastAsia="Times New Roman"/>
          <w:spacing w:val="-1"/>
          <w:sz w:val="26"/>
          <w:szCs w:val="26"/>
        </w:rPr>
        <w:t>-</w:t>
      </w:r>
      <w:r w:rsidRPr="0075248E">
        <w:rPr>
          <w:rFonts w:eastAsia="Times New Roman"/>
          <w:spacing w:val="1"/>
          <w:sz w:val="26"/>
          <w:szCs w:val="26"/>
        </w:rPr>
        <w:t>п</w:t>
      </w:r>
      <w:r w:rsidRPr="0075248E">
        <w:rPr>
          <w:rFonts w:eastAsia="Times New Roman"/>
          <w:sz w:val="26"/>
          <w:szCs w:val="26"/>
        </w:rPr>
        <w:t>п</w:t>
      </w:r>
      <w:r w:rsidRPr="0075248E">
        <w:rPr>
          <w:rFonts w:eastAsia="Times New Roman"/>
          <w:spacing w:val="3"/>
          <w:sz w:val="26"/>
          <w:szCs w:val="26"/>
        </w:rPr>
        <w:t xml:space="preserve"> </w:t>
      </w:r>
      <w:r w:rsidRPr="0075248E">
        <w:rPr>
          <w:rFonts w:eastAsia="Times New Roman"/>
          <w:spacing w:val="-7"/>
          <w:sz w:val="26"/>
          <w:szCs w:val="26"/>
        </w:rPr>
        <w:t>«</w:t>
      </w:r>
      <w:r w:rsidRPr="0075248E">
        <w:rPr>
          <w:rFonts w:eastAsia="Times New Roman"/>
          <w:sz w:val="26"/>
          <w:szCs w:val="26"/>
        </w:rPr>
        <w:t xml:space="preserve">Об </w:t>
      </w:r>
      <w:r w:rsidRPr="0075248E">
        <w:rPr>
          <w:rFonts w:eastAsia="Times New Roman"/>
          <w:spacing w:val="-5"/>
          <w:sz w:val="26"/>
          <w:szCs w:val="26"/>
        </w:rPr>
        <w:t>у</w:t>
      </w:r>
      <w:r w:rsidRPr="0075248E">
        <w:rPr>
          <w:rFonts w:eastAsia="Times New Roman"/>
          <w:spacing w:val="3"/>
          <w:sz w:val="26"/>
          <w:szCs w:val="26"/>
        </w:rPr>
        <w:t>т</w:t>
      </w:r>
      <w:r w:rsidRPr="0075248E">
        <w:rPr>
          <w:rFonts w:eastAsia="Times New Roman"/>
          <w:sz w:val="26"/>
          <w:szCs w:val="26"/>
        </w:rPr>
        <w:t>в</w:t>
      </w:r>
      <w:r w:rsidRPr="0075248E">
        <w:rPr>
          <w:rFonts w:eastAsia="Times New Roman"/>
          <w:spacing w:val="-1"/>
          <w:sz w:val="26"/>
          <w:szCs w:val="26"/>
        </w:rPr>
        <w:t>е</w:t>
      </w:r>
      <w:r w:rsidRPr="0075248E">
        <w:rPr>
          <w:rFonts w:eastAsia="Times New Roman"/>
          <w:sz w:val="26"/>
          <w:szCs w:val="26"/>
        </w:rPr>
        <w:t>рж</w:t>
      </w:r>
      <w:r w:rsidRPr="0075248E">
        <w:rPr>
          <w:rFonts w:eastAsia="Times New Roman"/>
          <w:spacing w:val="2"/>
          <w:sz w:val="26"/>
          <w:szCs w:val="26"/>
        </w:rPr>
        <w:t>д</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и</w:t>
      </w:r>
      <w:r w:rsidRPr="0075248E">
        <w:rPr>
          <w:rFonts w:eastAsia="Times New Roman"/>
          <w:spacing w:val="2"/>
          <w:sz w:val="26"/>
          <w:szCs w:val="26"/>
        </w:rPr>
        <w:t xml:space="preserve"> </w:t>
      </w:r>
      <w:r w:rsidRPr="0075248E">
        <w:rPr>
          <w:rFonts w:eastAsia="Times New Roman"/>
          <w:sz w:val="26"/>
          <w:szCs w:val="26"/>
        </w:rPr>
        <w:t>го</w:t>
      </w:r>
      <w:r w:rsidRPr="0075248E">
        <w:rPr>
          <w:rFonts w:eastAsia="Times New Roman"/>
          <w:spacing w:val="1"/>
          <w:sz w:val="26"/>
          <w:szCs w:val="26"/>
        </w:rPr>
        <w:t>с</w:t>
      </w:r>
      <w:r w:rsidRPr="0075248E">
        <w:rPr>
          <w:rFonts w:eastAsia="Times New Roman"/>
          <w:spacing w:val="-7"/>
          <w:sz w:val="26"/>
          <w:szCs w:val="26"/>
        </w:rPr>
        <w:t>у</w:t>
      </w:r>
      <w:r w:rsidRPr="0075248E">
        <w:rPr>
          <w:rFonts w:eastAsia="Times New Roman"/>
          <w:spacing w:val="2"/>
          <w:sz w:val="26"/>
          <w:szCs w:val="26"/>
        </w:rPr>
        <w:t>д</w:t>
      </w:r>
      <w:r w:rsidRPr="0075248E">
        <w:rPr>
          <w:rFonts w:eastAsia="Times New Roman"/>
          <w:spacing w:val="-1"/>
          <w:sz w:val="26"/>
          <w:szCs w:val="26"/>
        </w:rPr>
        <w:t>а</w:t>
      </w:r>
      <w:r w:rsidRPr="0075248E">
        <w:rPr>
          <w:rFonts w:eastAsia="Times New Roman"/>
          <w:sz w:val="26"/>
          <w:szCs w:val="26"/>
        </w:rPr>
        <w:t>р</w:t>
      </w:r>
      <w:r w:rsidRPr="0075248E">
        <w:rPr>
          <w:rFonts w:eastAsia="Times New Roman"/>
          <w:spacing w:val="1"/>
          <w:sz w:val="26"/>
          <w:szCs w:val="26"/>
        </w:rPr>
        <w:t>с</w:t>
      </w:r>
      <w:r w:rsidRPr="0075248E">
        <w:rPr>
          <w:rFonts w:eastAsia="Times New Roman"/>
          <w:sz w:val="26"/>
          <w:szCs w:val="26"/>
        </w:rPr>
        <w:t>тв</w:t>
      </w:r>
      <w:r w:rsidRPr="0075248E">
        <w:rPr>
          <w:rFonts w:eastAsia="Times New Roman"/>
          <w:spacing w:val="-1"/>
          <w:sz w:val="26"/>
          <w:szCs w:val="26"/>
        </w:rPr>
        <w:t>е</w:t>
      </w:r>
      <w:r w:rsidRPr="0075248E">
        <w:rPr>
          <w:rFonts w:eastAsia="Times New Roman"/>
          <w:spacing w:val="1"/>
          <w:sz w:val="26"/>
          <w:szCs w:val="26"/>
        </w:rPr>
        <w:t>нн</w:t>
      </w:r>
      <w:r w:rsidRPr="0075248E">
        <w:rPr>
          <w:rFonts w:eastAsia="Times New Roman"/>
          <w:sz w:val="26"/>
          <w:szCs w:val="26"/>
        </w:rPr>
        <w:t xml:space="preserve">ой </w:t>
      </w:r>
      <w:r w:rsidRPr="0075248E">
        <w:rPr>
          <w:rFonts w:eastAsia="Times New Roman"/>
          <w:spacing w:val="1"/>
          <w:sz w:val="26"/>
          <w:szCs w:val="26"/>
        </w:rPr>
        <w:t>п</w:t>
      </w:r>
      <w:r w:rsidRPr="0075248E">
        <w:rPr>
          <w:rFonts w:eastAsia="Times New Roman"/>
          <w:sz w:val="26"/>
          <w:szCs w:val="26"/>
        </w:rPr>
        <w:t>рогр</w:t>
      </w:r>
      <w:r w:rsidRPr="0075248E">
        <w:rPr>
          <w:rFonts w:eastAsia="Times New Roman"/>
          <w:spacing w:val="-1"/>
          <w:sz w:val="26"/>
          <w:szCs w:val="26"/>
        </w:rPr>
        <w:t>амм</w:t>
      </w:r>
      <w:r w:rsidRPr="0075248E">
        <w:rPr>
          <w:rFonts w:eastAsia="Times New Roman"/>
          <w:sz w:val="26"/>
          <w:szCs w:val="26"/>
        </w:rPr>
        <w:t>ы</w:t>
      </w:r>
      <w:r w:rsidRPr="0075248E">
        <w:rPr>
          <w:rFonts w:eastAsia="Times New Roman"/>
          <w:spacing w:val="1"/>
          <w:sz w:val="26"/>
          <w:szCs w:val="26"/>
        </w:rPr>
        <w:t xml:space="preserve"> </w:t>
      </w:r>
      <w:r w:rsidRPr="0075248E">
        <w:rPr>
          <w:rFonts w:eastAsia="Times New Roman"/>
          <w:spacing w:val="-1"/>
          <w:sz w:val="26"/>
          <w:szCs w:val="26"/>
        </w:rPr>
        <w:t>Бе</w:t>
      </w:r>
      <w:r w:rsidRPr="0075248E">
        <w:rPr>
          <w:rFonts w:eastAsia="Times New Roman"/>
          <w:sz w:val="26"/>
          <w:szCs w:val="26"/>
        </w:rPr>
        <w:t>лг</w:t>
      </w:r>
      <w:r w:rsidRPr="0075248E">
        <w:rPr>
          <w:rFonts w:eastAsia="Times New Roman"/>
          <w:spacing w:val="5"/>
          <w:sz w:val="26"/>
          <w:szCs w:val="26"/>
        </w:rPr>
        <w:t>о</w:t>
      </w:r>
      <w:r w:rsidRPr="0075248E">
        <w:rPr>
          <w:rFonts w:eastAsia="Times New Roman"/>
          <w:sz w:val="26"/>
          <w:szCs w:val="26"/>
        </w:rPr>
        <w:t>род</w:t>
      </w:r>
      <w:r w:rsidRPr="0075248E">
        <w:rPr>
          <w:rFonts w:eastAsia="Times New Roman"/>
          <w:spacing w:val="-1"/>
          <w:sz w:val="26"/>
          <w:szCs w:val="26"/>
        </w:rPr>
        <w:t>с</w:t>
      </w:r>
      <w:r w:rsidRPr="0075248E">
        <w:rPr>
          <w:rFonts w:eastAsia="Times New Roman"/>
          <w:spacing w:val="1"/>
          <w:sz w:val="26"/>
          <w:szCs w:val="26"/>
        </w:rPr>
        <w:t>к</w:t>
      </w:r>
      <w:r w:rsidRPr="0075248E">
        <w:rPr>
          <w:rFonts w:eastAsia="Times New Roman"/>
          <w:sz w:val="26"/>
          <w:szCs w:val="26"/>
        </w:rPr>
        <w:t>ой</w:t>
      </w:r>
      <w:r w:rsidRPr="0075248E">
        <w:rPr>
          <w:rFonts w:eastAsia="Times New Roman"/>
          <w:spacing w:val="2"/>
          <w:sz w:val="26"/>
          <w:szCs w:val="26"/>
        </w:rPr>
        <w:t xml:space="preserve"> </w:t>
      </w:r>
      <w:r w:rsidRPr="0075248E">
        <w:rPr>
          <w:rFonts w:eastAsia="Times New Roman"/>
          <w:sz w:val="26"/>
          <w:szCs w:val="26"/>
        </w:rPr>
        <w:t>обла</w:t>
      </w:r>
      <w:r w:rsidRPr="0075248E">
        <w:rPr>
          <w:rFonts w:eastAsia="Times New Roman"/>
          <w:spacing w:val="-1"/>
          <w:sz w:val="26"/>
          <w:szCs w:val="26"/>
        </w:rPr>
        <w:t>с</w:t>
      </w:r>
      <w:r w:rsidRPr="0075248E">
        <w:rPr>
          <w:rFonts w:eastAsia="Times New Roman"/>
          <w:sz w:val="26"/>
          <w:szCs w:val="26"/>
        </w:rPr>
        <w:t xml:space="preserve">ти </w:t>
      </w:r>
      <w:r w:rsidRPr="0075248E">
        <w:rPr>
          <w:rFonts w:eastAsia="Times New Roman"/>
          <w:spacing w:val="-5"/>
          <w:sz w:val="26"/>
          <w:szCs w:val="26"/>
        </w:rPr>
        <w:t>«</w:t>
      </w:r>
      <w:r w:rsidRPr="0075248E">
        <w:rPr>
          <w:rFonts w:eastAsia="Times New Roman"/>
          <w:spacing w:val="3"/>
          <w:sz w:val="26"/>
          <w:szCs w:val="26"/>
        </w:rPr>
        <w:t>Р</w:t>
      </w:r>
      <w:r w:rsidRPr="0075248E">
        <w:rPr>
          <w:rFonts w:eastAsia="Times New Roman"/>
          <w:spacing w:val="-1"/>
          <w:sz w:val="26"/>
          <w:szCs w:val="26"/>
        </w:rPr>
        <w:t>а</w:t>
      </w:r>
      <w:r w:rsidRPr="0075248E">
        <w:rPr>
          <w:rFonts w:eastAsia="Times New Roman"/>
          <w:spacing w:val="1"/>
          <w:sz w:val="26"/>
          <w:szCs w:val="26"/>
        </w:rPr>
        <w:t>з</w:t>
      </w:r>
      <w:r w:rsidRPr="0075248E">
        <w:rPr>
          <w:rFonts w:eastAsia="Times New Roman"/>
          <w:sz w:val="26"/>
          <w:szCs w:val="26"/>
        </w:rPr>
        <w:t>вит</w:t>
      </w:r>
      <w:r w:rsidRPr="0075248E">
        <w:rPr>
          <w:rFonts w:eastAsia="Times New Roman"/>
          <w:spacing w:val="2"/>
          <w:sz w:val="26"/>
          <w:szCs w:val="26"/>
        </w:rPr>
        <w:t>и</w:t>
      </w:r>
      <w:r w:rsidRPr="0075248E">
        <w:rPr>
          <w:rFonts w:eastAsia="Times New Roman"/>
          <w:sz w:val="26"/>
          <w:szCs w:val="26"/>
        </w:rPr>
        <w:t>е обр</w:t>
      </w:r>
      <w:r w:rsidRPr="0075248E">
        <w:rPr>
          <w:rFonts w:eastAsia="Times New Roman"/>
          <w:spacing w:val="-1"/>
          <w:sz w:val="26"/>
          <w:szCs w:val="26"/>
        </w:rPr>
        <w:t>а</w:t>
      </w:r>
      <w:r w:rsidRPr="0075248E">
        <w:rPr>
          <w:rFonts w:eastAsia="Times New Roman"/>
          <w:spacing w:val="1"/>
          <w:sz w:val="26"/>
          <w:szCs w:val="26"/>
        </w:rPr>
        <w:t>з</w:t>
      </w:r>
      <w:r w:rsidRPr="0075248E">
        <w:rPr>
          <w:rFonts w:eastAsia="Times New Roman"/>
          <w:sz w:val="26"/>
          <w:szCs w:val="26"/>
        </w:rPr>
        <w:t>ов</w:t>
      </w:r>
      <w:r w:rsidRPr="0075248E">
        <w:rPr>
          <w:rFonts w:eastAsia="Times New Roman"/>
          <w:spacing w:val="-1"/>
          <w:sz w:val="26"/>
          <w:szCs w:val="26"/>
        </w:rPr>
        <w:t>а</w:t>
      </w:r>
      <w:r w:rsidRPr="0075248E">
        <w:rPr>
          <w:rFonts w:eastAsia="Times New Roman"/>
          <w:spacing w:val="1"/>
          <w:sz w:val="26"/>
          <w:szCs w:val="26"/>
        </w:rPr>
        <w:t>н</w:t>
      </w:r>
      <w:r w:rsidRPr="0075248E">
        <w:rPr>
          <w:rFonts w:eastAsia="Times New Roman"/>
          <w:spacing w:val="-1"/>
          <w:sz w:val="26"/>
          <w:szCs w:val="26"/>
        </w:rPr>
        <w:t>и</w:t>
      </w:r>
      <w:r w:rsidRPr="0075248E">
        <w:rPr>
          <w:rFonts w:eastAsia="Times New Roman"/>
          <w:sz w:val="26"/>
          <w:szCs w:val="26"/>
        </w:rPr>
        <w:t xml:space="preserve">я </w:t>
      </w:r>
      <w:r w:rsidRPr="0075248E">
        <w:rPr>
          <w:rFonts w:eastAsia="Times New Roman"/>
          <w:spacing w:val="-1"/>
          <w:sz w:val="26"/>
          <w:szCs w:val="26"/>
        </w:rPr>
        <w:t>Бе</w:t>
      </w:r>
      <w:r w:rsidRPr="0075248E">
        <w:rPr>
          <w:rFonts w:eastAsia="Times New Roman"/>
          <w:sz w:val="26"/>
          <w:szCs w:val="26"/>
        </w:rPr>
        <w:t>лгородской</w:t>
      </w:r>
      <w:r w:rsidRPr="0075248E">
        <w:rPr>
          <w:rFonts w:eastAsia="Times New Roman"/>
          <w:spacing w:val="1"/>
          <w:sz w:val="26"/>
          <w:szCs w:val="26"/>
        </w:rPr>
        <w:t xml:space="preserve"> </w:t>
      </w:r>
      <w:r w:rsidRPr="0075248E">
        <w:rPr>
          <w:rFonts w:eastAsia="Times New Roman"/>
          <w:sz w:val="26"/>
          <w:szCs w:val="26"/>
        </w:rPr>
        <w:t>обла</w:t>
      </w:r>
      <w:r w:rsidRPr="0075248E">
        <w:rPr>
          <w:rFonts w:eastAsia="Times New Roman"/>
          <w:spacing w:val="-1"/>
          <w:sz w:val="26"/>
          <w:szCs w:val="26"/>
        </w:rPr>
        <w:t>с</w:t>
      </w:r>
      <w:r w:rsidRPr="0075248E">
        <w:rPr>
          <w:rFonts w:eastAsia="Times New Roman"/>
          <w:sz w:val="26"/>
          <w:szCs w:val="26"/>
        </w:rPr>
        <w:t>ти</w:t>
      </w:r>
      <w:r w:rsidRPr="0075248E">
        <w:rPr>
          <w:rFonts w:eastAsia="Times New Roman"/>
          <w:spacing w:val="-7"/>
          <w:sz w:val="26"/>
          <w:szCs w:val="26"/>
        </w:rPr>
        <w:t>»</w:t>
      </w:r>
      <w:r w:rsidRPr="0075248E">
        <w:rPr>
          <w:rFonts w:eastAsia="Times New Roman"/>
          <w:sz w:val="26"/>
          <w:szCs w:val="26"/>
        </w:rPr>
        <w:t>.</w:t>
      </w:r>
    </w:p>
    <w:p w:rsidR="002B3703" w:rsidRPr="0075248E" w:rsidRDefault="002B3703" w:rsidP="001B116D">
      <w:pPr>
        <w:tabs>
          <w:tab w:val="left" w:pos="12758"/>
        </w:tabs>
        <w:ind w:firstLine="709"/>
        <w:rPr>
          <w:sz w:val="26"/>
          <w:szCs w:val="26"/>
        </w:rPr>
      </w:pPr>
      <w:r w:rsidRPr="0075248E">
        <w:rPr>
          <w:rFonts w:eastAsia="Times New Roman"/>
          <w:sz w:val="26"/>
          <w:szCs w:val="26"/>
        </w:rPr>
        <w:t>По</w:t>
      </w:r>
      <w:r w:rsidRPr="0075248E">
        <w:rPr>
          <w:rFonts w:eastAsia="Times New Roman"/>
          <w:spacing w:val="-1"/>
          <w:sz w:val="26"/>
          <w:szCs w:val="26"/>
        </w:rPr>
        <w:t>с</w:t>
      </w:r>
      <w:r w:rsidRPr="0075248E">
        <w:rPr>
          <w:rFonts w:eastAsia="Times New Roman"/>
          <w:sz w:val="26"/>
          <w:szCs w:val="26"/>
        </w:rPr>
        <w:t>та</w:t>
      </w:r>
      <w:r w:rsidRPr="0075248E">
        <w:rPr>
          <w:rFonts w:eastAsia="Times New Roman"/>
          <w:spacing w:val="1"/>
          <w:sz w:val="26"/>
          <w:szCs w:val="26"/>
        </w:rPr>
        <w:t>н</w:t>
      </w:r>
      <w:r w:rsidRPr="0075248E">
        <w:rPr>
          <w:rFonts w:eastAsia="Times New Roman"/>
          <w:sz w:val="26"/>
          <w:szCs w:val="26"/>
        </w:rPr>
        <w:t>овл</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е Пр</w:t>
      </w:r>
      <w:r w:rsidRPr="0075248E">
        <w:rPr>
          <w:rFonts w:eastAsia="Times New Roman"/>
          <w:spacing w:val="-1"/>
          <w:sz w:val="26"/>
          <w:szCs w:val="26"/>
        </w:rPr>
        <w:t>а</w:t>
      </w:r>
      <w:r w:rsidRPr="0075248E">
        <w:rPr>
          <w:rFonts w:eastAsia="Times New Roman"/>
          <w:sz w:val="26"/>
          <w:szCs w:val="26"/>
        </w:rPr>
        <w:t>вител</w:t>
      </w:r>
      <w:r w:rsidRPr="0075248E">
        <w:rPr>
          <w:rFonts w:eastAsia="Times New Roman"/>
          <w:spacing w:val="1"/>
          <w:sz w:val="26"/>
          <w:szCs w:val="26"/>
        </w:rPr>
        <w:t>ь</w:t>
      </w:r>
      <w:r w:rsidRPr="0075248E">
        <w:rPr>
          <w:rFonts w:eastAsia="Times New Roman"/>
          <w:spacing w:val="-1"/>
          <w:sz w:val="26"/>
          <w:szCs w:val="26"/>
        </w:rPr>
        <w:t>с</w:t>
      </w:r>
      <w:r w:rsidRPr="0075248E">
        <w:rPr>
          <w:rFonts w:eastAsia="Times New Roman"/>
          <w:sz w:val="26"/>
          <w:szCs w:val="26"/>
        </w:rPr>
        <w:t>тва</w:t>
      </w:r>
      <w:r w:rsidRPr="0075248E">
        <w:rPr>
          <w:rFonts w:eastAsia="Times New Roman"/>
          <w:spacing w:val="1"/>
          <w:sz w:val="26"/>
          <w:szCs w:val="26"/>
        </w:rPr>
        <w:t xml:space="preserve"> </w:t>
      </w:r>
      <w:r w:rsidRPr="0075248E">
        <w:rPr>
          <w:rFonts w:eastAsia="Times New Roman"/>
          <w:spacing w:val="-1"/>
          <w:sz w:val="26"/>
          <w:szCs w:val="26"/>
        </w:rPr>
        <w:t>Бе</w:t>
      </w:r>
      <w:r w:rsidRPr="0075248E">
        <w:rPr>
          <w:rFonts w:eastAsia="Times New Roman"/>
          <w:sz w:val="26"/>
          <w:szCs w:val="26"/>
        </w:rPr>
        <w:t>лгородской</w:t>
      </w:r>
      <w:r w:rsidRPr="0075248E">
        <w:rPr>
          <w:rFonts w:eastAsia="Times New Roman"/>
          <w:spacing w:val="3"/>
          <w:sz w:val="26"/>
          <w:szCs w:val="26"/>
        </w:rPr>
        <w:t xml:space="preserve"> </w:t>
      </w:r>
      <w:r w:rsidRPr="0075248E">
        <w:rPr>
          <w:rFonts w:eastAsia="Times New Roman"/>
          <w:sz w:val="26"/>
          <w:szCs w:val="26"/>
        </w:rPr>
        <w:t>обла</w:t>
      </w:r>
      <w:r w:rsidRPr="0075248E">
        <w:rPr>
          <w:rFonts w:eastAsia="Times New Roman"/>
          <w:spacing w:val="-1"/>
          <w:sz w:val="26"/>
          <w:szCs w:val="26"/>
        </w:rPr>
        <w:t>с</w:t>
      </w:r>
      <w:r w:rsidRPr="0075248E">
        <w:rPr>
          <w:rFonts w:eastAsia="Times New Roman"/>
          <w:sz w:val="26"/>
          <w:szCs w:val="26"/>
        </w:rPr>
        <w:t>ти</w:t>
      </w:r>
      <w:r w:rsidRPr="0075248E">
        <w:rPr>
          <w:rFonts w:eastAsia="Times New Roman"/>
          <w:spacing w:val="3"/>
          <w:sz w:val="26"/>
          <w:szCs w:val="26"/>
        </w:rPr>
        <w:t xml:space="preserve"> </w:t>
      </w:r>
      <w:r w:rsidRPr="0075248E">
        <w:rPr>
          <w:rFonts w:eastAsia="Times New Roman"/>
          <w:sz w:val="26"/>
          <w:szCs w:val="26"/>
        </w:rPr>
        <w:t xml:space="preserve">от </w:t>
      </w:r>
      <w:r w:rsidR="00031D9B" w:rsidRPr="0075248E">
        <w:rPr>
          <w:rFonts w:eastAsia="Times New Roman"/>
          <w:sz w:val="26"/>
          <w:szCs w:val="26"/>
        </w:rPr>
        <w:t>25.04.2016 №</w:t>
      </w:r>
      <w:r w:rsidR="009B2A1E" w:rsidRPr="0075248E">
        <w:rPr>
          <w:rFonts w:eastAsia="Times New Roman"/>
          <w:sz w:val="26"/>
          <w:szCs w:val="26"/>
        </w:rPr>
        <w:t xml:space="preserve"> </w:t>
      </w:r>
      <w:r w:rsidR="00031D9B" w:rsidRPr="0075248E">
        <w:rPr>
          <w:rFonts w:eastAsia="Times New Roman"/>
          <w:sz w:val="26"/>
          <w:szCs w:val="26"/>
        </w:rPr>
        <w:t>100-</w:t>
      </w:r>
      <w:r w:rsidR="00385DB4" w:rsidRPr="0075248E">
        <w:rPr>
          <w:rFonts w:eastAsia="Times New Roman"/>
          <w:sz w:val="26"/>
          <w:szCs w:val="26"/>
        </w:rPr>
        <w:t>пп</w:t>
      </w:r>
      <w:r w:rsidR="00031D9B" w:rsidRPr="0075248E">
        <w:rPr>
          <w:rFonts w:eastAsia="Times New Roman"/>
          <w:sz w:val="26"/>
          <w:szCs w:val="26"/>
        </w:rPr>
        <w:t xml:space="preserve"> «Об утверждении региональных нормативов градостроительного проектирования Белгородской области»</w:t>
      </w:r>
      <w:r w:rsidR="009B2A1E" w:rsidRPr="0075248E">
        <w:rPr>
          <w:rFonts w:eastAsia="Times New Roman"/>
          <w:sz w:val="26"/>
          <w:szCs w:val="26"/>
        </w:rPr>
        <w:t>.</w:t>
      </w:r>
    </w:p>
    <w:p w:rsidR="002B3703" w:rsidRPr="0075248E" w:rsidRDefault="002B3703" w:rsidP="001B116D">
      <w:pPr>
        <w:tabs>
          <w:tab w:val="left" w:pos="12758"/>
        </w:tabs>
        <w:ind w:firstLine="709"/>
        <w:rPr>
          <w:sz w:val="26"/>
          <w:szCs w:val="26"/>
        </w:rPr>
      </w:pPr>
      <w:r w:rsidRPr="0075248E">
        <w:rPr>
          <w:rFonts w:eastAsia="Times New Roman"/>
          <w:spacing w:val="1"/>
          <w:sz w:val="26"/>
          <w:szCs w:val="26"/>
        </w:rPr>
        <w:t>Р</w:t>
      </w:r>
      <w:r w:rsidRPr="0075248E">
        <w:rPr>
          <w:rFonts w:eastAsia="Times New Roman"/>
          <w:spacing w:val="-1"/>
          <w:sz w:val="26"/>
          <w:szCs w:val="26"/>
        </w:rPr>
        <w:t>ас</w:t>
      </w:r>
      <w:r w:rsidRPr="0075248E">
        <w:rPr>
          <w:rFonts w:eastAsia="Times New Roman"/>
          <w:spacing w:val="1"/>
          <w:sz w:val="26"/>
          <w:szCs w:val="26"/>
        </w:rPr>
        <w:t>п</w:t>
      </w:r>
      <w:r w:rsidRPr="0075248E">
        <w:rPr>
          <w:rFonts w:eastAsia="Times New Roman"/>
          <w:sz w:val="26"/>
          <w:szCs w:val="26"/>
        </w:rPr>
        <w:t>оряж</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е</w:t>
      </w:r>
      <w:r w:rsidRPr="0075248E">
        <w:rPr>
          <w:rFonts w:eastAsia="Times New Roman"/>
          <w:spacing w:val="1"/>
          <w:sz w:val="26"/>
          <w:szCs w:val="26"/>
        </w:rPr>
        <w:t xml:space="preserve"> </w:t>
      </w:r>
      <w:r w:rsidRPr="0075248E">
        <w:rPr>
          <w:rFonts w:eastAsia="Times New Roman"/>
          <w:sz w:val="26"/>
          <w:szCs w:val="26"/>
        </w:rPr>
        <w:t>Пр</w:t>
      </w:r>
      <w:r w:rsidRPr="0075248E">
        <w:rPr>
          <w:rFonts w:eastAsia="Times New Roman"/>
          <w:spacing w:val="-1"/>
          <w:sz w:val="26"/>
          <w:szCs w:val="26"/>
        </w:rPr>
        <w:t>а</w:t>
      </w:r>
      <w:r w:rsidRPr="0075248E">
        <w:rPr>
          <w:rFonts w:eastAsia="Times New Roman"/>
          <w:sz w:val="26"/>
          <w:szCs w:val="26"/>
        </w:rPr>
        <w:t>ви</w:t>
      </w:r>
      <w:r w:rsidRPr="0075248E">
        <w:rPr>
          <w:rFonts w:eastAsia="Times New Roman"/>
          <w:spacing w:val="-2"/>
          <w:sz w:val="26"/>
          <w:szCs w:val="26"/>
        </w:rPr>
        <w:t>т</w:t>
      </w:r>
      <w:r w:rsidRPr="0075248E">
        <w:rPr>
          <w:rFonts w:eastAsia="Times New Roman"/>
          <w:spacing w:val="-1"/>
          <w:sz w:val="26"/>
          <w:szCs w:val="26"/>
        </w:rPr>
        <w:t>е</w:t>
      </w:r>
      <w:r w:rsidRPr="0075248E">
        <w:rPr>
          <w:rFonts w:eastAsia="Times New Roman"/>
          <w:sz w:val="26"/>
          <w:szCs w:val="26"/>
        </w:rPr>
        <w:t>л</w:t>
      </w:r>
      <w:r w:rsidRPr="0075248E">
        <w:rPr>
          <w:rFonts w:eastAsia="Times New Roman"/>
          <w:spacing w:val="1"/>
          <w:sz w:val="26"/>
          <w:szCs w:val="26"/>
        </w:rPr>
        <w:t>ь</w:t>
      </w:r>
      <w:r w:rsidRPr="0075248E">
        <w:rPr>
          <w:rFonts w:eastAsia="Times New Roman"/>
          <w:spacing w:val="-1"/>
          <w:sz w:val="26"/>
          <w:szCs w:val="26"/>
        </w:rPr>
        <w:t>с</w:t>
      </w:r>
      <w:r w:rsidRPr="0075248E">
        <w:rPr>
          <w:rFonts w:eastAsia="Times New Roman"/>
          <w:sz w:val="26"/>
          <w:szCs w:val="26"/>
        </w:rPr>
        <w:t>тва</w:t>
      </w:r>
      <w:r w:rsidRPr="0075248E">
        <w:rPr>
          <w:rFonts w:eastAsia="Times New Roman"/>
          <w:spacing w:val="1"/>
          <w:sz w:val="26"/>
          <w:szCs w:val="26"/>
        </w:rPr>
        <w:t xml:space="preserve"> </w:t>
      </w:r>
      <w:r w:rsidRPr="0075248E">
        <w:rPr>
          <w:rFonts w:eastAsia="Times New Roman"/>
          <w:spacing w:val="-1"/>
          <w:sz w:val="26"/>
          <w:szCs w:val="26"/>
        </w:rPr>
        <w:t>Бе</w:t>
      </w:r>
      <w:r w:rsidRPr="0075248E">
        <w:rPr>
          <w:rFonts w:eastAsia="Times New Roman"/>
          <w:sz w:val="26"/>
          <w:szCs w:val="26"/>
        </w:rPr>
        <w:t>лгородской</w:t>
      </w:r>
      <w:r w:rsidRPr="0075248E">
        <w:rPr>
          <w:rFonts w:eastAsia="Times New Roman"/>
          <w:spacing w:val="4"/>
          <w:sz w:val="26"/>
          <w:szCs w:val="26"/>
        </w:rPr>
        <w:t xml:space="preserve"> </w:t>
      </w:r>
      <w:r w:rsidRPr="0075248E">
        <w:rPr>
          <w:rFonts w:eastAsia="Times New Roman"/>
          <w:sz w:val="26"/>
          <w:szCs w:val="26"/>
        </w:rPr>
        <w:t>обла</w:t>
      </w:r>
      <w:r w:rsidRPr="0075248E">
        <w:rPr>
          <w:rFonts w:eastAsia="Times New Roman"/>
          <w:spacing w:val="-1"/>
          <w:sz w:val="26"/>
          <w:szCs w:val="26"/>
        </w:rPr>
        <w:t>с</w:t>
      </w:r>
      <w:r w:rsidRPr="0075248E">
        <w:rPr>
          <w:rFonts w:eastAsia="Times New Roman"/>
          <w:sz w:val="26"/>
          <w:szCs w:val="26"/>
        </w:rPr>
        <w:t>ти</w:t>
      </w:r>
      <w:r w:rsidRPr="0075248E">
        <w:rPr>
          <w:rFonts w:eastAsia="Times New Roman"/>
          <w:spacing w:val="4"/>
          <w:sz w:val="26"/>
          <w:szCs w:val="26"/>
        </w:rPr>
        <w:t xml:space="preserve"> </w:t>
      </w:r>
      <w:r w:rsidRPr="0075248E">
        <w:rPr>
          <w:rFonts w:eastAsia="Times New Roman"/>
          <w:sz w:val="26"/>
          <w:szCs w:val="26"/>
        </w:rPr>
        <w:t>от 12.04.2</w:t>
      </w:r>
      <w:r w:rsidRPr="0075248E">
        <w:rPr>
          <w:rFonts w:eastAsia="Times New Roman"/>
          <w:spacing w:val="-2"/>
          <w:sz w:val="26"/>
          <w:szCs w:val="26"/>
        </w:rPr>
        <w:t>0</w:t>
      </w:r>
      <w:r w:rsidRPr="0075248E">
        <w:rPr>
          <w:rFonts w:eastAsia="Times New Roman"/>
          <w:sz w:val="26"/>
          <w:szCs w:val="26"/>
        </w:rPr>
        <w:t>10</w:t>
      </w:r>
      <w:r w:rsidRPr="0075248E">
        <w:rPr>
          <w:rFonts w:eastAsia="Times New Roman"/>
          <w:spacing w:val="2"/>
          <w:sz w:val="26"/>
          <w:szCs w:val="26"/>
        </w:rPr>
        <w:t xml:space="preserve"> </w:t>
      </w:r>
      <w:r w:rsidRPr="0075248E">
        <w:rPr>
          <w:rFonts w:eastAsia="Times New Roman"/>
          <w:sz w:val="26"/>
          <w:szCs w:val="26"/>
        </w:rPr>
        <w:t>№</w:t>
      </w:r>
      <w:r w:rsidRPr="0075248E">
        <w:rPr>
          <w:rFonts w:eastAsia="Times New Roman"/>
          <w:spacing w:val="1"/>
          <w:sz w:val="26"/>
          <w:szCs w:val="26"/>
        </w:rPr>
        <w:t xml:space="preserve"> </w:t>
      </w:r>
      <w:r w:rsidRPr="0075248E">
        <w:rPr>
          <w:rFonts w:eastAsia="Times New Roman"/>
          <w:sz w:val="26"/>
          <w:szCs w:val="26"/>
        </w:rPr>
        <w:t>14</w:t>
      </w:r>
      <w:r w:rsidRPr="0075248E">
        <w:rPr>
          <w:rFonts w:eastAsia="Times New Roman"/>
          <w:spacing w:val="5"/>
          <w:sz w:val="26"/>
          <w:szCs w:val="26"/>
        </w:rPr>
        <w:t>3</w:t>
      </w:r>
      <w:r w:rsidRPr="0075248E">
        <w:rPr>
          <w:rFonts w:eastAsia="Times New Roman"/>
          <w:spacing w:val="-1"/>
          <w:sz w:val="26"/>
          <w:szCs w:val="26"/>
        </w:rPr>
        <w:t>-</w:t>
      </w:r>
      <w:r w:rsidRPr="0075248E">
        <w:rPr>
          <w:rFonts w:eastAsia="Times New Roman"/>
          <w:sz w:val="26"/>
          <w:szCs w:val="26"/>
        </w:rPr>
        <w:t>рп</w:t>
      </w:r>
      <w:r w:rsidRPr="0075248E">
        <w:rPr>
          <w:rFonts w:eastAsia="Times New Roman"/>
          <w:spacing w:val="6"/>
          <w:sz w:val="26"/>
          <w:szCs w:val="26"/>
        </w:rPr>
        <w:t xml:space="preserve"> </w:t>
      </w:r>
      <w:r w:rsidR="009C49E4" w:rsidRPr="0075248E">
        <w:rPr>
          <w:rFonts w:eastAsia="Times New Roman"/>
          <w:spacing w:val="6"/>
          <w:sz w:val="26"/>
          <w:szCs w:val="26"/>
        </w:rPr>
        <w:br/>
      </w:r>
      <w:r w:rsidRPr="0075248E">
        <w:rPr>
          <w:rFonts w:eastAsia="Times New Roman"/>
          <w:spacing w:val="-5"/>
          <w:sz w:val="26"/>
          <w:szCs w:val="26"/>
        </w:rPr>
        <w:t>«</w:t>
      </w:r>
      <w:r w:rsidRPr="0075248E">
        <w:rPr>
          <w:rFonts w:eastAsia="Times New Roman"/>
          <w:sz w:val="26"/>
          <w:szCs w:val="26"/>
        </w:rPr>
        <w:t xml:space="preserve">О </w:t>
      </w:r>
      <w:r w:rsidRPr="0075248E">
        <w:rPr>
          <w:rFonts w:eastAsia="Times New Roman"/>
          <w:spacing w:val="1"/>
          <w:sz w:val="26"/>
          <w:szCs w:val="26"/>
        </w:rPr>
        <w:t>н</w:t>
      </w:r>
      <w:r w:rsidRPr="0075248E">
        <w:rPr>
          <w:rFonts w:eastAsia="Times New Roman"/>
          <w:sz w:val="26"/>
          <w:szCs w:val="26"/>
        </w:rPr>
        <w:t>ор</w:t>
      </w:r>
      <w:r w:rsidRPr="0075248E">
        <w:rPr>
          <w:rFonts w:eastAsia="Times New Roman"/>
          <w:spacing w:val="-1"/>
          <w:sz w:val="26"/>
          <w:szCs w:val="26"/>
        </w:rPr>
        <w:t>ма</w:t>
      </w:r>
      <w:r w:rsidRPr="0075248E">
        <w:rPr>
          <w:rFonts w:eastAsia="Times New Roman"/>
          <w:sz w:val="26"/>
          <w:szCs w:val="26"/>
        </w:rPr>
        <w:t>т</w:t>
      </w:r>
      <w:r w:rsidRPr="0075248E">
        <w:rPr>
          <w:rFonts w:eastAsia="Times New Roman"/>
          <w:spacing w:val="2"/>
          <w:sz w:val="26"/>
          <w:szCs w:val="26"/>
        </w:rPr>
        <w:t>и</w:t>
      </w:r>
      <w:r w:rsidRPr="0075248E">
        <w:rPr>
          <w:rFonts w:eastAsia="Times New Roman"/>
          <w:sz w:val="26"/>
          <w:szCs w:val="26"/>
        </w:rPr>
        <w:t>в</w:t>
      </w:r>
      <w:r w:rsidRPr="0075248E">
        <w:rPr>
          <w:rFonts w:eastAsia="Times New Roman"/>
          <w:spacing w:val="-1"/>
          <w:sz w:val="26"/>
          <w:szCs w:val="26"/>
        </w:rPr>
        <w:t>а</w:t>
      </w:r>
      <w:r w:rsidRPr="0075248E">
        <w:rPr>
          <w:rFonts w:eastAsia="Times New Roman"/>
          <w:sz w:val="26"/>
          <w:szCs w:val="26"/>
        </w:rPr>
        <w:t>х</w:t>
      </w:r>
      <w:r w:rsidRPr="0075248E">
        <w:rPr>
          <w:rFonts w:eastAsia="Times New Roman"/>
          <w:spacing w:val="7"/>
          <w:sz w:val="26"/>
          <w:szCs w:val="26"/>
        </w:rPr>
        <w:t xml:space="preserve"> </w:t>
      </w:r>
      <w:r w:rsidRPr="0075248E">
        <w:rPr>
          <w:rFonts w:eastAsia="Times New Roman"/>
          <w:spacing w:val="1"/>
          <w:sz w:val="26"/>
          <w:szCs w:val="26"/>
        </w:rPr>
        <w:t>п</w:t>
      </w:r>
      <w:r w:rsidRPr="0075248E">
        <w:rPr>
          <w:rFonts w:eastAsia="Times New Roman"/>
          <w:sz w:val="26"/>
          <w:szCs w:val="26"/>
        </w:rPr>
        <w:t>о</w:t>
      </w:r>
      <w:r w:rsidRPr="0075248E">
        <w:rPr>
          <w:rFonts w:eastAsia="Times New Roman"/>
          <w:spacing w:val="8"/>
          <w:sz w:val="26"/>
          <w:szCs w:val="26"/>
        </w:rPr>
        <w:t xml:space="preserve"> </w:t>
      </w:r>
      <w:r w:rsidRPr="0075248E">
        <w:rPr>
          <w:rFonts w:eastAsia="Times New Roman"/>
          <w:spacing w:val="-1"/>
          <w:sz w:val="26"/>
          <w:szCs w:val="26"/>
        </w:rPr>
        <w:t>ми</w:t>
      </w:r>
      <w:r w:rsidRPr="0075248E">
        <w:rPr>
          <w:rFonts w:eastAsia="Times New Roman"/>
          <w:spacing w:val="1"/>
          <w:sz w:val="26"/>
          <w:szCs w:val="26"/>
        </w:rPr>
        <w:t>ни</w:t>
      </w:r>
      <w:r w:rsidRPr="0075248E">
        <w:rPr>
          <w:rFonts w:eastAsia="Times New Roman"/>
          <w:spacing w:val="-1"/>
          <w:sz w:val="26"/>
          <w:szCs w:val="26"/>
        </w:rPr>
        <w:t>м</w:t>
      </w:r>
      <w:r w:rsidRPr="0075248E">
        <w:rPr>
          <w:rFonts w:eastAsia="Times New Roman"/>
          <w:spacing w:val="-3"/>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о</w:t>
      </w:r>
      <w:r w:rsidRPr="0075248E">
        <w:rPr>
          <w:rFonts w:eastAsia="Times New Roman"/>
          <w:spacing w:val="1"/>
          <w:sz w:val="26"/>
          <w:szCs w:val="26"/>
        </w:rPr>
        <w:t>м</w:t>
      </w:r>
      <w:r w:rsidRPr="0075248E">
        <w:rPr>
          <w:rFonts w:eastAsia="Times New Roman"/>
          <w:sz w:val="26"/>
          <w:szCs w:val="26"/>
        </w:rPr>
        <w:t>у об</w:t>
      </w:r>
      <w:r w:rsidRPr="0075248E">
        <w:rPr>
          <w:rFonts w:eastAsia="Times New Roman"/>
          <w:spacing w:val="1"/>
          <w:sz w:val="26"/>
          <w:szCs w:val="26"/>
        </w:rPr>
        <w:t>е</w:t>
      </w:r>
      <w:r w:rsidRPr="0075248E">
        <w:rPr>
          <w:rFonts w:eastAsia="Times New Roman"/>
          <w:spacing w:val="-1"/>
          <w:sz w:val="26"/>
          <w:szCs w:val="26"/>
        </w:rPr>
        <w:t>с</w:t>
      </w:r>
      <w:r w:rsidRPr="0075248E">
        <w:rPr>
          <w:rFonts w:eastAsia="Times New Roman"/>
          <w:spacing w:val="1"/>
          <w:sz w:val="26"/>
          <w:szCs w:val="26"/>
        </w:rPr>
        <w:t>п</w:t>
      </w:r>
      <w:r w:rsidRPr="0075248E">
        <w:rPr>
          <w:rFonts w:eastAsia="Times New Roman"/>
          <w:spacing w:val="-1"/>
          <w:sz w:val="26"/>
          <w:szCs w:val="26"/>
        </w:rPr>
        <w:t>ече</w:t>
      </w:r>
      <w:r w:rsidRPr="0075248E">
        <w:rPr>
          <w:rFonts w:eastAsia="Times New Roman"/>
          <w:spacing w:val="1"/>
          <w:sz w:val="26"/>
          <w:szCs w:val="26"/>
        </w:rPr>
        <w:t>ни</w:t>
      </w:r>
      <w:r w:rsidRPr="0075248E">
        <w:rPr>
          <w:rFonts w:eastAsia="Times New Roman"/>
          <w:sz w:val="26"/>
          <w:szCs w:val="26"/>
        </w:rPr>
        <w:t>ю</w:t>
      </w:r>
      <w:r w:rsidRPr="0075248E">
        <w:rPr>
          <w:rFonts w:eastAsia="Times New Roman"/>
          <w:spacing w:val="8"/>
          <w:sz w:val="26"/>
          <w:szCs w:val="26"/>
        </w:rPr>
        <w:t xml:space="preserve"> </w:t>
      </w:r>
      <w:r w:rsidRPr="0075248E">
        <w:rPr>
          <w:rFonts w:eastAsia="Times New Roman"/>
          <w:spacing w:val="-1"/>
          <w:sz w:val="26"/>
          <w:szCs w:val="26"/>
        </w:rPr>
        <w:t>м</w:t>
      </w:r>
      <w:r w:rsidRPr="0075248E">
        <w:rPr>
          <w:rFonts w:eastAsia="Times New Roman"/>
          <w:sz w:val="26"/>
          <w:szCs w:val="26"/>
        </w:rPr>
        <w:t>олоде</w:t>
      </w:r>
      <w:r w:rsidRPr="0075248E">
        <w:rPr>
          <w:rFonts w:eastAsia="Times New Roman"/>
          <w:spacing w:val="-1"/>
          <w:sz w:val="26"/>
          <w:szCs w:val="26"/>
        </w:rPr>
        <w:t>ж</w:t>
      </w:r>
      <w:r w:rsidRPr="0075248E">
        <w:rPr>
          <w:rFonts w:eastAsia="Times New Roman"/>
          <w:sz w:val="26"/>
          <w:szCs w:val="26"/>
        </w:rPr>
        <w:t>и</w:t>
      </w:r>
      <w:r w:rsidRPr="0075248E">
        <w:rPr>
          <w:rFonts w:eastAsia="Times New Roman"/>
          <w:spacing w:val="9"/>
          <w:sz w:val="26"/>
          <w:szCs w:val="26"/>
        </w:rPr>
        <w:t xml:space="preserve"> </w:t>
      </w:r>
      <w:r w:rsidRPr="0075248E">
        <w:rPr>
          <w:rFonts w:eastAsia="Times New Roman"/>
          <w:sz w:val="26"/>
          <w:szCs w:val="26"/>
        </w:rPr>
        <w:t>р</w:t>
      </w:r>
      <w:r w:rsidRPr="0075248E">
        <w:rPr>
          <w:rFonts w:eastAsia="Times New Roman"/>
          <w:spacing w:val="-1"/>
          <w:sz w:val="26"/>
          <w:szCs w:val="26"/>
        </w:rPr>
        <w:t>е</w:t>
      </w:r>
      <w:r w:rsidRPr="0075248E">
        <w:rPr>
          <w:rFonts w:eastAsia="Times New Roman"/>
          <w:sz w:val="26"/>
          <w:szCs w:val="26"/>
        </w:rPr>
        <w:t>г</w:t>
      </w:r>
      <w:r w:rsidRPr="0075248E">
        <w:rPr>
          <w:rFonts w:eastAsia="Times New Roman"/>
          <w:spacing w:val="1"/>
          <w:sz w:val="26"/>
          <w:szCs w:val="26"/>
        </w:rPr>
        <w:t>и</w:t>
      </w:r>
      <w:r w:rsidRPr="0075248E">
        <w:rPr>
          <w:rFonts w:eastAsia="Times New Roman"/>
          <w:sz w:val="26"/>
          <w:szCs w:val="26"/>
        </w:rPr>
        <w:t>о</w:t>
      </w:r>
      <w:r w:rsidRPr="0075248E">
        <w:rPr>
          <w:rFonts w:eastAsia="Times New Roman"/>
          <w:spacing w:val="1"/>
          <w:sz w:val="26"/>
          <w:szCs w:val="26"/>
        </w:rPr>
        <w:t>н</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w:t>
      </w:r>
      <w:r w:rsidRPr="0075248E">
        <w:rPr>
          <w:rFonts w:eastAsia="Times New Roman"/>
          <w:spacing w:val="1"/>
          <w:sz w:val="26"/>
          <w:szCs w:val="26"/>
        </w:rPr>
        <w:t>н</w:t>
      </w:r>
      <w:r w:rsidRPr="0075248E">
        <w:rPr>
          <w:rFonts w:eastAsia="Times New Roman"/>
          <w:sz w:val="26"/>
          <w:szCs w:val="26"/>
        </w:rPr>
        <w:t>ы</w:t>
      </w:r>
      <w:r w:rsidRPr="0075248E">
        <w:rPr>
          <w:rFonts w:eastAsia="Times New Roman"/>
          <w:spacing w:val="-1"/>
          <w:sz w:val="26"/>
          <w:szCs w:val="26"/>
        </w:rPr>
        <w:t>м</w:t>
      </w:r>
      <w:r w:rsidRPr="0075248E">
        <w:rPr>
          <w:rFonts w:eastAsia="Times New Roman"/>
          <w:sz w:val="26"/>
          <w:szCs w:val="26"/>
        </w:rPr>
        <w:t>и</w:t>
      </w:r>
      <w:r w:rsidRPr="0075248E">
        <w:rPr>
          <w:rFonts w:eastAsia="Times New Roman"/>
          <w:spacing w:val="9"/>
          <w:sz w:val="26"/>
          <w:szCs w:val="26"/>
        </w:rPr>
        <w:t xml:space="preserve"> </w:t>
      </w:r>
      <w:r w:rsidRPr="0075248E">
        <w:rPr>
          <w:rFonts w:eastAsia="Times New Roman"/>
          <w:sz w:val="26"/>
          <w:szCs w:val="26"/>
        </w:rPr>
        <w:t>и</w:t>
      </w:r>
      <w:r w:rsidRPr="0075248E">
        <w:rPr>
          <w:rFonts w:eastAsia="Times New Roman"/>
          <w:spacing w:val="9"/>
          <w:sz w:val="26"/>
          <w:szCs w:val="26"/>
        </w:rPr>
        <w:t xml:space="preserve"> </w:t>
      </w:r>
      <w:r w:rsidRPr="0075248E">
        <w:rPr>
          <w:rFonts w:eastAsia="Times New Roman"/>
          <w:spacing w:val="1"/>
          <w:sz w:val="26"/>
          <w:szCs w:val="26"/>
        </w:rPr>
        <w:t>м</w:t>
      </w:r>
      <w:r w:rsidRPr="0075248E">
        <w:rPr>
          <w:rFonts w:eastAsia="Times New Roman"/>
          <w:spacing w:val="-7"/>
          <w:sz w:val="26"/>
          <w:szCs w:val="26"/>
        </w:rPr>
        <w:t>у</w:t>
      </w:r>
      <w:r w:rsidRPr="0075248E">
        <w:rPr>
          <w:rFonts w:eastAsia="Times New Roman"/>
          <w:spacing w:val="1"/>
          <w:sz w:val="26"/>
          <w:szCs w:val="26"/>
        </w:rPr>
        <w:t>ниц</w:t>
      </w:r>
      <w:r w:rsidRPr="0075248E">
        <w:rPr>
          <w:rFonts w:eastAsia="Times New Roman"/>
          <w:spacing w:val="1"/>
          <w:sz w:val="26"/>
          <w:szCs w:val="26"/>
        </w:rPr>
        <w:t>и</w:t>
      </w:r>
      <w:r w:rsidRPr="0075248E">
        <w:rPr>
          <w:rFonts w:eastAsia="Times New Roman"/>
          <w:spacing w:val="1"/>
          <w:sz w:val="26"/>
          <w:szCs w:val="26"/>
        </w:rPr>
        <w:t>п</w:t>
      </w:r>
      <w:r w:rsidRPr="0075248E">
        <w:rPr>
          <w:rFonts w:eastAsia="Times New Roman"/>
          <w:spacing w:val="-1"/>
          <w:sz w:val="26"/>
          <w:szCs w:val="26"/>
        </w:rPr>
        <w:t>а</w:t>
      </w:r>
      <w:r w:rsidRPr="0075248E">
        <w:rPr>
          <w:rFonts w:eastAsia="Times New Roman"/>
          <w:spacing w:val="-2"/>
          <w:sz w:val="26"/>
          <w:szCs w:val="26"/>
        </w:rPr>
        <w:t>л</w:t>
      </w:r>
      <w:r w:rsidRPr="0075248E">
        <w:rPr>
          <w:rFonts w:eastAsia="Times New Roman"/>
          <w:spacing w:val="1"/>
          <w:sz w:val="26"/>
          <w:szCs w:val="26"/>
        </w:rPr>
        <w:t>ьн</w:t>
      </w:r>
      <w:r w:rsidRPr="0075248E">
        <w:rPr>
          <w:rFonts w:eastAsia="Times New Roman"/>
          <w:sz w:val="26"/>
          <w:szCs w:val="26"/>
        </w:rPr>
        <w:t>ы</w:t>
      </w:r>
      <w:r w:rsidRPr="0075248E">
        <w:rPr>
          <w:rFonts w:eastAsia="Times New Roman"/>
          <w:spacing w:val="-4"/>
          <w:sz w:val="26"/>
          <w:szCs w:val="26"/>
        </w:rPr>
        <w:t>м</w:t>
      </w:r>
      <w:r w:rsidRPr="0075248E">
        <w:rPr>
          <w:rFonts w:eastAsia="Times New Roman"/>
          <w:sz w:val="26"/>
          <w:szCs w:val="26"/>
        </w:rPr>
        <w:t xml:space="preserve">и </w:t>
      </w:r>
      <w:r w:rsidRPr="0075248E">
        <w:rPr>
          <w:rFonts w:eastAsia="Times New Roman"/>
          <w:spacing w:val="-5"/>
          <w:sz w:val="26"/>
          <w:szCs w:val="26"/>
        </w:rPr>
        <w:t>у</w:t>
      </w:r>
      <w:r w:rsidRPr="0075248E">
        <w:rPr>
          <w:rFonts w:eastAsia="Times New Roman"/>
          <w:spacing w:val="1"/>
          <w:sz w:val="26"/>
          <w:szCs w:val="26"/>
        </w:rPr>
        <w:t>ч</w:t>
      </w:r>
      <w:r w:rsidRPr="0075248E">
        <w:rPr>
          <w:rFonts w:eastAsia="Times New Roman"/>
          <w:spacing w:val="2"/>
          <w:sz w:val="26"/>
          <w:szCs w:val="26"/>
        </w:rPr>
        <w:t>р</w:t>
      </w:r>
      <w:r w:rsidRPr="0075248E">
        <w:rPr>
          <w:rFonts w:eastAsia="Times New Roman"/>
          <w:spacing w:val="-1"/>
          <w:sz w:val="26"/>
          <w:szCs w:val="26"/>
        </w:rPr>
        <w:t>е</w:t>
      </w:r>
      <w:r w:rsidRPr="0075248E">
        <w:rPr>
          <w:rFonts w:eastAsia="Times New Roman"/>
          <w:sz w:val="26"/>
          <w:szCs w:val="26"/>
        </w:rPr>
        <w:t>жд</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я</w:t>
      </w:r>
      <w:r w:rsidRPr="0075248E">
        <w:rPr>
          <w:rFonts w:eastAsia="Times New Roman"/>
          <w:spacing w:val="-1"/>
          <w:sz w:val="26"/>
          <w:szCs w:val="26"/>
        </w:rPr>
        <w:t>м</w:t>
      </w:r>
      <w:r w:rsidRPr="0075248E">
        <w:rPr>
          <w:rFonts w:eastAsia="Times New Roman"/>
          <w:sz w:val="26"/>
          <w:szCs w:val="26"/>
        </w:rPr>
        <w:t>и</w:t>
      </w:r>
      <w:r w:rsidRPr="0075248E">
        <w:rPr>
          <w:rFonts w:eastAsia="Times New Roman"/>
          <w:spacing w:val="1"/>
          <w:sz w:val="26"/>
          <w:szCs w:val="26"/>
        </w:rPr>
        <w:t xml:space="preserve"> п</w:t>
      </w:r>
      <w:r w:rsidRPr="0075248E">
        <w:rPr>
          <w:rFonts w:eastAsia="Times New Roman"/>
          <w:sz w:val="26"/>
          <w:szCs w:val="26"/>
        </w:rPr>
        <w:t xml:space="preserve">о </w:t>
      </w:r>
      <w:r w:rsidRPr="0075248E">
        <w:rPr>
          <w:rFonts w:eastAsia="Times New Roman"/>
          <w:spacing w:val="-1"/>
          <w:sz w:val="26"/>
          <w:szCs w:val="26"/>
        </w:rPr>
        <w:t>мес</w:t>
      </w:r>
      <w:r w:rsidRPr="0075248E">
        <w:rPr>
          <w:rFonts w:eastAsia="Times New Roman"/>
          <w:sz w:val="26"/>
          <w:szCs w:val="26"/>
        </w:rPr>
        <w:t>ту</w:t>
      </w:r>
      <w:r w:rsidRPr="0075248E">
        <w:rPr>
          <w:rFonts w:eastAsia="Times New Roman"/>
          <w:spacing w:val="-2"/>
          <w:sz w:val="26"/>
          <w:szCs w:val="26"/>
        </w:rPr>
        <w:t xml:space="preserve"> </w:t>
      </w:r>
      <w:r w:rsidRPr="0075248E">
        <w:rPr>
          <w:rFonts w:eastAsia="Times New Roman"/>
          <w:sz w:val="26"/>
          <w:szCs w:val="26"/>
        </w:rPr>
        <w:t>ж</w:t>
      </w:r>
      <w:r w:rsidRPr="0075248E">
        <w:rPr>
          <w:rFonts w:eastAsia="Times New Roman"/>
          <w:spacing w:val="1"/>
          <w:sz w:val="26"/>
          <w:szCs w:val="26"/>
        </w:rPr>
        <w:t>и</w:t>
      </w:r>
      <w:r w:rsidRPr="0075248E">
        <w:rPr>
          <w:rFonts w:eastAsia="Times New Roman"/>
          <w:sz w:val="26"/>
          <w:szCs w:val="26"/>
        </w:rPr>
        <w:t>тел</w:t>
      </w:r>
      <w:r w:rsidRPr="0075248E">
        <w:rPr>
          <w:rFonts w:eastAsia="Times New Roman"/>
          <w:spacing w:val="1"/>
          <w:sz w:val="26"/>
          <w:szCs w:val="26"/>
        </w:rPr>
        <w:t>ь</w:t>
      </w:r>
      <w:r w:rsidRPr="0075248E">
        <w:rPr>
          <w:rFonts w:eastAsia="Times New Roman"/>
          <w:spacing w:val="-1"/>
          <w:sz w:val="26"/>
          <w:szCs w:val="26"/>
        </w:rPr>
        <w:t>с</w:t>
      </w:r>
      <w:r w:rsidRPr="0075248E">
        <w:rPr>
          <w:rFonts w:eastAsia="Times New Roman"/>
          <w:sz w:val="26"/>
          <w:szCs w:val="26"/>
        </w:rPr>
        <w:t>тв</w:t>
      </w:r>
      <w:r w:rsidRPr="0075248E">
        <w:rPr>
          <w:rFonts w:eastAsia="Times New Roman"/>
          <w:spacing w:val="4"/>
          <w:sz w:val="26"/>
          <w:szCs w:val="26"/>
        </w:rPr>
        <w:t>а</w:t>
      </w:r>
      <w:r w:rsidRPr="0075248E">
        <w:rPr>
          <w:rFonts w:eastAsia="Times New Roman"/>
          <w:spacing w:val="-7"/>
          <w:sz w:val="26"/>
          <w:szCs w:val="26"/>
        </w:rPr>
        <w:t>»</w:t>
      </w:r>
      <w:r w:rsidR="009B2A1E" w:rsidRPr="0075248E">
        <w:rPr>
          <w:rFonts w:eastAsia="Times New Roman"/>
          <w:sz w:val="26"/>
          <w:szCs w:val="26"/>
        </w:rPr>
        <w:t>.</w:t>
      </w:r>
    </w:p>
    <w:p w:rsidR="009B2A1E" w:rsidRPr="0075248E" w:rsidRDefault="002B3703" w:rsidP="001B116D">
      <w:pPr>
        <w:tabs>
          <w:tab w:val="left" w:pos="12758"/>
        </w:tabs>
        <w:ind w:firstLine="709"/>
        <w:rPr>
          <w:rFonts w:eastAsia="Times New Roman"/>
          <w:sz w:val="26"/>
          <w:szCs w:val="26"/>
        </w:rPr>
      </w:pPr>
      <w:r w:rsidRPr="0075248E">
        <w:rPr>
          <w:rFonts w:eastAsia="Times New Roman"/>
          <w:spacing w:val="1"/>
          <w:sz w:val="26"/>
          <w:szCs w:val="26"/>
        </w:rPr>
        <w:t>Р</w:t>
      </w:r>
      <w:r w:rsidRPr="0075248E">
        <w:rPr>
          <w:rFonts w:eastAsia="Times New Roman"/>
          <w:spacing w:val="-1"/>
          <w:sz w:val="26"/>
          <w:szCs w:val="26"/>
        </w:rPr>
        <w:t>ас</w:t>
      </w:r>
      <w:r w:rsidRPr="0075248E">
        <w:rPr>
          <w:rFonts w:eastAsia="Times New Roman"/>
          <w:spacing w:val="1"/>
          <w:sz w:val="26"/>
          <w:szCs w:val="26"/>
        </w:rPr>
        <w:t>п</w:t>
      </w:r>
      <w:r w:rsidRPr="0075248E">
        <w:rPr>
          <w:rFonts w:eastAsia="Times New Roman"/>
          <w:sz w:val="26"/>
          <w:szCs w:val="26"/>
        </w:rPr>
        <w:t>оряж</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 xml:space="preserve">е </w:t>
      </w:r>
      <w:r w:rsidR="001A1746" w:rsidRPr="0075248E">
        <w:rPr>
          <w:rFonts w:eastAsia="Times New Roman"/>
          <w:sz w:val="26"/>
          <w:szCs w:val="26"/>
        </w:rPr>
        <w:t>П</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вител</w:t>
      </w:r>
      <w:r w:rsidRPr="0075248E">
        <w:rPr>
          <w:rFonts w:eastAsia="Times New Roman"/>
          <w:spacing w:val="1"/>
          <w:sz w:val="26"/>
          <w:szCs w:val="26"/>
        </w:rPr>
        <w:t>ь</w:t>
      </w:r>
      <w:r w:rsidRPr="0075248E">
        <w:rPr>
          <w:rFonts w:eastAsia="Times New Roman"/>
          <w:spacing w:val="-1"/>
          <w:sz w:val="26"/>
          <w:szCs w:val="26"/>
        </w:rPr>
        <w:t>с</w:t>
      </w:r>
      <w:r w:rsidRPr="0075248E">
        <w:rPr>
          <w:rFonts w:eastAsia="Times New Roman"/>
          <w:sz w:val="26"/>
          <w:szCs w:val="26"/>
        </w:rPr>
        <w:t xml:space="preserve">тва </w:t>
      </w:r>
      <w:r w:rsidRPr="0075248E">
        <w:rPr>
          <w:rFonts w:eastAsia="Times New Roman"/>
          <w:spacing w:val="-1"/>
          <w:sz w:val="26"/>
          <w:szCs w:val="26"/>
        </w:rPr>
        <w:t>Бе</w:t>
      </w:r>
      <w:r w:rsidRPr="0075248E">
        <w:rPr>
          <w:rFonts w:eastAsia="Times New Roman"/>
          <w:sz w:val="26"/>
          <w:szCs w:val="26"/>
        </w:rPr>
        <w:t>лгородской обла</w:t>
      </w:r>
      <w:r w:rsidRPr="0075248E">
        <w:rPr>
          <w:rFonts w:eastAsia="Times New Roman"/>
          <w:spacing w:val="-1"/>
          <w:sz w:val="26"/>
          <w:szCs w:val="26"/>
        </w:rPr>
        <w:t>с</w:t>
      </w:r>
      <w:r w:rsidRPr="0075248E">
        <w:rPr>
          <w:rFonts w:eastAsia="Times New Roman"/>
          <w:sz w:val="26"/>
          <w:szCs w:val="26"/>
        </w:rPr>
        <w:t>ти от 07.02.2</w:t>
      </w:r>
      <w:r w:rsidRPr="0075248E">
        <w:rPr>
          <w:rFonts w:eastAsia="Times New Roman"/>
          <w:spacing w:val="-2"/>
          <w:sz w:val="26"/>
          <w:szCs w:val="26"/>
        </w:rPr>
        <w:t>0</w:t>
      </w:r>
      <w:r w:rsidR="001A1746" w:rsidRPr="0075248E">
        <w:rPr>
          <w:rFonts w:eastAsia="Times New Roman"/>
          <w:spacing w:val="-2"/>
          <w:sz w:val="26"/>
          <w:szCs w:val="26"/>
        </w:rPr>
        <w:t>07</w:t>
      </w:r>
      <w:r w:rsidRPr="0075248E">
        <w:rPr>
          <w:rFonts w:eastAsia="Times New Roman"/>
          <w:sz w:val="26"/>
          <w:szCs w:val="26"/>
        </w:rPr>
        <w:t xml:space="preserve"> № 1</w:t>
      </w:r>
      <w:r w:rsidRPr="0075248E">
        <w:rPr>
          <w:rFonts w:eastAsia="Times New Roman"/>
          <w:spacing w:val="1"/>
          <w:sz w:val="26"/>
          <w:szCs w:val="26"/>
        </w:rPr>
        <w:t>5</w:t>
      </w:r>
      <w:r w:rsidRPr="0075248E">
        <w:rPr>
          <w:rFonts w:eastAsia="Times New Roman"/>
          <w:spacing w:val="-1"/>
          <w:sz w:val="26"/>
          <w:szCs w:val="26"/>
        </w:rPr>
        <w:t>-</w:t>
      </w:r>
      <w:r w:rsidRPr="0075248E">
        <w:rPr>
          <w:rFonts w:eastAsia="Times New Roman"/>
          <w:sz w:val="26"/>
          <w:szCs w:val="26"/>
        </w:rPr>
        <w:t xml:space="preserve">рп </w:t>
      </w:r>
      <w:r w:rsidR="009C49E4" w:rsidRPr="0075248E">
        <w:rPr>
          <w:rFonts w:eastAsia="Times New Roman"/>
          <w:sz w:val="26"/>
          <w:szCs w:val="26"/>
        </w:rPr>
        <w:br/>
      </w:r>
      <w:r w:rsidRPr="0075248E">
        <w:rPr>
          <w:rFonts w:eastAsia="Times New Roman"/>
          <w:spacing w:val="-7"/>
          <w:sz w:val="26"/>
          <w:szCs w:val="26"/>
        </w:rPr>
        <w:t>«</w:t>
      </w:r>
      <w:r w:rsidRPr="0075248E">
        <w:rPr>
          <w:rFonts w:eastAsia="Times New Roman"/>
          <w:sz w:val="26"/>
          <w:szCs w:val="26"/>
        </w:rPr>
        <w:t>О</w:t>
      </w:r>
      <w:r w:rsidR="00067031" w:rsidRPr="0075248E">
        <w:rPr>
          <w:rFonts w:eastAsia="Times New Roman"/>
          <w:sz w:val="26"/>
          <w:szCs w:val="26"/>
        </w:rPr>
        <w:t xml:space="preserve"> </w:t>
      </w:r>
      <w:r w:rsidRPr="0075248E">
        <w:rPr>
          <w:rFonts w:eastAsia="Times New Roman"/>
          <w:spacing w:val="-1"/>
          <w:sz w:val="26"/>
          <w:szCs w:val="26"/>
        </w:rPr>
        <w:t>с</w:t>
      </w:r>
      <w:r w:rsidRPr="0075248E">
        <w:rPr>
          <w:rFonts w:eastAsia="Times New Roman"/>
          <w:sz w:val="26"/>
          <w:szCs w:val="26"/>
        </w:rPr>
        <w:t>тратегии</w:t>
      </w:r>
      <w:r w:rsidRPr="0075248E">
        <w:rPr>
          <w:rFonts w:eastAsia="Times New Roman"/>
          <w:spacing w:val="2"/>
          <w:sz w:val="26"/>
          <w:szCs w:val="26"/>
        </w:rPr>
        <w:t xml:space="preserve"> </w:t>
      </w:r>
      <w:r w:rsidRPr="0075248E">
        <w:rPr>
          <w:rFonts w:eastAsia="Times New Roman"/>
          <w:sz w:val="26"/>
          <w:szCs w:val="26"/>
        </w:rPr>
        <w:t>го</w:t>
      </w:r>
      <w:r w:rsidRPr="0075248E">
        <w:rPr>
          <w:rFonts w:eastAsia="Times New Roman"/>
          <w:spacing w:val="1"/>
          <w:sz w:val="26"/>
          <w:szCs w:val="26"/>
        </w:rPr>
        <w:t>с</w:t>
      </w:r>
      <w:r w:rsidRPr="0075248E">
        <w:rPr>
          <w:rFonts w:eastAsia="Times New Roman"/>
          <w:spacing w:val="-5"/>
          <w:sz w:val="26"/>
          <w:szCs w:val="26"/>
        </w:rPr>
        <w:t>у</w:t>
      </w:r>
      <w:r w:rsidRPr="0075248E">
        <w:rPr>
          <w:rFonts w:eastAsia="Times New Roman"/>
          <w:sz w:val="26"/>
          <w:szCs w:val="26"/>
        </w:rPr>
        <w:t>д</w:t>
      </w:r>
      <w:r w:rsidRPr="0075248E">
        <w:rPr>
          <w:rFonts w:eastAsia="Times New Roman"/>
          <w:spacing w:val="-1"/>
          <w:sz w:val="26"/>
          <w:szCs w:val="26"/>
        </w:rPr>
        <w:t>а</w:t>
      </w:r>
      <w:r w:rsidRPr="0075248E">
        <w:rPr>
          <w:rFonts w:eastAsia="Times New Roman"/>
          <w:spacing w:val="2"/>
          <w:sz w:val="26"/>
          <w:szCs w:val="26"/>
        </w:rPr>
        <w:t>р</w:t>
      </w:r>
      <w:r w:rsidRPr="0075248E">
        <w:rPr>
          <w:rFonts w:eastAsia="Times New Roman"/>
          <w:spacing w:val="-1"/>
          <w:sz w:val="26"/>
          <w:szCs w:val="26"/>
        </w:rPr>
        <w:t>с</w:t>
      </w:r>
      <w:r w:rsidRPr="0075248E">
        <w:rPr>
          <w:rFonts w:eastAsia="Times New Roman"/>
          <w:sz w:val="26"/>
          <w:szCs w:val="26"/>
        </w:rPr>
        <w:t>тв</w:t>
      </w:r>
      <w:r w:rsidRPr="0075248E">
        <w:rPr>
          <w:rFonts w:eastAsia="Times New Roman"/>
          <w:spacing w:val="-1"/>
          <w:sz w:val="26"/>
          <w:szCs w:val="26"/>
        </w:rPr>
        <w:t>е</w:t>
      </w:r>
      <w:r w:rsidRPr="0075248E">
        <w:rPr>
          <w:rFonts w:eastAsia="Times New Roman"/>
          <w:spacing w:val="3"/>
          <w:sz w:val="26"/>
          <w:szCs w:val="26"/>
        </w:rPr>
        <w:t>н</w:t>
      </w:r>
      <w:r w:rsidRPr="0075248E">
        <w:rPr>
          <w:rFonts w:eastAsia="Times New Roman"/>
          <w:spacing w:val="1"/>
          <w:sz w:val="26"/>
          <w:szCs w:val="26"/>
        </w:rPr>
        <w:t>н</w:t>
      </w:r>
      <w:r w:rsidRPr="0075248E">
        <w:rPr>
          <w:rFonts w:eastAsia="Times New Roman"/>
          <w:sz w:val="26"/>
          <w:szCs w:val="26"/>
        </w:rPr>
        <w:t>ой</w:t>
      </w:r>
      <w:r w:rsidRPr="0075248E">
        <w:rPr>
          <w:rFonts w:eastAsia="Times New Roman"/>
          <w:spacing w:val="1"/>
          <w:sz w:val="26"/>
          <w:szCs w:val="26"/>
        </w:rPr>
        <w:t xml:space="preserve"> </w:t>
      </w:r>
      <w:r w:rsidRPr="0075248E">
        <w:rPr>
          <w:rFonts w:eastAsia="Times New Roman"/>
          <w:spacing w:val="-1"/>
          <w:sz w:val="26"/>
          <w:szCs w:val="26"/>
        </w:rPr>
        <w:t>м</w:t>
      </w:r>
      <w:r w:rsidRPr="0075248E">
        <w:rPr>
          <w:rFonts w:eastAsia="Times New Roman"/>
          <w:sz w:val="26"/>
          <w:szCs w:val="26"/>
        </w:rPr>
        <w:t>олоде</w:t>
      </w:r>
      <w:r w:rsidRPr="0075248E">
        <w:rPr>
          <w:rFonts w:eastAsia="Times New Roman"/>
          <w:spacing w:val="-1"/>
          <w:sz w:val="26"/>
          <w:szCs w:val="26"/>
        </w:rPr>
        <w:t>ж</w:t>
      </w:r>
      <w:r w:rsidRPr="0075248E">
        <w:rPr>
          <w:rFonts w:eastAsia="Times New Roman"/>
          <w:spacing w:val="1"/>
          <w:sz w:val="26"/>
          <w:szCs w:val="26"/>
        </w:rPr>
        <w:t>н</w:t>
      </w:r>
      <w:r w:rsidRPr="0075248E">
        <w:rPr>
          <w:rFonts w:eastAsia="Times New Roman"/>
          <w:sz w:val="26"/>
          <w:szCs w:val="26"/>
        </w:rPr>
        <w:t>ой</w:t>
      </w:r>
      <w:r w:rsidRPr="0075248E">
        <w:rPr>
          <w:rFonts w:eastAsia="Times New Roman"/>
          <w:spacing w:val="-1"/>
          <w:sz w:val="26"/>
          <w:szCs w:val="26"/>
        </w:rPr>
        <w:t xml:space="preserve"> </w:t>
      </w:r>
      <w:r w:rsidRPr="0075248E">
        <w:rPr>
          <w:rFonts w:eastAsia="Times New Roman"/>
          <w:spacing w:val="1"/>
          <w:sz w:val="26"/>
          <w:szCs w:val="26"/>
        </w:rPr>
        <w:t>п</w:t>
      </w:r>
      <w:r w:rsidRPr="0075248E">
        <w:rPr>
          <w:rFonts w:eastAsia="Times New Roman"/>
          <w:sz w:val="26"/>
          <w:szCs w:val="26"/>
        </w:rPr>
        <w:t>ол</w:t>
      </w:r>
      <w:r w:rsidRPr="0075248E">
        <w:rPr>
          <w:rFonts w:eastAsia="Times New Roman"/>
          <w:spacing w:val="-1"/>
          <w:sz w:val="26"/>
          <w:szCs w:val="26"/>
        </w:rPr>
        <w:t>и</w:t>
      </w:r>
      <w:r w:rsidRPr="0075248E">
        <w:rPr>
          <w:rFonts w:eastAsia="Times New Roman"/>
          <w:spacing w:val="-2"/>
          <w:sz w:val="26"/>
          <w:szCs w:val="26"/>
        </w:rPr>
        <w:t>т</w:t>
      </w:r>
      <w:r w:rsidRPr="0075248E">
        <w:rPr>
          <w:rFonts w:eastAsia="Times New Roman"/>
          <w:spacing w:val="1"/>
          <w:sz w:val="26"/>
          <w:szCs w:val="26"/>
        </w:rPr>
        <w:t>ик</w:t>
      </w:r>
      <w:r w:rsidRPr="0075248E">
        <w:rPr>
          <w:rFonts w:eastAsia="Times New Roman"/>
          <w:sz w:val="26"/>
          <w:szCs w:val="26"/>
        </w:rPr>
        <w:t>и</w:t>
      </w:r>
      <w:r w:rsidRPr="0075248E">
        <w:rPr>
          <w:rFonts w:eastAsia="Times New Roman"/>
          <w:spacing w:val="1"/>
          <w:sz w:val="26"/>
          <w:szCs w:val="26"/>
        </w:rPr>
        <w:t xml:space="preserve"> </w:t>
      </w:r>
      <w:r w:rsidRPr="0075248E">
        <w:rPr>
          <w:rFonts w:eastAsia="Times New Roman"/>
          <w:sz w:val="26"/>
          <w:szCs w:val="26"/>
        </w:rPr>
        <w:t xml:space="preserve">в </w:t>
      </w:r>
      <w:r w:rsidRPr="0075248E">
        <w:rPr>
          <w:rFonts w:eastAsia="Times New Roman"/>
          <w:spacing w:val="-1"/>
          <w:sz w:val="26"/>
          <w:szCs w:val="26"/>
        </w:rPr>
        <w:t>Бе</w:t>
      </w:r>
      <w:r w:rsidRPr="0075248E">
        <w:rPr>
          <w:rFonts w:eastAsia="Times New Roman"/>
          <w:sz w:val="26"/>
          <w:szCs w:val="26"/>
        </w:rPr>
        <w:t>лгородской</w:t>
      </w:r>
      <w:r w:rsidRPr="0075248E">
        <w:rPr>
          <w:rFonts w:eastAsia="Times New Roman"/>
          <w:spacing w:val="1"/>
          <w:sz w:val="26"/>
          <w:szCs w:val="26"/>
        </w:rPr>
        <w:t xml:space="preserve"> </w:t>
      </w:r>
      <w:r w:rsidRPr="0075248E">
        <w:rPr>
          <w:rFonts w:eastAsia="Times New Roman"/>
          <w:sz w:val="26"/>
          <w:szCs w:val="26"/>
        </w:rPr>
        <w:t>об</w:t>
      </w:r>
      <w:r w:rsidRPr="0075248E">
        <w:rPr>
          <w:rFonts w:eastAsia="Times New Roman"/>
          <w:spacing w:val="-2"/>
          <w:sz w:val="26"/>
          <w:szCs w:val="26"/>
        </w:rPr>
        <w:t>л</w:t>
      </w:r>
      <w:r w:rsidRPr="0075248E">
        <w:rPr>
          <w:rFonts w:eastAsia="Times New Roman"/>
          <w:spacing w:val="-1"/>
          <w:sz w:val="26"/>
          <w:szCs w:val="26"/>
        </w:rPr>
        <w:t>ас</w:t>
      </w:r>
      <w:r w:rsidRPr="0075248E">
        <w:rPr>
          <w:rFonts w:eastAsia="Times New Roman"/>
          <w:sz w:val="26"/>
          <w:szCs w:val="26"/>
        </w:rPr>
        <w:t>т</w:t>
      </w:r>
      <w:r w:rsidRPr="0075248E">
        <w:rPr>
          <w:rFonts w:eastAsia="Times New Roman"/>
          <w:spacing w:val="6"/>
          <w:sz w:val="26"/>
          <w:szCs w:val="26"/>
        </w:rPr>
        <w:t>и</w:t>
      </w:r>
      <w:r w:rsidRPr="0075248E">
        <w:rPr>
          <w:rFonts w:eastAsia="Times New Roman"/>
          <w:spacing w:val="-7"/>
          <w:sz w:val="26"/>
          <w:szCs w:val="26"/>
        </w:rPr>
        <w:t>»</w:t>
      </w:r>
      <w:r w:rsidR="009B2A1E" w:rsidRPr="0075248E">
        <w:rPr>
          <w:rFonts w:eastAsia="Times New Roman"/>
          <w:sz w:val="26"/>
          <w:szCs w:val="26"/>
        </w:rPr>
        <w:t>.</w:t>
      </w:r>
    </w:p>
    <w:p w:rsidR="00C61F61" w:rsidRPr="0075248E" w:rsidRDefault="002B3703" w:rsidP="001B116D">
      <w:pPr>
        <w:tabs>
          <w:tab w:val="left" w:pos="12758"/>
        </w:tabs>
        <w:ind w:firstLine="709"/>
        <w:jc w:val="center"/>
        <w:rPr>
          <w:rFonts w:eastAsia="Times New Roman"/>
          <w:b/>
          <w:bCs/>
          <w:i/>
          <w:sz w:val="26"/>
          <w:szCs w:val="26"/>
        </w:rPr>
      </w:pPr>
      <w:r w:rsidRPr="0075248E">
        <w:rPr>
          <w:rFonts w:eastAsia="Times New Roman"/>
          <w:b/>
          <w:bCs/>
          <w:i/>
          <w:sz w:val="26"/>
          <w:szCs w:val="26"/>
        </w:rPr>
        <w:lastRenderedPageBreak/>
        <w:t>Нор</w:t>
      </w:r>
      <w:r w:rsidRPr="0075248E">
        <w:rPr>
          <w:rFonts w:eastAsia="Times New Roman"/>
          <w:b/>
          <w:bCs/>
          <w:i/>
          <w:spacing w:val="1"/>
          <w:sz w:val="26"/>
          <w:szCs w:val="26"/>
        </w:rPr>
        <w:t>м</w:t>
      </w:r>
      <w:r w:rsidRPr="0075248E">
        <w:rPr>
          <w:rFonts w:eastAsia="Times New Roman"/>
          <w:b/>
          <w:bCs/>
          <w:i/>
          <w:spacing w:val="-2"/>
          <w:sz w:val="26"/>
          <w:szCs w:val="26"/>
        </w:rPr>
        <w:t>а</w:t>
      </w:r>
      <w:r w:rsidRPr="0075248E">
        <w:rPr>
          <w:rFonts w:eastAsia="Times New Roman"/>
          <w:b/>
          <w:bCs/>
          <w:i/>
          <w:spacing w:val="3"/>
          <w:sz w:val="26"/>
          <w:szCs w:val="26"/>
        </w:rPr>
        <w:t>т</w:t>
      </w:r>
      <w:r w:rsidRPr="0075248E">
        <w:rPr>
          <w:rFonts w:eastAsia="Times New Roman"/>
          <w:b/>
          <w:bCs/>
          <w:i/>
          <w:spacing w:val="-1"/>
          <w:sz w:val="26"/>
          <w:szCs w:val="26"/>
        </w:rPr>
        <w:t>и</w:t>
      </w:r>
      <w:r w:rsidRPr="0075248E">
        <w:rPr>
          <w:rFonts w:eastAsia="Times New Roman"/>
          <w:b/>
          <w:bCs/>
          <w:i/>
          <w:sz w:val="26"/>
          <w:szCs w:val="26"/>
        </w:rPr>
        <w:t>в</w:t>
      </w:r>
      <w:r w:rsidRPr="0075248E">
        <w:rPr>
          <w:rFonts w:eastAsia="Times New Roman"/>
          <w:b/>
          <w:bCs/>
          <w:i/>
          <w:spacing w:val="1"/>
          <w:sz w:val="26"/>
          <w:szCs w:val="26"/>
        </w:rPr>
        <w:t>н</w:t>
      </w:r>
      <w:r w:rsidRPr="0075248E">
        <w:rPr>
          <w:rFonts w:eastAsia="Times New Roman"/>
          <w:b/>
          <w:bCs/>
          <w:i/>
          <w:spacing w:val="-1"/>
          <w:sz w:val="26"/>
          <w:szCs w:val="26"/>
        </w:rPr>
        <w:t>ы</w:t>
      </w:r>
      <w:r w:rsidRPr="0075248E">
        <w:rPr>
          <w:rFonts w:eastAsia="Times New Roman"/>
          <w:b/>
          <w:bCs/>
          <w:i/>
          <w:sz w:val="26"/>
          <w:szCs w:val="26"/>
        </w:rPr>
        <w:t>е</w:t>
      </w:r>
      <w:r w:rsidRPr="0075248E">
        <w:rPr>
          <w:rFonts w:eastAsia="Times New Roman"/>
          <w:b/>
          <w:bCs/>
          <w:i/>
          <w:spacing w:val="-1"/>
          <w:sz w:val="26"/>
          <w:szCs w:val="26"/>
        </w:rPr>
        <w:t xml:space="preserve"> </w:t>
      </w:r>
      <w:r w:rsidRPr="0075248E">
        <w:rPr>
          <w:rFonts w:eastAsia="Times New Roman"/>
          <w:b/>
          <w:bCs/>
          <w:i/>
          <w:spacing w:val="3"/>
          <w:sz w:val="26"/>
          <w:szCs w:val="26"/>
        </w:rPr>
        <w:t xml:space="preserve">акты </w:t>
      </w:r>
      <w:r w:rsidR="009B2A1E" w:rsidRPr="0075248E">
        <w:rPr>
          <w:rFonts w:eastAsia="Times New Roman"/>
          <w:b/>
          <w:bCs/>
          <w:i/>
          <w:spacing w:val="3"/>
          <w:sz w:val="26"/>
          <w:szCs w:val="26"/>
        </w:rPr>
        <w:t xml:space="preserve">Шебекинского </w:t>
      </w:r>
      <w:r w:rsidR="00C61F61" w:rsidRPr="0075248E">
        <w:rPr>
          <w:rFonts w:eastAsia="Times New Roman"/>
          <w:b/>
          <w:bCs/>
          <w:i/>
          <w:spacing w:val="3"/>
          <w:sz w:val="26"/>
          <w:szCs w:val="26"/>
        </w:rPr>
        <w:t>городского</w:t>
      </w:r>
      <w:r w:rsidR="00C61F61" w:rsidRPr="0075248E">
        <w:rPr>
          <w:rFonts w:eastAsia="Times New Roman"/>
          <w:b/>
          <w:bCs/>
          <w:i/>
          <w:sz w:val="26"/>
          <w:szCs w:val="26"/>
        </w:rPr>
        <w:t xml:space="preserve"> округа</w:t>
      </w:r>
    </w:p>
    <w:p w:rsidR="00CD2B98" w:rsidRPr="0075248E" w:rsidRDefault="001B01D6" w:rsidP="001B116D">
      <w:pPr>
        <w:ind w:firstLine="709"/>
        <w:rPr>
          <w:rFonts w:eastAsia="Times New Roman"/>
          <w:sz w:val="26"/>
          <w:szCs w:val="26"/>
        </w:rPr>
      </w:pPr>
      <w:r w:rsidRPr="0075248E">
        <w:rPr>
          <w:rFonts w:eastAsia="Times New Roman"/>
          <w:sz w:val="26"/>
          <w:szCs w:val="26"/>
        </w:rPr>
        <w:t>Р</w:t>
      </w:r>
      <w:r w:rsidR="00CD2B98" w:rsidRPr="0075248E">
        <w:rPr>
          <w:rFonts w:eastAsia="Times New Roman"/>
          <w:sz w:val="26"/>
          <w:szCs w:val="26"/>
        </w:rPr>
        <w:t>ешение Муниципального совета муниципального района «</w:t>
      </w:r>
      <w:proofErr w:type="spellStart"/>
      <w:r w:rsidR="00CD2B98" w:rsidRPr="0075248E">
        <w:rPr>
          <w:rFonts w:eastAsia="Times New Roman"/>
          <w:sz w:val="26"/>
          <w:szCs w:val="26"/>
        </w:rPr>
        <w:t>Шебекинский</w:t>
      </w:r>
      <w:proofErr w:type="spellEnd"/>
      <w:r w:rsidR="00CD2B98" w:rsidRPr="0075248E">
        <w:rPr>
          <w:rFonts w:eastAsia="Times New Roman"/>
          <w:sz w:val="26"/>
          <w:szCs w:val="26"/>
        </w:rPr>
        <w:t xml:space="preserve"> ра</w:t>
      </w:r>
      <w:r w:rsidR="00CD2B98" w:rsidRPr="0075248E">
        <w:rPr>
          <w:rFonts w:eastAsia="Times New Roman"/>
          <w:sz w:val="26"/>
          <w:szCs w:val="26"/>
        </w:rPr>
        <w:t>й</w:t>
      </w:r>
      <w:r w:rsidR="00CD2B98" w:rsidRPr="0075248E">
        <w:rPr>
          <w:rFonts w:eastAsia="Times New Roman"/>
          <w:sz w:val="26"/>
          <w:szCs w:val="26"/>
        </w:rPr>
        <w:t xml:space="preserve">он и г. Шебекино» Белгородской области от </w:t>
      </w:r>
      <w:r w:rsidR="00D809E2" w:rsidRPr="0075248E">
        <w:rPr>
          <w:rFonts w:eastAsia="Times New Roman"/>
          <w:sz w:val="26"/>
          <w:szCs w:val="26"/>
        </w:rPr>
        <w:t>29.03.2018</w:t>
      </w:r>
      <w:r w:rsidR="00CD2B98" w:rsidRPr="0075248E">
        <w:rPr>
          <w:rFonts w:eastAsia="Times New Roman"/>
          <w:sz w:val="26"/>
          <w:szCs w:val="26"/>
        </w:rPr>
        <w:t xml:space="preserve"> № </w:t>
      </w:r>
      <w:r w:rsidR="00D809E2" w:rsidRPr="0075248E">
        <w:rPr>
          <w:rFonts w:eastAsia="Times New Roman"/>
          <w:sz w:val="26"/>
          <w:szCs w:val="26"/>
        </w:rPr>
        <w:t>28</w:t>
      </w:r>
      <w:r w:rsidR="00CD2B98" w:rsidRPr="0075248E">
        <w:rPr>
          <w:rFonts w:eastAsia="Times New Roman"/>
          <w:sz w:val="26"/>
          <w:szCs w:val="26"/>
        </w:rPr>
        <w:t xml:space="preserve"> «</w:t>
      </w:r>
      <w:r w:rsidR="00D809E2" w:rsidRPr="0075248E">
        <w:rPr>
          <w:rFonts w:eastAsia="Times New Roman"/>
          <w:sz w:val="26"/>
          <w:szCs w:val="26"/>
        </w:rPr>
        <w:t xml:space="preserve">Об утверждении </w:t>
      </w:r>
      <w:r w:rsidR="00CD2B98" w:rsidRPr="0075248E">
        <w:rPr>
          <w:rFonts w:eastAsia="Times New Roman"/>
          <w:sz w:val="26"/>
          <w:szCs w:val="26"/>
        </w:rPr>
        <w:t>Стр</w:t>
      </w:r>
      <w:r w:rsidR="00CD2B98" w:rsidRPr="0075248E">
        <w:rPr>
          <w:rFonts w:eastAsia="Times New Roman"/>
          <w:sz w:val="26"/>
          <w:szCs w:val="26"/>
        </w:rPr>
        <w:t>а</w:t>
      </w:r>
      <w:r w:rsidR="00CD2B98" w:rsidRPr="0075248E">
        <w:rPr>
          <w:rFonts w:eastAsia="Times New Roman"/>
          <w:sz w:val="26"/>
          <w:szCs w:val="26"/>
        </w:rPr>
        <w:t>теги</w:t>
      </w:r>
      <w:r w:rsidR="00D809E2" w:rsidRPr="0075248E">
        <w:rPr>
          <w:rFonts w:eastAsia="Times New Roman"/>
          <w:sz w:val="26"/>
          <w:szCs w:val="26"/>
        </w:rPr>
        <w:t>и</w:t>
      </w:r>
      <w:r w:rsidR="00CD2B98" w:rsidRPr="0075248E">
        <w:rPr>
          <w:rFonts w:eastAsia="Times New Roman"/>
          <w:sz w:val="26"/>
          <w:szCs w:val="26"/>
        </w:rPr>
        <w:t xml:space="preserve"> социально-экономического развития муниципального </w:t>
      </w:r>
      <w:r w:rsidR="00D809E2" w:rsidRPr="0075248E">
        <w:rPr>
          <w:rFonts w:eastAsia="Times New Roman"/>
          <w:sz w:val="26"/>
          <w:szCs w:val="26"/>
        </w:rPr>
        <w:t>района</w:t>
      </w:r>
      <w:r w:rsidR="00CD2B98" w:rsidRPr="0075248E">
        <w:rPr>
          <w:rFonts w:eastAsia="Times New Roman"/>
          <w:sz w:val="26"/>
          <w:szCs w:val="26"/>
        </w:rPr>
        <w:t xml:space="preserve"> «</w:t>
      </w:r>
      <w:proofErr w:type="spellStart"/>
      <w:r w:rsidR="00CD2B98" w:rsidRPr="0075248E">
        <w:rPr>
          <w:rFonts w:eastAsia="Times New Roman"/>
          <w:sz w:val="26"/>
          <w:szCs w:val="26"/>
        </w:rPr>
        <w:t>Шебекинский</w:t>
      </w:r>
      <w:proofErr w:type="spellEnd"/>
      <w:r w:rsidR="00CD2B98" w:rsidRPr="0075248E">
        <w:rPr>
          <w:rFonts w:eastAsia="Times New Roman"/>
          <w:sz w:val="26"/>
          <w:szCs w:val="26"/>
        </w:rPr>
        <w:t xml:space="preserve"> район и город Шебекино» Белгородской области на период до 2025 года»</w:t>
      </w:r>
      <w:r w:rsidR="005A63D2" w:rsidRPr="0075248E">
        <w:rPr>
          <w:rFonts w:eastAsia="Times New Roman"/>
          <w:sz w:val="26"/>
          <w:szCs w:val="26"/>
        </w:rPr>
        <w:t>.</w:t>
      </w:r>
    </w:p>
    <w:p w:rsidR="00E13C2C" w:rsidRPr="0075248E" w:rsidRDefault="001B01D6" w:rsidP="00E13C2C">
      <w:pPr>
        <w:ind w:firstLine="709"/>
        <w:rPr>
          <w:rFonts w:eastAsia="Times New Roman"/>
          <w:sz w:val="26"/>
          <w:szCs w:val="26"/>
        </w:rPr>
      </w:pPr>
      <w:r w:rsidRPr="0075248E">
        <w:rPr>
          <w:rFonts w:eastAsia="Times New Roman"/>
          <w:sz w:val="26"/>
          <w:szCs w:val="26"/>
        </w:rPr>
        <w:t>П</w:t>
      </w:r>
      <w:r w:rsidR="00E13C2C" w:rsidRPr="0075248E">
        <w:rPr>
          <w:rFonts w:eastAsia="Times New Roman"/>
          <w:sz w:val="26"/>
          <w:szCs w:val="26"/>
        </w:rPr>
        <w:t xml:space="preserve">остановление администрации Шебекинского района от 21.06.2013 № 777 </w:t>
      </w:r>
      <w:r w:rsidR="00E13C2C" w:rsidRPr="0075248E">
        <w:rPr>
          <w:rFonts w:eastAsia="Times New Roman"/>
          <w:sz w:val="26"/>
          <w:szCs w:val="26"/>
        </w:rPr>
        <w:br/>
        <w:t>«Об утверждении плана мероприятий («дорожной карты») «Изменения, направле</w:t>
      </w:r>
      <w:r w:rsidR="00E13C2C" w:rsidRPr="0075248E">
        <w:rPr>
          <w:rFonts w:eastAsia="Times New Roman"/>
          <w:sz w:val="26"/>
          <w:szCs w:val="26"/>
        </w:rPr>
        <w:t>н</w:t>
      </w:r>
      <w:r w:rsidR="00E13C2C" w:rsidRPr="0075248E">
        <w:rPr>
          <w:rFonts w:eastAsia="Times New Roman"/>
          <w:sz w:val="26"/>
          <w:szCs w:val="26"/>
        </w:rPr>
        <w:t>ные на повышение эффективности сферы культуры Шебекинского района (2013-2018)».</w:t>
      </w:r>
    </w:p>
    <w:p w:rsidR="00E13C2C" w:rsidRPr="0075248E" w:rsidRDefault="001B01D6" w:rsidP="00E13C2C">
      <w:pPr>
        <w:ind w:firstLine="709"/>
        <w:rPr>
          <w:rFonts w:eastAsia="Times New Roman"/>
          <w:sz w:val="26"/>
          <w:szCs w:val="26"/>
        </w:rPr>
      </w:pPr>
      <w:r w:rsidRPr="0075248E">
        <w:rPr>
          <w:rFonts w:eastAsia="Times New Roman"/>
          <w:sz w:val="26"/>
          <w:szCs w:val="26"/>
        </w:rPr>
        <w:t>П</w:t>
      </w:r>
      <w:r w:rsidR="00E13C2C" w:rsidRPr="0075248E">
        <w:rPr>
          <w:rFonts w:eastAsia="Times New Roman"/>
          <w:sz w:val="26"/>
          <w:szCs w:val="26"/>
        </w:rPr>
        <w:t>остановление администрации Шебекинского района от 26.11.2013 № 1572 «Об утверждении муниципальной программы Шебекинского района «Развитие обр</w:t>
      </w:r>
      <w:r w:rsidR="00E13C2C" w:rsidRPr="0075248E">
        <w:rPr>
          <w:rFonts w:eastAsia="Times New Roman"/>
          <w:sz w:val="26"/>
          <w:szCs w:val="26"/>
        </w:rPr>
        <w:t>а</w:t>
      </w:r>
      <w:r w:rsidR="00E13C2C" w:rsidRPr="0075248E">
        <w:rPr>
          <w:rFonts w:eastAsia="Times New Roman"/>
          <w:sz w:val="26"/>
          <w:szCs w:val="26"/>
        </w:rPr>
        <w:t>зования Шебекинского района на 2014-2020 годы»».</w:t>
      </w:r>
    </w:p>
    <w:p w:rsidR="00CD2B98" w:rsidRPr="0075248E" w:rsidRDefault="001B01D6" w:rsidP="001B116D">
      <w:pPr>
        <w:ind w:firstLine="709"/>
        <w:rPr>
          <w:rFonts w:eastAsia="Times New Roman"/>
          <w:sz w:val="26"/>
          <w:szCs w:val="26"/>
        </w:rPr>
      </w:pPr>
      <w:r w:rsidRPr="0075248E">
        <w:rPr>
          <w:rFonts w:eastAsia="Times New Roman"/>
          <w:sz w:val="26"/>
          <w:szCs w:val="26"/>
        </w:rPr>
        <w:t>П</w:t>
      </w:r>
      <w:r w:rsidR="00CD2B98" w:rsidRPr="0075248E">
        <w:rPr>
          <w:rFonts w:eastAsia="Times New Roman"/>
          <w:sz w:val="26"/>
          <w:szCs w:val="26"/>
        </w:rPr>
        <w:t>остановление администрации Шебекинского района от 26.11.2013 №</w:t>
      </w:r>
      <w:r w:rsidR="005A63D2" w:rsidRPr="0075248E">
        <w:rPr>
          <w:rFonts w:eastAsia="Times New Roman"/>
          <w:sz w:val="26"/>
          <w:szCs w:val="26"/>
        </w:rPr>
        <w:t> </w:t>
      </w:r>
      <w:r w:rsidR="00CD2B98" w:rsidRPr="0075248E">
        <w:rPr>
          <w:rFonts w:eastAsia="Times New Roman"/>
          <w:sz w:val="26"/>
          <w:szCs w:val="26"/>
        </w:rPr>
        <w:t>1574 «Об утверждении программы Шебекинского района Белгородской области «Развитие физической культуры и спорта Шебекинского района на 2014-2020 годы»</w:t>
      </w:r>
      <w:r w:rsidR="005A63D2" w:rsidRPr="0075248E">
        <w:rPr>
          <w:rFonts w:eastAsia="Times New Roman"/>
          <w:sz w:val="26"/>
          <w:szCs w:val="26"/>
        </w:rPr>
        <w:t>.</w:t>
      </w:r>
    </w:p>
    <w:p w:rsidR="00CD2B98" w:rsidRPr="0075248E" w:rsidRDefault="001B01D6" w:rsidP="001B116D">
      <w:pPr>
        <w:ind w:firstLine="709"/>
        <w:rPr>
          <w:rFonts w:eastAsia="Times New Roman"/>
          <w:sz w:val="26"/>
          <w:szCs w:val="26"/>
        </w:rPr>
      </w:pPr>
      <w:r w:rsidRPr="0075248E">
        <w:rPr>
          <w:rFonts w:eastAsia="Times New Roman"/>
          <w:sz w:val="26"/>
          <w:szCs w:val="26"/>
        </w:rPr>
        <w:t>П</w:t>
      </w:r>
      <w:r w:rsidR="00CD2B98" w:rsidRPr="0075248E">
        <w:rPr>
          <w:rFonts w:eastAsia="Times New Roman"/>
          <w:sz w:val="26"/>
          <w:szCs w:val="26"/>
        </w:rPr>
        <w:t>остановление администрации Шебекинского района от 26.11.2013 № 1576 «Об утверждении муниципальной программы «Культура и искусство Шебекинского района на 2014-2020 годы»</w:t>
      </w:r>
      <w:r w:rsidR="005A63D2" w:rsidRPr="0075248E">
        <w:rPr>
          <w:rFonts w:eastAsia="Times New Roman"/>
          <w:sz w:val="26"/>
          <w:szCs w:val="26"/>
        </w:rPr>
        <w:t>.</w:t>
      </w:r>
    </w:p>
    <w:p w:rsidR="001B01D6" w:rsidRPr="0075248E" w:rsidRDefault="001B01D6" w:rsidP="001B01D6">
      <w:pPr>
        <w:autoSpaceDE w:val="0"/>
        <w:autoSpaceDN w:val="0"/>
        <w:adjustRightInd w:val="0"/>
        <w:ind w:firstLine="709"/>
        <w:rPr>
          <w:rFonts w:eastAsiaTheme="minorHAnsi"/>
          <w:sz w:val="26"/>
          <w:szCs w:val="26"/>
          <w:lang w:eastAsia="en-US"/>
        </w:rPr>
      </w:pPr>
      <w:r w:rsidRPr="0075248E">
        <w:rPr>
          <w:rFonts w:eastAsiaTheme="minorHAnsi"/>
          <w:sz w:val="26"/>
          <w:szCs w:val="26"/>
          <w:lang w:eastAsia="en-US"/>
        </w:rPr>
        <w:t xml:space="preserve">Постановление администрации Шебекинского городского округа Белгородской обл. от 27.09.2019 № 1541 «Об установлении учетной нормы и нормы предоставления площади жилого помещения по договору социального найма в </w:t>
      </w:r>
      <w:proofErr w:type="spellStart"/>
      <w:r w:rsidRPr="0075248E">
        <w:rPr>
          <w:rFonts w:eastAsiaTheme="minorHAnsi"/>
          <w:sz w:val="26"/>
          <w:szCs w:val="26"/>
          <w:lang w:eastAsia="en-US"/>
        </w:rPr>
        <w:t>Шебекинском</w:t>
      </w:r>
      <w:proofErr w:type="spellEnd"/>
      <w:r w:rsidRPr="0075248E">
        <w:rPr>
          <w:rFonts w:eastAsiaTheme="minorHAnsi"/>
          <w:sz w:val="26"/>
          <w:szCs w:val="26"/>
          <w:lang w:eastAsia="en-US"/>
        </w:rPr>
        <w:t xml:space="preserve"> горо</w:t>
      </w:r>
      <w:r w:rsidRPr="0075248E">
        <w:rPr>
          <w:rFonts w:eastAsiaTheme="minorHAnsi"/>
          <w:sz w:val="26"/>
          <w:szCs w:val="26"/>
          <w:lang w:eastAsia="en-US"/>
        </w:rPr>
        <w:t>д</w:t>
      </w:r>
      <w:r w:rsidRPr="0075248E">
        <w:rPr>
          <w:rFonts w:eastAsiaTheme="minorHAnsi"/>
          <w:sz w:val="26"/>
          <w:szCs w:val="26"/>
          <w:lang w:eastAsia="en-US"/>
        </w:rPr>
        <w:t>ском округе».</w:t>
      </w:r>
    </w:p>
    <w:p w:rsidR="002B3703" w:rsidRPr="0075248E" w:rsidRDefault="002B3703" w:rsidP="001B116D">
      <w:pPr>
        <w:tabs>
          <w:tab w:val="left" w:pos="12758"/>
        </w:tabs>
        <w:ind w:firstLine="709"/>
        <w:jc w:val="center"/>
        <w:rPr>
          <w:rFonts w:eastAsia="Times New Roman"/>
          <w:b/>
          <w:bCs/>
          <w:i/>
          <w:sz w:val="26"/>
          <w:szCs w:val="26"/>
        </w:rPr>
      </w:pPr>
      <w:r w:rsidRPr="0075248E">
        <w:rPr>
          <w:rFonts w:eastAsia="Times New Roman"/>
          <w:b/>
          <w:bCs/>
          <w:i/>
          <w:sz w:val="26"/>
          <w:szCs w:val="26"/>
        </w:rPr>
        <w:t>Сво</w:t>
      </w:r>
      <w:r w:rsidRPr="0075248E">
        <w:rPr>
          <w:rFonts w:eastAsia="Times New Roman"/>
          <w:b/>
          <w:bCs/>
          <w:i/>
          <w:spacing w:val="1"/>
          <w:sz w:val="26"/>
          <w:szCs w:val="26"/>
        </w:rPr>
        <w:t>д</w:t>
      </w:r>
      <w:r w:rsidRPr="0075248E">
        <w:rPr>
          <w:rFonts w:eastAsia="Times New Roman"/>
          <w:b/>
          <w:bCs/>
          <w:i/>
          <w:sz w:val="26"/>
          <w:szCs w:val="26"/>
        </w:rPr>
        <w:t>ы</w:t>
      </w:r>
      <w:r w:rsidRPr="0075248E">
        <w:rPr>
          <w:rFonts w:eastAsia="Times New Roman"/>
          <w:b/>
          <w:bCs/>
          <w:i/>
          <w:spacing w:val="-1"/>
          <w:sz w:val="26"/>
          <w:szCs w:val="26"/>
        </w:rPr>
        <w:t xml:space="preserve"> </w:t>
      </w:r>
      <w:r w:rsidRPr="0075248E">
        <w:rPr>
          <w:rFonts w:eastAsia="Times New Roman"/>
          <w:b/>
          <w:bCs/>
          <w:i/>
          <w:spacing w:val="1"/>
          <w:sz w:val="26"/>
          <w:szCs w:val="26"/>
        </w:rPr>
        <w:t>п</w:t>
      </w:r>
      <w:r w:rsidRPr="0075248E">
        <w:rPr>
          <w:rFonts w:eastAsia="Times New Roman"/>
          <w:b/>
          <w:bCs/>
          <w:i/>
          <w:sz w:val="26"/>
          <w:szCs w:val="26"/>
        </w:rPr>
        <w:t>р</w:t>
      </w:r>
      <w:r w:rsidRPr="0075248E">
        <w:rPr>
          <w:rFonts w:eastAsia="Times New Roman"/>
          <w:b/>
          <w:bCs/>
          <w:i/>
          <w:spacing w:val="2"/>
          <w:sz w:val="26"/>
          <w:szCs w:val="26"/>
        </w:rPr>
        <w:t>а</w:t>
      </w:r>
      <w:r w:rsidRPr="0075248E">
        <w:rPr>
          <w:rFonts w:eastAsia="Times New Roman"/>
          <w:b/>
          <w:bCs/>
          <w:i/>
          <w:spacing w:val="-2"/>
          <w:sz w:val="26"/>
          <w:szCs w:val="26"/>
        </w:rPr>
        <w:t>в</w:t>
      </w:r>
      <w:r w:rsidRPr="0075248E">
        <w:rPr>
          <w:rFonts w:eastAsia="Times New Roman"/>
          <w:b/>
          <w:bCs/>
          <w:i/>
          <w:spacing w:val="1"/>
          <w:sz w:val="26"/>
          <w:szCs w:val="26"/>
        </w:rPr>
        <w:t>и</w:t>
      </w:r>
      <w:r w:rsidRPr="0075248E">
        <w:rPr>
          <w:rFonts w:eastAsia="Times New Roman"/>
          <w:b/>
          <w:bCs/>
          <w:i/>
          <w:sz w:val="26"/>
          <w:szCs w:val="26"/>
        </w:rPr>
        <w:t>л</w:t>
      </w:r>
      <w:r w:rsidRPr="0075248E">
        <w:rPr>
          <w:rFonts w:eastAsia="Times New Roman"/>
          <w:b/>
          <w:bCs/>
          <w:i/>
          <w:spacing w:val="-1"/>
          <w:sz w:val="26"/>
          <w:szCs w:val="26"/>
        </w:rPr>
        <w:t xml:space="preserve"> </w:t>
      </w:r>
      <w:r w:rsidRPr="0075248E">
        <w:rPr>
          <w:rFonts w:eastAsia="Times New Roman"/>
          <w:b/>
          <w:bCs/>
          <w:i/>
          <w:spacing w:val="1"/>
          <w:sz w:val="26"/>
          <w:szCs w:val="26"/>
        </w:rPr>
        <w:t>п</w:t>
      </w:r>
      <w:r w:rsidRPr="0075248E">
        <w:rPr>
          <w:rFonts w:eastAsia="Times New Roman"/>
          <w:b/>
          <w:bCs/>
          <w:i/>
          <w:sz w:val="26"/>
          <w:szCs w:val="26"/>
        </w:rPr>
        <w:t xml:space="preserve">о </w:t>
      </w:r>
      <w:r w:rsidRPr="0075248E">
        <w:rPr>
          <w:rFonts w:eastAsia="Times New Roman"/>
          <w:b/>
          <w:bCs/>
          <w:i/>
          <w:spacing w:val="1"/>
          <w:sz w:val="26"/>
          <w:szCs w:val="26"/>
        </w:rPr>
        <w:t>п</w:t>
      </w:r>
      <w:r w:rsidRPr="0075248E">
        <w:rPr>
          <w:rFonts w:eastAsia="Times New Roman"/>
          <w:b/>
          <w:bCs/>
          <w:i/>
          <w:sz w:val="26"/>
          <w:szCs w:val="26"/>
        </w:rPr>
        <w:t>ро</w:t>
      </w:r>
      <w:r w:rsidRPr="0075248E">
        <w:rPr>
          <w:rFonts w:eastAsia="Times New Roman"/>
          <w:b/>
          <w:bCs/>
          <w:i/>
          <w:spacing w:val="-1"/>
          <w:sz w:val="26"/>
          <w:szCs w:val="26"/>
        </w:rPr>
        <w:t>е</w:t>
      </w:r>
      <w:r w:rsidRPr="0075248E">
        <w:rPr>
          <w:rFonts w:eastAsia="Times New Roman"/>
          <w:b/>
          <w:bCs/>
          <w:i/>
          <w:spacing w:val="-2"/>
          <w:sz w:val="26"/>
          <w:szCs w:val="26"/>
        </w:rPr>
        <w:t>к</w:t>
      </w:r>
      <w:r w:rsidRPr="0075248E">
        <w:rPr>
          <w:rFonts w:eastAsia="Times New Roman"/>
          <w:b/>
          <w:bCs/>
          <w:i/>
          <w:sz w:val="26"/>
          <w:szCs w:val="26"/>
        </w:rPr>
        <w:t>т</w:t>
      </w:r>
      <w:r w:rsidRPr="0075248E">
        <w:rPr>
          <w:rFonts w:eastAsia="Times New Roman"/>
          <w:b/>
          <w:bCs/>
          <w:i/>
          <w:spacing w:val="1"/>
          <w:sz w:val="26"/>
          <w:szCs w:val="26"/>
        </w:rPr>
        <w:t>и</w:t>
      </w:r>
      <w:r w:rsidRPr="0075248E">
        <w:rPr>
          <w:rFonts w:eastAsia="Times New Roman"/>
          <w:b/>
          <w:bCs/>
          <w:i/>
          <w:sz w:val="26"/>
          <w:szCs w:val="26"/>
        </w:rPr>
        <w:t>рова</w:t>
      </w:r>
      <w:r w:rsidRPr="0075248E">
        <w:rPr>
          <w:rFonts w:eastAsia="Times New Roman"/>
          <w:b/>
          <w:bCs/>
          <w:i/>
          <w:spacing w:val="-1"/>
          <w:sz w:val="26"/>
          <w:szCs w:val="26"/>
        </w:rPr>
        <w:t>н</w:t>
      </w:r>
      <w:r w:rsidRPr="0075248E">
        <w:rPr>
          <w:rFonts w:eastAsia="Times New Roman"/>
          <w:b/>
          <w:bCs/>
          <w:i/>
          <w:spacing w:val="1"/>
          <w:sz w:val="26"/>
          <w:szCs w:val="26"/>
        </w:rPr>
        <w:t>и</w:t>
      </w:r>
      <w:r w:rsidRPr="0075248E">
        <w:rPr>
          <w:rFonts w:eastAsia="Times New Roman"/>
          <w:b/>
          <w:bCs/>
          <w:i/>
          <w:sz w:val="26"/>
          <w:szCs w:val="26"/>
        </w:rPr>
        <w:t>ю и</w:t>
      </w:r>
      <w:r w:rsidRPr="0075248E">
        <w:rPr>
          <w:rFonts w:eastAsia="Times New Roman"/>
          <w:b/>
          <w:bCs/>
          <w:i/>
          <w:spacing w:val="1"/>
          <w:sz w:val="26"/>
          <w:szCs w:val="26"/>
        </w:rPr>
        <w:t xml:space="preserve"> </w:t>
      </w:r>
      <w:r w:rsidRPr="0075248E">
        <w:rPr>
          <w:rFonts w:eastAsia="Times New Roman"/>
          <w:b/>
          <w:bCs/>
          <w:i/>
          <w:spacing w:val="-3"/>
          <w:sz w:val="26"/>
          <w:szCs w:val="26"/>
        </w:rPr>
        <w:t>с</w:t>
      </w:r>
      <w:r w:rsidRPr="0075248E">
        <w:rPr>
          <w:rFonts w:eastAsia="Times New Roman"/>
          <w:b/>
          <w:bCs/>
          <w:i/>
          <w:spacing w:val="3"/>
          <w:sz w:val="26"/>
          <w:szCs w:val="26"/>
        </w:rPr>
        <w:t>т</w:t>
      </w:r>
      <w:r w:rsidRPr="0075248E">
        <w:rPr>
          <w:rFonts w:eastAsia="Times New Roman"/>
          <w:b/>
          <w:bCs/>
          <w:i/>
          <w:sz w:val="26"/>
          <w:szCs w:val="26"/>
        </w:rPr>
        <w:t>ро</w:t>
      </w:r>
      <w:r w:rsidRPr="0075248E">
        <w:rPr>
          <w:rFonts w:eastAsia="Times New Roman"/>
          <w:b/>
          <w:bCs/>
          <w:i/>
          <w:spacing w:val="-1"/>
          <w:sz w:val="26"/>
          <w:szCs w:val="26"/>
        </w:rPr>
        <w:t>и</w:t>
      </w:r>
      <w:r w:rsidRPr="0075248E">
        <w:rPr>
          <w:rFonts w:eastAsia="Times New Roman"/>
          <w:b/>
          <w:bCs/>
          <w:i/>
          <w:spacing w:val="3"/>
          <w:sz w:val="26"/>
          <w:szCs w:val="26"/>
        </w:rPr>
        <w:t>т</w:t>
      </w:r>
      <w:r w:rsidRPr="0075248E">
        <w:rPr>
          <w:rFonts w:eastAsia="Times New Roman"/>
          <w:b/>
          <w:bCs/>
          <w:i/>
          <w:spacing w:val="-3"/>
          <w:sz w:val="26"/>
          <w:szCs w:val="26"/>
        </w:rPr>
        <w:t>е</w:t>
      </w:r>
      <w:r w:rsidRPr="0075248E">
        <w:rPr>
          <w:rFonts w:eastAsia="Times New Roman"/>
          <w:b/>
          <w:bCs/>
          <w:i/>
          <w:spacing w:val="-1"/>
          <w:sz w:val="26"/>
          <w:szCs w:val="26"/>
        </w:rPr>
        <w:t>л</w:t>
      </w:r>
      <w:r w:rsidRPr="0075248E">
        <w:rPr>
          <w:rFonts w:eastAsia="Times New Roman"/>
          <w:b/>
          <w:bCs/>
          <w:i/>
          <w:sz w:val="26"/>
          <w:szCs w:val="26"/>
        </w:rPr>
        <w:t>ь</w:t>
      </w:r>
      <w:r w:rsidRPr="0075248E">
        <w:rPr>
          <w:rFonts w:eastAsia="Times New Roman"/>
          <w:b/>
          <w:bCs/>
          <w:i/>
          <w:spacing w:val="-1"/>
          <w:sz w:val="26"/>
          <w:szCs w:val="26"/>
        </w:rPr>
        <w:t>с</w:t>
      </w:r>
      <w:r w:rsidRPr="0075248E">
        <w:rPr>
          <w:rFonts w:eastAsia="Times New Roman"/>
          <w:b/>
          <w:bCs/>
          <w:i/>
          <w:spacing w:val="3"/>
          <w:sz w:val="26"/>
          <w:szCs w:val="26"/>
        </w:rPr>
        <w:t>т</w:t>
      </w:r>
      <w:r w:rsidRPr="0075248E">
        <w:rPr>
          <w:rFonts w:eastAsia="Times New Roman"/>
          <w:b/>
          <w:bCs/>
          <w:i/>
          <w:sz w:val="26"/>
          <w:szCs w:val="26"/>
        </w:rPr>
        <w:t>ву</w:t>
      </w:r>
    </w:p>
    <w:p w:rsidR="00A24611" w:rsidRPr="00A24611" w:rsidRDefault="00A24611" w:rsidP="00A24611">
      <w:pPr>
        <w:ind w:firstLine="709"/>
        <w:rPr>
          <w:rFonts w:eastAsia="Times New Roman"/>
          <w:sz w:val="26"/>
          <w:szCs w:val="26"/>
        </w:rPr>
      </w:pPr>
      <w:r w:rsidRPr="00A24611">
        <w:rPr>
          <w:rFonts w:eastAsia="Times New Roman"/>
          <w:sz w:val="26"/>
          <w:szCs w:val="26"/>
        </w:rPr>
        <w:t>СП 18.13330.2019 «Производственные объекты. Планировочная организация земельного участка (Генеральные планы промышленных предприятий) СНиП II-89-80*».</w:t>
      </w:r>
    </w:p>
    <w:p w:rsidR="00A24611" w:rsidRPr="00A24611" w:rsidRDefault="00A24611" w:rsidP="00A24611">
      <w:pPr>
        <w:ind w:firstLine="709"/>
        <w:rPr>
          <w:rFonts w:eastAsia="Times New Roman"/>
          <w:sz w:val="26"/>
          <w:szCs w:val="26"/>
        </w:rPr>
      </w:pPr>
      <w:r w:rsidRPr="00A24611">
        <w:rPr>
          <w:rFonts w:eastAsia="Times New Roman"/>
          <w:sz w:val="26"/>
          <w:szCs w:val="26"/>
        </w:rPr>
        <w:t>СП 19.13330.2019 «Сельскохозяйственные предприятия. Планировочная орг</w:t>
      </w:r>
      <w:r w:rsidRPr="00A24611">
        <w:rPr>
          <w:rFonts w:eastAsia="Times New Roman"/>
          <w:sz w:val="26"/>
          <w:szCs w:val="26"/>
        </w:rPr>
        <w:t>а</w:t>
      </w:r>
      <w:r w:rsidRPr="00A24611">
        <w:rPr>
          <w:rFonts w:eastAsia="Times New Roman"/>
          <w:sz w:val="26"/>
          <w:szCs w:val="26"/>
        </w:rPr>
        <w:t>низация земельного участка (СНиП II-97-76* Генеральные планы сельскохозяйстве</w:t>
      </w:r>
      <w:r w:rsidRPr="00A24611">
        <w:rPr>
          <w:rFonts w:eastAsia="Times New Roman"/>
          <w:sz w:val="26"/>
          <w:szCs w:val="26"/>
        </w:rPr>
        <w:t>н</w:t>
      </w:r>
      <w:r w:rsidRPr="00A24611">
        <w:rPr>
          <w:rFonts w:eastAsia="Times New Roman"/>
          <w:sz w:val="26"/>
          <w:szCs w:val="26"/>
        </w:rPr>
        <w:t>ных предприятий)».</w:t>
      </w:r>
    </w:p>
    <w:p w:rsidR="00A24611" w:rsidRPr="00A24611" w:rsidRDefault="00A24611" w:rsidP="00A24611">
      <w:pPr>
        <w:ind w:firstLine="709"/>
        <w:rPr>
          <w:rFonts w:eastAsia="Times New Roman"/>
          <w:sz w:val="26"/>
          <w:szCs w:val="26"/>
        </w:rPr>
      </w:pPr>
      <w:r w:rsidRPr="00A24611">
        <w:rPr>
          <w:rFonts w:eastAsia="Times New Roman"/>
          <w:sz w:val="26"/>
          <w:szCs w:val="26"/>
        </w:rPr>
        <w:t xml:space="preserve">СП 30.13330.2020 «СНИП 2.04.01-85* Внутренний водопровод </w:t>
      </w:r>
    </w:p>
    <w:p w:rsidR="00A24611" w:rsidRPr="00A24611" w:rsidRDefault="00A24611" w:rsidP="00A24611">
      <w:pPr>
        <w:ind w:firstLine="709"/>
        <w:rPr>
          <w:rFonts w:eastAsia="Times New Roman"/>
          <w:sz w:val="26"/>
          <w:szCs w:val="26"/>
        </w:rPr>
      </w:pPr>
      <w:r w:rsidRPr="00A24611">
        <w:rPr>
          <w:rFonts w:eastAsia="Times New Roman"/>
          <w:sz w:val="26"/>
          <w:szCs w:val="26"/>
        </w:rPr>
        <w:t>и канализация зданий».</w:t>
      </w:r>
    </w:p>
    <w:p w:rsidR="00A24611" w:rsidRPr="00A24611" w:rsidRDefault="00A24611" w:rsidP="00A24611">
      <w:pPr>
        <w:ind w:firstLine="709"/>
        <w:rPr>
          <w:rFonts w:eastAsia="Times New Roman"/>
          <w:sz w:val="26"/>
          <w:szCs w:val="26"/>
        </w:rPr>
      </w:pPr>
      <w:r w:rsidRPr="00A24611">
        <w:rPr>
          <w:rFonts w:eastAsia="Times New Roman"/>
          <w:sz w:val="26"/>
          <w:szCs w:val="26"/>
        </w:rPr>
        <w:t>СП 31.13330.2012 «Водоснабжение. Наружные сети и сооружения. Актуализ</w:t>
      </w:r>
      <w:r w:rsidRPr="00A24611">
        <w:rPr>
          <w:rFonts w:eastAsia="Times New Roman"/>
          <w:sz w:val="26"/>
          <w:szCs w:val="26"/>
        </w:rPr>
        <w:t>и</w:t>
      </w:r>
      <w:r w:rsidRPr="00A24611">
        <w:rPr>
          <w:rFonts w:eastAsia="Times New Roman"/>
          <w:sz w:val="26"/>
          <w:szCs w:val="26"/>
        </w:rPr>
        <w:t>рованная редакция СНиП 2.04.02-84*».</w:t>
      </w:r>
    </w:p>
    <w:p w:rsidR="00A24611" w:rsidRPr="00A24611" w:rsidRDefault="00A24611" w:rsidP="00A24611">
      <w:pPr>
        <w:ind w:firstLine="709"/>
        <w:rPr>
          <w:rFonts w:eastAsia="Times New Roman"/>
          <w:sz w:val="26"/>
          <w:szCs w:val="26"/>
        </w:rPr>
      </w:pPr>
      <w:r w:rsidRPr="00A24611">
        <w:rPr>
          <w:rFonts w:eastAsia="Times New Roman"/>
          <w:sz w:val="26"/>
          <w:szCs w:val="26"/>
        </w:rPr>
        <w:t>СП 34.13330.2021 «СНиП 2.05.02-85* Автомобильные дороги».</w:t>
      </w:r>
    </w:p>
    <w:p w:rsidR="00A24611" w:rsidRPr="00A24611" w:rsidRDefault="00A24611" w:rsidP="00A24611">
      <w:pPr>
        <w:ind w:firstLine="709"/>
        <w:rPr>
          <w:rFonts w:eastAsia="Times New Roman"/>
          <w:sz w:val="26"/>
          <w:szCs w:val="26"/>
        </w:rPr>
      </w:pPr>
      <w:r w:rsidRPr="00A24611">
        <w:rPr>
          <w:rFonts w:eastAsia="Times New Roman"/>
          <w:sz w:val="26"/>
          <w:szCs w:val="26"/>
        </w:rPr>
        <w:t>СП 36.13330.2012 «Свод правил. Магистральные трубопроводы. Актуализир</w:t>
      </w:r>
      <w:r w:rsidRPr="00A24611">
        <w:rPr>
          <w:rFonts w:eastAsia="Times New Roman"/>
          <w:sz w:val="26"/>
          <w:szCs w:val="26"/>
        </w:rPr>
        <w:t>о</w:t>
      </w:r>
      <w:r w:rsidRPr="00A24611">
        <w:rPr>
          <w:rFonts w:eastAsia="Times New Roman"/>
          <w:sz w:val="26"/>
          <w:szCs w:val="26"/>
        </w:rPr>
        <w:t>ванная редакция СНиП 2.05.06-85*».</w:t>
      </w:r>
    </w:p>
    <w:p w:rsidR="00A24611" w:rsidRPr="00A24611" w:rsidRDefault="00A24611" w:rsidP="00A24611">
      <w:pPr>
        <w:ind w:firstLine="709"/>
        <w:rPr>
          <w:rFonts w:eastAsia="Times New Roman"/>
          <w:sz w:val="26"/>
          <w:szCs w:val="26"/>
        </w:rPr>
      </w:pPr>
      <w:r w:rsidRPr="00A24611">
        <w:rPr>
          <w:rFonts w:eastAsia="Times New Roman"/>
          <w:sz w:val="26"/>
          <w:szCs w:val="26"/>
        </w:rPr>
        <w:t>СП 39.13330.2012 «Свод правил. Плотины из грунтовых материалов. Актуал</w:t>
      </w:r>
      <w:r w:rsidRPr="00A24611">
        <w:rPr>
          <w:rFonts w:eastAsia="Times New Roman"/>
          <w:sz w:val="26"/>
          <w:szCs w:val="26"/>
        </w:rPr>
        <w:t>и</w:t>
      </w:r>
      <w:r w:rsidRPr="00A24611">
        <w:rPr>
          <w:rFonts w:eastAsia="Times New Roman"/>
          <w:sz w:val="26"/>
          <w:szCs w:val="26"/>
        </w:rPr>
        <w:t>зированная редакция СНиП 2.06.05-84*».</w:t>
      </w:r>
    </w:p>
    <w:p w:rsidR="00A24611" w:rsidRPr="00A24611" w:rsidRDefault="00A24611" w:rsidP="00A24611">
      <w:pPr>
        <w:ind w:firstLine="709"/>
        <w:rPr>
          <w:rFonts w:eastAsia="Times New Roman"/>
          <w:sz w:val="26"/>
          <w:szCs w:val="26"/>
        </w:rPr>
      </w:pPr>
      <w:r w:rsidRPr="00A24611">
        <w:rPr>
          <w:rFonts w:eastAsia="Times New Roman"/>
          <w:sz w:val="26"/>
          <w:szCs w:val="26"/>
        </w:rPr>
        <w:t>СП 40.13330.2012 «Свод правил. Плотины бетонные и железобетонные. Акту</w:t>
      </w:r>
      <w:r w:rsidRPr="00A24611">
        <w:rPr>
          <w:rFonts w:eastAsia="Times New Roman"/>
          <w:sz w:val="26"/>
          <w:szCs w:val="26"/>
        </w:rPr>
        <w:t>а</w:t>
      </w:r>
      <w:r w:rsidRPr="00A24611">
        <w:rPr>
          <w:rFonts w:eastAsia="Times New Roman"/>
          <w:sz w:val="26"/>
          <w:szCs w:val="26"/>
        </w:rPr>
        <w:t>лизированная редакция СНиП 2.06.06-85».</w:t>
      </w:r>
    </w:p>
    <w:p w:rsidR="00A24611" w:rsidRPr="00A24611" w:rsidRDefault="00A24611" w:rsidP="00A24611">
      <w:pPr>
        <w:ind w:firstLine="709"/>
        <w:rPr>
          <w:rFonts w:eastAsia="Times New Roman"/>
          <w:sz w:val="26"/>
          <w:szCs w:val="26"/>
        </w:rPr>
      </w:pPr>
      <w:r w:rsidRPr="00A24611">
        <w:rPr>
          <w:rFonts w:eastAsia="Times New Roman"/>
          <w:sz w:val="26"/>
          <w:szCs w:val="26"/>
        </w:rPr>
        <w:t>СП 42-101-2003 «Общие положения по проектированию и строительству газ</w:t>
      </w:r>
      <w:r w:rsidRPr="00A24611">
        <w:rPr>
          <w:rFonts w:eastAsia="Times New Roman"/>
          <w:sz w:val="26"/>
          <w:szCs w:val="26"/>
        </w:rPr>
        <w:t>о</w:t>
      </w:r>
      <w:r w:rsidRPr="00A24611">
        <w:rPr>
          <w:rFonts w:eastAsia="Times New Roman"/>
          <w:sz w:val="26"/>
          <w:szCs w:val="26"/>
        </w:rPr>
        <w:t>распределительных систем из металлических и полиэтиленовых труб».</w:t>
      </w:r>
    </w:p>
    <w:p w:rsidR="00A24611" w:rsidRPr="00A24611" w:rsidRDefault="00A24611" w:rsidP="00A24611">
      <w:pPr>
        <w:ind w:firstLine="709"/>
        <w:rPr>
          <w:rFonts w:eastAsia="Times New Roman"/>
          <w:sz w:val="26"/>
          <w:szCs w:val="26"/>
        </w:rPr>
      </w:pPr>
      <w:r w:rsidRPr="00A24611">
        <w:rPr>
          <w:rFonts w:eastAsia="Times New Roman"/>
          <w:sz w:val="26"/>
          <w:szCs w:val="26"/>
        </w:rPr>
        <w:t xml:space="preserve">СП 42.13330.2016 «Градостроительство. Планировка и застройка </w:t>
      </w:r>
      <w:proofErr w:type="gramStart"/>
      <w:r w:rsidRPr="00A24611">
        <w:rPr>
          <w:rFonts w:eastAsia="Times New Roman"/>
          <w:sz w:val="26"/>
          <w:szCs w:val="26"/>
        </w:rPr>
        <w:t>городских</w:t>
      </w:r>
      <w:proofErr w:type="gramEnd"/>
      <w:r w:rsidRPr="00A24611">
        <w:rPr>
          <w:rFonts w:eastAsia="Times New Roman"/>
          <w:sz w:val="26"/>
          <w:szCs w:val="26"/>
        </w:rPr>
        <w:t xml:space="preserve"> </w:t>
      </w:r>
    </w:p>
    <w:p w:rsidR="00A24611" w:rsidRPr="00A24611" w:rsidRDefault="00A24611" w:rsidP="00A24611">
      <w:pPr>
        <w:ind w:firstLine="709"/>
        <w:rPr>
          <w:rFonts w:eastAsia="Times New Roman"/>
          <w:sz w:val="26"/>
          <w:szCs w:val="26"/>
        </w:rPr>
      </w:pPr>
      <w:r w:rsidRPr="00A24611">
        <w:rPr>
          <w:rFonts w:eastAsia="Times New Roman"/>
          <w:sz w:val="26"/>
          <w:szCs w:val="26"/>
        </w:rPr>
        <w:t>и сельских поселений</w:t>
      </w:r>
      <w:proofErr w:type="gramStart"/>
      <w:r w:rsidRPr="00A24611">
        <w:rPr>
          <w:rFonts w:eastAsia="Times New Roman"/>
          <w:sz w:val="26"/>
          <w:szCs w:val="26"/>
        </w:rPr>
        <w:t xml:space="preserve">.» </w:t>
      </w:r>
      <w:proofErr w:type="gramEnd"/>
      <w:r w:rsidRPr="00A24611">
        <w:rPr>
          <w:rFonts w:eastAsia="Times New Roman"/>
          <w:sz w:val="26"/>
          <w:szCs w:val="26"/>
        </w:rPr>
        <w:t>Актуализированная редакция СНиП 2.07.01-89*.</w:t>
      </w:r>
    </w:p>
    <w:p w:rsidR="00A24611" w:rsidRPr="00A24611" w:rsidRDefault="00A24611" w:rsidP="00A24611">
      <w:pPr>
        <w:ind w:firstLine="709"/>
        <w:rPr>
          <w:rFonts w:eastAsia="Times New Roman"/>
          <w:sz w:val="26"/>
          <w:szCs w:val="26"/>
        </w:rPr>
      </w:pPr>
      <w:r w:rsidRPr="00A24611">
        <w:rPr>
          <w:rFonts w:eastAsia="Times New Roman"/>
          <w:sz w:val="26"/>
          <w:szCs w:val="26"/>
        </w:rPr>
        <w:t>СП 50.13330.2012 «Свод правил. Тепловая защита зданий</w:t>
      </w:r>
      <w:proofErr w:type="gramStart"/>
      <w:r w:rsidRPr="00A24611">
        <w:rPr>
          <w:rFonts w:eastAsia="Times New Roman"/>
          <w:sz w:val="26"/>
          <w:szCs w:val="26"/>
        </w:rPr>
        <w:t xml:space="preserve">.» </w:t>
      </w:r>
      <w:proofErr w:type="gramEnd"/>
      <w:r w:rsidRPr="00A24611">
        <w:rPr>
          <w:rFonts w:eastAsia="Times New Roman"/>
          <w:sz w:val="26"/>
          <w:szCs w:val="26"/>
        </w:rPr>
        <w:t>Актуализированная редакция СНиП 23-02-2003.</w:t>
      </w:r>
    </w:p>
    <w:p w:rsidR="00A24611" w:rsidRPr="00A24611" w:rsidRDefault="00A24611" w:rsidP="00A24611">
      <w:pPr>
        <w:ind w:firstLine="709"/>
        <w:rPr>
          <w:rFonts w:eastAsia="Times New Roman"/>
          <w:sz w:val="26"/>
          <w:szCs w:val="26"/>
        </w:rPr>
      </w:pPr>
      <w:r w:rsidRPr="00A24611">
        <w:rPr>
          <w:rFonts w:eastAsia="Times New Roman"/>
          <w:sz w:val="26"/>
          <w:szCs w:val="26"/>
        </w:rPr>
        <w:t>СП 51.13330.2011 «Свод правил. Защита от шума</w:t>
      </w:r>
      <w:proofErr w:type="gramStart"/>
      <w:r w:rsidRPr="00A24611">
        <w:rPr>
          <w:rFonts w:eastAsia="Times New Roman"/>
          <w:sz w:val="26"/>
          <w:szCs w:val="26"/>
        </w:rPr>
        <w:t xml:space="preserve">.» </w:t>
      </w:r>
      <w:proofErr w:type="gramEnd"/>
      <w:r w:rsidRPr="00A24611">
        <w:rPr>
          <w:rFonts w:eastAsia="Times New Roman"/>
          <w:sz w:val="26"/>
          <w:szCs w:val="26"/>
        </w:rPr>
        <w:t>Актуализированная реда</w:t>
      </w:r>
      <w:r w:rsidRPr="00A24611">
        <w:rPr>
          <w:rFonts w:eastAsia="Times New Roman"/>
          <w:sz w:val="26"/>
          <w:szCs w:val="26"/>
        </w:rPr>
        <w:t>к</w:t>
      </w:r>
      <w:r w:rsidRPr="00A24611">
        <w:rPr>
          <w:rFonts w:eastAsia="Times New Roman"/>
          <w:sz w:val="26"/>
          <w:szCs w:val="26"/>
        </w:rPr>
        <w:t>ция СНиП 23-03-2003.</w:t>
      </w:r>
    </w:p>
    <w:p w:rsidR="00A24611" w:rsidRPr="00A24611" w:rsidRDefault="00A24611" w:rsidP="00A24611">
      <w:pPr>
        <w:ind w:firstLine="709"/>
        <w:rPr>
          <w:rFonts w:eastAsia="Times New Roman"/>
          <w:sz w:val="26"/>
          <w:szCs w:val="26"/>
        </w:rPr>
      </w:pPr>
      <w:r w:rsidRPr="00A24611">
        <w:rPr>
          <w:rFonts w:eastAsia="Times New Roman"/>
          <w:sz w:val="26"/>
          <w:szCs w:val="26"/>
        </w:rPr>
        <w:lastRenderedPageBreak/>
        <w:t>СП 58.13330.2019 «СНиП 33-01-2003 Гидротехнические сооружения. Основные положения».</w:t>
      </w:r>
    </w:p>
    <w:p w:rsidR="00A24611" w:rsidRPr="00A24611" w:rsidRDefault="00A24611" w:rsidP="00A24611">
      <w:pPr>
        <w:ind w:firstLine="709"/>
        <w:rPr>
          <w:rFonts w:eastAsia="Times New Roman"/>
          <w:sz w:val="26"/>
          <w:szCs w:val="26"/>
        </w:rPr>
      </w:pPr>
      <w:r w:rsidRPr="00A24611">
        <w:rPr>
          <w:rFonts w:eastAsia="Times New Roman"/>
          <w:sz w:val="26"/>
          <w:szCs w:val="26"/>
        </w:rPr>
        <w:t>СП 62.13330.2011. «СНиП 42-01-2002. Газораспределительные системы</w:t>
      </w:r>
      <w:proofErr w:type="gramStart"/>
      <w:r w:rsidRPr="00A24611">
        <w:rPr>
          <w:rFonts w:eastAsia="Times New Roman"/>
          <w:sz w:val="26"/>
          <w:szCs w:val="26"/>
        </w:rPr>
        <w:t xml:space="preserve">.» </w:t>
      </w:r>
      <w:proofErr w:type="gramEnd"/>
      <w:r w:rsidRPr="00A24611">
        <w:rPr>
          <w:rFonts w:eastAsia="Times New Roman"/>
          <w:sz w:val="26"/>
          <w:szCs w:val="26"/>
        </w:rPr>
        <w:t>А</w:t>
      </w:r>
      <w:r w:rsidRPr="00A24611">
        <w:rPr>
          <w:rFonts w:eastAsia="Times New Roman"/>
          <w:sz w:val="26"/>
          <w:szCs w:val="26"/>
        </w:rPr>
        <w:t>к</w:t>
      </w:r>
      <w:r w:rsidRPr="00A24611">
        <w:rPr>
          <w:rFonts w:eastAsia="Times New Roman"/>
          <w:sz w:val="26"/>
          <w:szCs w:val="26"/>
        </w:rPr>
        <w:t>туализированная редакция.</w:t>
      </w:r>
    </w:p>
    <w:p w:rsidR="00A24611" w:rsidRPr="00A24611" w:rsidRDefault="00A24611" w:rsidP="00A24611">
      <w:pPr>
        <w:ind w:firstLine="709"/>
        <w:rPr>
          <w:rFonts w:eastAsia="Times New Roman"/>
          <w:sz w:val="26"/>
          <w:szCs w:val="26"/>
        </w:rPr>
      </w:pPr>
      <w:r w:rsidRPr="00A24611">
        <w:rPr>
          <w:rFonts w:eastAsia="Times New Roman"/>
          <w:sz w:val="26"/>
          <w:szCs w:val="26"/>
        </w:rPr>
        <w:t>СП 88.13330.2014. «Свод правил. Защитные сооружения гражданской обор</w:t>
      </w:r>
      <w:r w:rsidRPr="00A24611">
        <w:rPr>
          <w:rFonts w:eastAsia="Times New Roman"/>
          <w:sz w:val="26"/>
          <w:szCs w:val="26"/>
        </w:rPr>
        <w:t>о</w:t>
      </w:r>
      <w:r w:rsidRPr="00A24611">
        <w:rPr>
          <w:rFonts w:eastAsia="Times New Roman"/>
          <w:sz w:val="26"/>
          <w:szCs w:val="26"/>
        </w:rPr>
        <w:t>ны</w:t>
      </w:r>
      <w:proofErr w:type="gramStart"/>
      <w:r w:rsidRPr="00A24611">
        <w:rPr>
          <w:rFonts w:eastAsia="Times New Roman"/>
          <w:sz w:val="26"/>
          <w:szCs w:val="26"/>
        </w:rPr>
        <w:t xml:space="preserve">.» </w:t>
      </w:r>
      <w:proofErr w:type="gramEnd"/>
      <w:r w:rsidRPr="00A24611">
        <w:rPr>
          <w:rFonts w:eastAsia="Times New Roman"/>
          <w:sz w:val="26"/>
          <w:szCs w:val="26"/>
        </w:rPr>
        <w:t>Актуализированная редакция СНиП 42-01-2002.</w:t>
      </w:r>
    </w:p>
    <w:p w:rsidR="00A24611" w:rsidRPr="00A24611" w:rsidRDefault="00A24611" w:rsidP="00A24611">
      <w:pPr>
        <w:ind w:firstLine="709"/>
        <w:rPr>
          <w:rFonts w:eastAsia="Times New Roman"/>
          <w:sz w:val="26"/>
          <w:szCs w:val="26"/>
        </w:rPr>
      </w:pPr>
      <w:r w:rsidRPr="00A24611">
        <w:rPr>
          <w:rFonts w:eastAsia="Times New Roman"/>
          <w:sz w:val="26"/>
          <w:szCs w:val="26"/>
        </w:rPr>
        <w:t xml:space="preserve">СП 104.13330.2016. «СНиП 2.06.15-85 Инженерная защита территории </w:t>
      </w:r>
    </w:p>
    <w:p w:rsidR="00A24611" w:rsidRPr="00A24611" w:rsidRDefault="00A24611" w:rsidP="00A24611">
      <w:pPr>
        <w:ind w:firstLine="709"/>
        <w:rPr>
          <w:rFonts w:eastAsia="Times New Roman"/>
          <w:sz w:val="26"/>
          <w:szCs w:val="26"/>
        </w:rPr>
      </w:pPr>
      <w:r w:rsidRPr="00A24611">
        <w:rPr>
          <w:rFonts w:eastAsia="Times New Roman"/>
          <w:sz w:val="26"/>
          <w:szCs w:val="26"/>
        </w:rPr>
        <w:t>от затопления и подтопления</w:t>
      </w:r>
      <w:proofErr w:type="gramStart"/>
      <w:r w:rsidRPr="00A24611">
        <w:rPr>
          <w:rFonts w:eastAsia="Times New Roman"/>
          <w:sz w:val="26"/>
          <w:szCs w:val="26"/>
        </w:rPr>
        <w:t>.».</w:t>
      </w:r>
      <w:proofErr w:type="gramEnd"/>
    </w:p>
    <w:p w:rsidR="00A24611" w:rsidRPr="00A24611" w:rsidRDefault="00A24611" w:rsidP="00A24611">
      <w:pPr>
        <w:ind w:firstLine="709"/>
        <w:rPr>
          <w:rFonts w:eastAsia="Times New Roman"/>
          <w:sz w:val="26"/>
          <w:szCs w:val="26"/>
        </w:rPr>
      </w:pPr>
      <w:r w:rsidRPr="00A24611">
        <w:rPr>
          <w:rFonts w:eastAsia="Times New Roman"/>
          <w:sz w:val="26"/>
          <w:szCs w:val="26"/>
        </w:rPr>
        <w:t>СП 116.13330.2012 «СНиП 22-02-2003.Инженерная защита территорий, зданий и сооружений от опасных геологических процессов. Основные положения</w:t>
      </w:r>
      <w:proofErr w:type="gramStart"/>
      <w:r w:rsidRPr="00A24611">
        <w:rPr>
          <w:rFonts w:eastAsia="Times New Roman"/>
          <w:sz w:val="26"/>
          <w:szCs w:val="26"/>
        </w:rPr>
        <w:t xml:space="preserve">.» </w:t>
      </w:r>
      <w:proofErr w:type="gramEnd"/>
      <w:r w:rsidRPr="00A24611">
        <w:rPr>
          <w:rFonts w:eastAsia="Times New Roman"/>
          <w:sz w:val="26"/>
          <w:szCs w:val="26"/>
        </w:rPr>
        <w:t>Актуал</w:t>
      </w:r>
      <w:r w:rsidRPr="00A24611">
        <w:rPr>
          <w:rFonts w:eastAsia="Times New Roman"/>
          <w:sz w:val="26"/>
          <w:szCs w:val="26"/>
        </w:rPr>
        <w:t>и</w:t>
      </w:r>
      <w:r w:rsidRPr="00A24611">
        <w:rPr>
          <w:rFonts w:eastAsia="Times New Roman"/>
          <w:sz w:val="26"/>
          <w:szCs w:val="26"/>
        </w:rPr>
        <w:t>зированная редакция СНиП 22-02-2003.</w:t>
      </w:r>
    </w:p>
    <w:p w:rsidR="00A24611" w:rsidRPr="00A24611" w:rsidRDefault="00A24611" w:rsidP="00A24611">
      <w:pPr>
        <w:ind w:firstLine="709"/>
        <w:rPr>
          <w:rFonts w:eastAsia="Times New Roman"/>
          <w:sz w:val="26"/>
          <w:szCs w:val="26"/>
        </w:rPr>
      </w:pPr>
      <w:r w:rsidRPr="00A24611">
        <w:rPr>
          <w:rFonts w:eastAsia="Times New Roman"/>
          <w:sz w:val="26"/>
          <w:szCs w:val="26"/>
        </w:rPr>
        <w:t>СП 129.13330.2019 «СНиП 3.05.04-85* Наружные сети и сооружения вод</w:t>
      </w:r>
      <w:r w:rsidRPr="00A24611">
        <w:rPr>
          <w:rFonts w:eastAsia="Times New Roman"/>
          <w:sz w:val="26"/>
          <w:szCs w:val="26"/>
        </w:rPr>
        <w:t>о</w:t>
      </w:r>
      <w:r w:rsidRPr="00A24611">
        <w:rPr>
          <w:rFonts w:eastAsia="Times New Roman"/>
          <w:sz w:val="26"/>
          <w:szCs w:val="26"/>
        </w:rPr>
        <w:t>снабжения и канализации</w:t>
      </w:r>
      <w:proofErr w:type="gramStart"/>
      <w:r w:rsidRPr="00A24611">
        <w:rPr>
          <w:rFonts w:eastAsia="Times New Roman"/>
          <w:sz w:val="26"/>
          <w:szCs w:val="26"/>
        </w:rPr>
        <w:t>.».</w:t>
      </w:r>
      <w:proofErr w:type="gramEnd"/>
    </w:p>
    <w:p w:rsidR="00A24611" w:rsidRDefault="00A24611" w:rsidP="00A24611">
      <w:pPr>
        <w:ind w:firstLine="709"/>
        <w:rPr>
          <w:rFonts w:eastAsia="Times New Roman"/>
          <w:sz w:val="26"/>
          <w:szCs w:val="26"/>
        </w:rPr>
      </w:pPr>
      <w:r w:rsidRPr="00A24611">
        <w:rPr>
          <w:rFonts w:eastAsia="Times New Roman"/>
          <w:sz w:val="26"/>
          <w:szCs w:val="26"/>
        </w:rPr>
        <w:t>СП 165.1325800.2014 «Инженерно-технические мероприятия по гражданской обороне</w:t>
      </w:r>
      <w:proofErr w:type="gramStart"/>
      <w:r w:rsidRPr="00A24611">
        <w:rPr>
          <w:rFonts w:eastAsia="Times New Roman"/>
          <w:sz w:val="26"/>
          <w:szCs w:val="26"/>
        </w:rPr>
        <w:t xml:space="preserve">.» </w:t>
      </w:r>
      <w:proofErr w:type="gramEnd"/>
      <w:r w:rsidRPr="00A24611">
        <w:rPr>
          <w:rFonts w:eastAsia="Times New Roman"/>
          <w:sz w:val="26"/>
          <w:szCs w:val="26"/>
        </w:rPr>
        <w:t>Актуализированная редакция СНиП 2.01.51-90.»</w:t>
      </w:r>
    </w:p>
    <w:p w:rsidR="002B3703" w:rsidRPr="0075248E" w:rsidRDefault="002B3703" w:rsidP="00A24611">
      <w:pPr>
        <w:ind w:firstLine="709"/>
        <w:jc w:val="center"/>
        <w:rPr>
          <w:rFonts w:eastAsia="Times New Roman"/>
          <w:sz w:val="26"/>
          <w:szCs w:val="26"/>
        </w:rPr>
      </w:pPr>
      <w:r w:rsidRPr="0075248E">
        <w:rPr>
          <w:rFonts w:eastAsia="Times New Roman"/>
          <w:b/>
          <w:bCs/>
          <w:i/>
          <w:sz w:val="26"/>
          <w:szCs w:val="26"/>
        </w:rPr>
        <w:t>Са</w:t>
      </w:r>
      <w:r w:rsidRPr="0075248E">
        <w:rPr>
          <w:rFonts w:eastAsia="Times New Roman"/>
          <w:b/>
          <w:bCs/>
          <w:i/>
          <w:spacing w:val="2"/>
          <w:sz w:val="26"/>
          <w:szCs w:val="26"/>
        </w:rPr>
        <w:t>н</w:t>
      </w:r>
      <w:r w:rsidRPr="0075248E">
        <w:rPr>
          <w:rFonts w:eastAsia="Times New Roman"/>
          <w:b/>
          <w:bCs/>
          <w:i/>
          <w:spacing w:val="-1"/>
          <w:sz w:val="26"/>
          <w:szCs w:val="26"/>
        </w:rPr>
        <w:t>и</w:t>
      </w:r>
      <w:r w:rsidRPr="0075248E">
        <w:rPr>
          <w:rFonts w:eastAsia="Times New Roman"/>
          <w:b/>
          <w:bCs/>
          <w:i/>
          <w:spacing w:val="3"/>
          <w:sz w:val="26"/>
          <w:szCs w:val="26"/>
        </w:rPr>
        <w:t>т</w:t>
      </w:r>
      <w:r w:rsidRPr="0075248E">
        <w:rPr>
          <w:rFonts w:eastAsia="Times New Roman"/>
          <w:b/>
          <w:bCs/>
          <w:i/>
          <w:sz w:val="26"/>
          <w:szCs w:val="26"/>
        </w:rPr>
        <w:t>а</w:t>
      </w:r>
      <w:r w:rsidRPr="0075248E">
        <w:rPr>
          <w:rFonts w:eastAsia="Times New Roman"/>
          <w:b/>
          <w:bCs/>
          <w:i/>
          <w:spacing w:val="-2"/>
          <w:sz w:val="26"/>
          <w:szCs w:val="26"/>
        </w:rPr>
        <w:t>р</w:t>
      </w:r>
      <w:r w:rsidRPr="0075248E">
        <w:rPr>
          <w:rFonts w:eastAsia="Times New Roman"/>
          <w:b/>
          <w:bCs/>
          <w:i/>
          <w:spacing w:val="1"/>
          <w:sz w:val="26"/>
          <w:szCs w:val="26"/>
        </w:rPr>
        <w:t>н</w:t>
      </w:r>
      <w:r w:rsidRPr="0075248E">
        <w:rPr>
          <w:rFonts w:eastAsia="Times New Roman"/>
          <w:b/>
          <w:bCs/>
          <w:i/>
          <w:spacing w:val="-1"/>
          <w:sz w:val="26"/>
          <w:szCs w:val="26"/>
        </w:rPr>
        <w:t>ы</w:t>
      </w:r>
      <w:r w:rsidRPr="0075248E">
        <w:rPr>
          <w:rFonts w:eastAsia="Times New Roman"/>
          <w:b/>
          <w:bCs/>
          <w:i/>
          <w:sz w:val="26"/>
          <w:szCs w:val="26"/>
        </w:rPr>
        <w:t>е</w:t>
      </w:r>
      <w:r w:rsidRPr="0075248E">
        <w:rPr>
          <w:rFonts w:eastAsia="Times New Roman"/>
          <w:b/>
          <w:bCs/>
          <w:i/>
          <w:spacing w:val="-1"/>
          <w:sz w:val="26"/>
          <w:szCs w:val="26"/>
        </w:rPr>
        <w:t xml:space="preserve"> </w:t>
      </w:r>
      <w:r w:rsidRPr="0075248E">
        <w:rPr>
          <w:rFonts w:eastAsia="Times New Roman"/>
          <w:b/>
          <w:bCs/>
          <w:i/>
          <w:spacing w:val="1"/>
          <w:sz w:val="26"/>
          <w:szCs w:val="26"/>
        </w:rPr>
        <w:t>п</w:t>
      </w:r>
      <w:r w:rsidRPr="0075248E">
        <w:rPr>
          <w:rFonts w:eastAsia="Times New Roman"/>
          <w:b/>
          <w:bCs/>
          <w:i/>
          <w:sz w:val="26"/>
          <w:szCs w:val="26"/>
        </w:rPr>
        <w:t>рав</w:t>
      </w:r>
      <w:r w:rsidRPr="0075248E">
        <w:rPr>
          <w:rFonts w:eastAsia="Times New Roman"/>
          <w:b/>
          <w:bCs/>
          <w:i/>
          <w:spacing w:val="1"/>
          <w:sz w:val="26"/>
          <w:szCs w:val="26"/>
        </w:rPr>
        <w:t>и</w:t>
      </w:r>
      <w:r w:rsidRPr="0075248E">
        <w:rPr>
          <w:rFonts w:eastAsia="Times New Roman"/>
          <w:b/>
          <w:bCs/>
          <w:i/>
          <w:spacing w:val="-1"/>
          <w:sz w:val="26"/>
          <w:szCs w:val="26"/>
        </w:rPr>
        <w:t>л</w:t>
      </w:r>
      <w:r w:rsidRPr="0075248E">
        <w:rPr>
          <w:rFonts w:eastAsia="Times New Roman"/>
          <w:b/>
          <w:bCs/>
          <w:i/>
          <w:sz w:val="26"/>
          <w:szCs w:val="26"/>
        </w:rPr>
        <w:t>а</w:t>
      </w:r>
      <w:r w:rsidRPr="0075248E">
        <w:rPr>
          <w:rFonts w:eastAsia="Times New Roman"/>
          <w:b/>
          <w:bCs/>
          <w:i/>
          <w:spacing w:val="-2"/>
          <w:sz w:val="26"/>
          <w:szCs w:val="26"/>
        </w:rPr>
        <w:t xml:space="preserve"> </w:t>
      </w:r>
      <w:r w:rsidRPr="0075248E">
        <w:rPr>
          <w:rFonts w:eastAsia="Times New Roman"/>
          <w:b/>
          <w:bCs/>
          <w:i/>
          <w:sz w:val="26"/>
          <w:szCs w:val="26"/>
        </w:rPr>
        <w:t>и</w:t>
      </w:r>
      <w:r w:rsidRPr="0075248E">
        <w:rPr>
          <w:rFonts w:eastAsia="Times New Roman"/>
          <w:b/>
          <w:bCs/>
          <w:i/>
          <w:spacing w:val="1"/>
          <w:sz w:val="26"/>
          <w:szCs w:val="26"/>
        </w:rPr>
        <w:t xml:space="preserve"> н</w:t>
      </w:r>
      <w:r w:rsidRPr="0075248E">
        <w:rPr>
          <w:rFonts w:eastAsia="Times New Roman"/>
          <w:b/>
          <w:bCs/>
          <w:i/>
          <w:sz w:val="26"/>
          <w:szCs w:val="26"/>
        </w:rPr>
        <w:t>ор</w:t>
      </w:r>
      <w:r w:rsidRPr="0075248E">
        <w:rPr>
          <w:rFonts w:eastAsia="Times New Roman"/>
          <w:b/>
          <w:bCs/>
          <w:i/>
          <w:spacing w:val="1"/>
          <w:sz w:val="26"/>
          <w:szCs w:val="26"/>
        </w:rPr>
        <w:t>мы</w:t>
      </w:r>
      <w:r w:rsidRPr="0075248E">
        <w:rPr>
          <w:rFonts w:eastAsia="Times New Roman"/>
          <w:b/>
          <w:bCs/>
          <w:i/>
          <w:sz w:val="26"/>
          <w:szCs w:val="26"/>
        </w:rPr>
        <w:t xml:space="preserve">, </w:t>
      </w:r>
      <w:r w:rsidRPr="0075248E">
        <w:rPr>
          <w:rFonts w:eastAsia="Times New Roman"/>
          <w:b/>
          <w:bCs/>
          <w:i/>
          <w:spacing w:val="-1"/>
          <w:sz w:val="26"/>
          <w:szCs w:val="26"/>
        </w:rPr>
        <w:t>с</w:t>
      </w:r>
      <w:r w:rsidRPr="0075248E">
        <w:rPr>
          <w:rFonts w:eastAsia="Times New Roman"/>
          <w:b/>
          <w:bCs/>
          <w:i/>
          <w:sz w:val="26"/>
          <w:szCs w:val="26"/>
        </w:rPr>
        <w:t>а</w:t>
      </w:r>
      <w:r w:rsidRPr="0075248E">
        <w:rPr>
          <w:rFonts w:eastAsia="Times New Roman"/>
          <w:b/>
          <w:bCs/>
          <w:i/>
          <w:spacing w:val="1"/>
          <w:sz w:val="26"/>
          <w:szCs w:val="26"/>
        </w:rPr>
        <w:t>н</w:t>
      </w:r>
      <w:r w:rsidRPr="0075248E">
        <w:rPr>
          <w:rFonts w:eastAsia="Times New Roman"/>
          <w:b/>
          <w:bCs/>
          <w:i/>
          <w:spacing w:val="-1"/>
          <w:sz w:val="26"/>
          <w:szCs w:val="26"/>
        </w:rPr>
        <w:t>и</w:t>
      </w:r>
      <w:r w:rsidRPr="0075248E">
        <w:rPr>
          <w:rFonts w:eastAsia="Times New Roman"/>
          <w:b/>
          <w:bCs/>
          <w:i/>
          <w:sz w:val="26"/>
          <w:szCs w:val="26"/>
        </w:rPr>
        <w:t>тар</w:t>
      </w:r>
      <w:r w:rsidRPr="0075248E">
        <w:rPr>
          <w:rFonts w:eastAsia="Times New Roman"/>
          <w:b/>
          <w:bCs/>
          <w:i/>
          <w:spacing w:val="1"/>
          <w:sz w:val="26"/>
          <w:szCs w:val="26"/>
        </w:rPr>
        <w:t>н</w:t>
      </w:r>
      <w:r w:rsidRPr="0075248E">
        <w:rPr>
          <w:rFonts w:eastAsia="Times New Roman"/>
          <w:b/>
          <w:bCs/>
          <w:i/>
          <w:spacing w:val="-1"/>
          <w:sz w:val="26"/>
          <w:szCs w:val="26"/>
        </w:rPr>
        <w:t>ы</w:t>
      </w:r>
      <w:r w:rsidRPr="0075248E">
        <w:rPr>
          <w:rFonts w:eastAsia="Times New Roman"/>
          <w:b/>
          <w:bCs/>
          <w:i/>
          <w:sz w:val="26"/>
          <w:szCs w:val="26"/>
        </w:rPr>
        <w:t>е</w:t>
      </w:r>
      <w:r w:rsidRPr="0075248E">
        <w:rPr>
          <w:rFonts w:eastAsia="Times New Roman"/>
          <w:b/>
          <w:bCs/>
          <w:i/>
          <w:spacing w:val="-1"/>
          <w:sz w:val="26"/>
          <w:szCs w:val="26"/>
        </w:rPr>
        <w:t xml:space="preserve"> </w:t>
      </w:r>
      <w:r w:rsidRPr="0075248E">
        <w:rPr>
          <w:rFonts w:eastAsia="Times New Roman"/>
          <w:b/>
          <w:bCs/>
          <w:i/>
          <w:spacing w:val="1"/>
          <w:sz w:val="26"/>
          <w:szCs w:val="26"/>
        </w:rPr>
        <w:t>н</w:t>
      </w:r>
      <w:r w:rsidRPr="0075248E">
        <w:rPr>
          <w:rFonts w:eastAsia="Times New Roman"/>
          <w:b/>
          <w:bCs/>
          <w:i/>
          <w:sz w:val="26"/>
          <w:szCs w:val="26"/>
        </w:rPr>
        <w:t>ор</w:t>
      </w:r>
      <w:r w:rsidRPr="0075248E">
        <w:rPr>
          <w:rFonts w:eastAsia="Times New Roman"/>
          <w:b/>
          <w:bCs/>
          <w:i/>
          <w:spacing w:val="1"/>
          <w:sz w:val="26"/>
          <w:szCs w:val="26"/>
        </w:rPr>
        <w:t>м</w:t>
      </w:r>
      <w:r w:rsidRPr="0075248E">
        <w:rPr>
          <w:rFonts w:eastAsia="Times New Roman"/>
          <w:b/>
          <w:bCs/>
          <w:i/>
          <w:sz w:val="26"/>
          <w:szCs w:val="26"/>
        </w:rPr>
        <w:t>ы</w:t>
      </w:r>
    </w:p>
    <w:p w:rsidR="00A24611" w:rsidRPr="00A24611" w:rsidRDefault="00A24611" w:rsidP="00A24611">
      <w:pPr>
        <w:ind w:firstLine="709"/>
        <w:rPr>
          <w:rFonts w:eastAsia="Times New Roman"/>
          <w:sz w:val="26"/>
          <w:szCs w:val="26"/>
        </w:rPr>
      </w:pPr>
      <w:r w:rsidRPr="00A24611">
        <w:rPr>
          <w:rFonts w:eastAsia="Times New Roman"/>
          <w:sz w:val="26"/>
          <w:szCs w:val="26"/>
        </w:rPr>
        <w:t>СанПиН 2.2.1/2.1.1.1200-03 Санитарно-защитные зоны и санитарная классиф</w:t>
      </w:r>
      <w:r w:rsidRPr="00A24611">
        <w:rPr>
          <w:rFonts w:eastAsia="Times New Roman"/>
          <w:sz w:val="26"/>
          <w:szCs w:val="26"/>
        </w:rPr>
        <w:t>и</w:t>
      </w:r>
      <w:r w:rsidRPr="00A24611">
        <w:rPr>
          <w:rFonts w:eastAsia="Times New Roman"/>
          <w:sz w:val="26"/>
          <w:szCs w:val="26"/>
        </w:rPr>
        <w:t>кация предприятий, сооружений и иных объектов.</w:t>
      </w:r>
    </w:p>
    <w:p w:rsidR="00A24611" w:rsidRPr="00A24611" w:rsidRDefault="00A24611" w:rsidP="00A24611">
      <w:pPr>
        <w:ind w:firstLine="709"/>
        <w:rPr>
          <w:rFonts w:eastAsia="Times New Roman"/>
          <w:sz w:val="26"/>
          <w:szCs w:val="26"/>
        </w:rPr>
      </w:pPr>
      <w:r w:rsidRPr="00A24611">
        <w:rPr>
          <w:rFonts w:eastAsia="Times New Roman"/>
          <w:sz w:val="26"/>
          <w:szCs w:val="26"/>
        </w:rPr>
        <w:t>СанПиН 1.2.3685-21 «Гигиенические нормативы и требования к обеспечению безопасности и (или) безвредности для человека факторов среды обитания».</w:t>
      </w:r>
    </w:p>
    <w:p w:rsidR="00A24611" w:rsidRPr="00A24611" w:rsidRDefault="00A24611" w:rsidP="00A24611">
      <w:pPr>
        <w:ind w:firstLine="709"/>
        <w:rPr>
          <w:rFonts w:eastAsia="Times New Roman"/>
          <w:sz w:val="26"/>
          <w:szCs w:val="26"/>
        </w:rPr>
      </w:pPr>
      <w:r w:rsidRPr="00A24611">
        <w:rPr>
          <w:rFonts w:eastAsia="Times New Roman"/>
          <w:sz w:val="26"/>
          <w:szCs w:val="26"/>
        </w:rPr>
        <w:t>СанПиН 2.1.8/2.2.4.1383-03 «Гигиенические требования к размещению и эк</w:t>
      </w:r>
      <w:r w:rsidRPr="00A24611">
        <w:rPr>
          <w:rFonts w:eastAsia="Times New Roman"/>
          <w:sz w:val="26"/>
          <w:szCs w:val="26"/>
        </w:rPr>
        <w:t>с</w:t>
      </w:r>
      <w:r w:rsidRPr="00A24611">
        <w:rPr>
          <w:rFonts w:eastAsia="Times New Roman"/>
          <w:sz w:val="26"/>
          <w:szCs w:val="26"/>
        </w:rPr>
        <w:t>плуатации передающих радиотехнических объектов».</w:t>
      </w:r>
    </w:p>
    <w:p w:rsidR="002B3703" w:rsidRPr="0075248E" w:rsidRDefault="00A24611" w:rsidP="00A24611">
      <w:pPr>
        <w:ind w:firstLine="709"/>
        <w:rPr>
          <w:rFonts w:eastAsia="Times New Roman"/>
          <w:sz w:val="26"/>
          <w:szCs w:val="26"/>
        </w:rPr>
      </w:pPr>
      <w:r w:rsidRPr="00A24611">
        <w:rPr>
          <w:rFonts w:eastAsia="Times New Roman"/>
          <w:sz w:val="26"/>
          <w:szCs w:val="26"/>
        </w:rPr>
        <w:t>СанПиН 2.1.8/2.2.4.1190-03 «Гигиенические требования к размещению и эк</w:t>
      </w:r>
      <w:r w:rsidRPr="00A24611">
        <w:rPr>
          <w:rFonts w:eastAsia="Times New Roman"/>
          <w:sz w:val="26"/>
          <w:szCs w:val="26"/>
        </w:rPr>
        <w:t>с</w:t>
      </w:r>
      <w:r w:rsidRPr="00A24611">
        <w:rPr>
          <w:rFonts w:eastAsia="Times New Roman"/>
          <w:sz w:val="26"/>
          <w:szCs w:val="26"/>
        </w:rPr>
        <w:t>плуатации средств сухопутной подвижной радиосвязи»</w:t>
      </w:r>
      <w:r>
        <w:rPr>
          <w:rFonts w:eastAsia="Times New Roman"/>
          <w:sz w:val="26"/>
          <w:szCs w:val="26"/>
        </w:rPr>
        <w:t>.</w:t>
      </w:r>
    </w:p>
    <w:p w:rsidR="002B3703" w:rsidRPr="0075248E" w:rsidRDefault="002B3703" w:rsidP="001B116D">
      <w:pPr>
        <w:tabs>
          <w:tab w:val="left" w:pos="12758"/>
        </w:tabs>
        <w:ind w:firstLine="709"/>
        <w:jc w:val="center"/>
        <w:rPr>
          <w:rFonts w:eastAsia="Times New Roman"/>
          <w:sz w:val="26"/>
          <w:szCs w:val="26"/>
        </w:rPr>
      </w:pPr>
      <w:r w:rsidRPr="0075248E">
        <w:rPr>
          <w:rFonts w:eastAsia="Times New Roman"/>
          <w:b/>
          <w:bCs/>
          <w:i/>
          <w:sz w:val="26"/>
          <w:szCs w:val="26"/>
        </w:rPr>
        <w:t>И</w:t>
      </w:r>
      <w:r w:rsidRPr="0075248E">
        <w:rPr>
          <w:rFonts w:eastAsia="Times New Roman"/>
          <w:b/>
          <w:bCs/>
          <w:i/>
          <w:spacing w:val="1"/>
          <w:sz w:val="26"/>
          <w:szCs w:val="26"/>
        </w:rPr>
        <w:t>н</w:t>
      </w:r>
      <w:r w:rsidRPr="0075248E">
        <w:rPr>
          <w:rFonts w:eastAsia="Times New Roman"/>
          <w:b/>
          <w:bCs/>
          <w:i/>
          <w:spacing w:val="-1"/>
          <w:sz w:val="26"/>
          <w:szCs w:val="26"/>
        </w:rPr>
        <w:t>ы</w:t>
      </w:r>
      <w:r w:rsidRPr="0075248E">
        <w:rPr>
          <w:rFonts w:eastAsia="Times New Roman"/>
          <w:b/>
          <w:bCs/>
          <w:i/>
          <w:sz w:val="26"/>
          <w:szCs w:val="26"/>
        </w:rPr>
        <w:t>е</w:t>
      </w:r>
      <w:r w:rsidRPr="0075248E">
        <w:rPr>
          <w:rFonts w:eastAsia="Times New Roman"/>
          <w:b/>
          <w:bCs/>
          <w:i/>
          <w:spacing w:val="-1"/>
          <w:sz w:val="26"/>
          <w:szCs w:val="26"/>
        </w:rPr>
        <w:t xml:space="preserve"> </w:t>
      </w:r>
      <w:r w:rsidRPr="0075248E">
        <w:rPr>
          <w:rFonts w:eastAsia="Times New Roman"/>
          <w:b/>
          <w:bCs/>
          <w:i/>
          <w:spacing w:val="1"/>
          <w:sz w:val="26"/>
          <w:szCs w:val="26"/>
        </w:rPr>
        <w:t>д</w:t>
      </w:r>
      <w:r w:rsidRPr="0075248E">
        <w:rPr>
          <w:rFonts w:eastAsia="Times New Roman"/>
          <w:b/>
          <w:bCs/>
          <w:i/>
          <w:sz w:val="26"/>
          <w:szCs w:val="26"/>
        </w:rPr>
        <w:t>ок</w:t>
      </w:r>
      <w:r w:rsidRPr="0075248E">
        <w:rPr>
          <w:rFonts w:eastAsia="Times New Roman"/>
          <w:b/>
          <w:bCs/>
          <w:i/>
          <w:spacing w:val="-1"/>
          <w:sz w:val="26"/>
          <w:szCs w:val="26"/>
        </w:rPr>
        <w:t>у</w:t>
      </w:r>
      <w:r w:rsidRPr="0075248E">
        <w:rPr>
          <w:rFonts w:eastAsia="Times New Roman"/>
          <w:b/>
          <w:bCs/>
          <w:i/>
          <w:spacing w:val="1"/>
          <w:sz w:val="26"/>
          <w:szCs w:val="26"/>
        </w:rPr>
        <w:t>м</w:t>
      </w:r>
      <w:r w:rsidRPr="0075248E">
        <w:rPr>
          <w:rFonts w:eastAsia="Times New Roman"/>
          <w:b/>
          <w:bCs/>
          <w:i/>
          <w:spacing w:val="-1"/>
          <w:sz w:val="26"/>
          <w:szCs w:val="26"/>
        </w:rPr>
        <w:t>ен</w:t>
      </w:r>
      <w:r w:rsidRPr="0075248E">
        <w:rPr>
          <w:rFonts w:eastAsia="Times New Roman"/>
          <w:b/>
          <w:bCs/>
          <w:i/>
          <w:spacing w:val="3"/>
          <w:sz w:val="26"/>
          <w:szCs w:val="26"/>
        </w:rPr>
        <w:t>т</w:t>
      </w:r>
      <w:r w:rsidRPr="0075248E">
        <w:rPr>
          <w:rFonts w:eastAsia="Times New Roman"/>
          <w:b/>
          <w:bCs/>
          <w:i/>
          <w:sz w:val="26"/>
          <w:szCs w:val="26"/>
        </w:rPr>
        <w:t>ы</w:t>
      </w:r>
    </w:p>
    <w:p w:rsidR="002B3703" w:rsidRPr="0075248E" w:rsidRDefault="002B3703" w:rsidP="001B116D">
      <w:pPr>
        <w:tabs>
          <w:tab w:val="left" w:pos="12758"/>
        </w:tabs>
        <w:ind w:firstLine="709"/>
        <w:rPr>
          <w:sz w:val="26"/>
          <w:szCs w:val="26"/>
        </w:rPr>
      </w:pPr>
      <w:r w:rsidRPr="0075248E">
        <w:rPr>
          <w:rFonts w:eastAsia="Times New Roman"/>
          <w:sz w:val="26"/>
          <w:szCs w:val="26"/>
        </w:rPr>
        <w:t>ГОСТ 22.0.07</w:t>
      </w:r>
      <w:r w:rsidRPr="0075248E">
        <w:rPr>
          <w:rFonts w:eastAsia="Times New Roman"/>
          <w:spacing w:val="-1"/>
          <w:sz w:val="26"/>
          <w:szCs w:val="26"/>
        </w:rPr>
        <w:t>-</w:t>
      </w:r>
      <w:r w:rsidRPr="0075248E">
        <w:rPr>
          <w:rFonts w:eastAsia="Times New Roman"/>
          <w:sz w:val="26"/>
          <w:szCs w:val="26"/>
        </w:rPr>
        <w:t>97/</w:t>
      </w:r>
      <w:r w:rsidRPr="0075248E">
        <w:rPr>
          <w:rFonts w:eastAsia="Times New Roman"/>
          <w:spacing w:val="1"/>
          <w:sz w:val="26"/>
          <w:szCs w:val="26"/>
        </w:rPr>
        <w:t>Г</w:t>
      </w:r>
      <w:r w:rsidRPr="0075248E">
        <w:rPr>
          <w:rFonts w:eastAsia="Times New Roman"/>
          <w:sz w:val="26"/>
          <w:szCs w:val="26"/>
        </w:rPr>
        <w:t>О</w:t>
      </w:r>
      <w:r w:rsidRPr="0075248E">
        <w:rPr>
          <w:rFonts w:eastAsia="Times New Roman"/>
          <w:spacing w:val="-2"/>
          <w:sz w:val="26"/>
          <w:szCs w:val="26"/>
        </w:rPr>
        <w:t>С</w:t>
      </w:r>
      <w:r w:rsidRPr="0075248E">
        <w:rPr>
          <w:rFonts w:eastAsia="Times New Roman"/>
          <w:sz w:val="26"/>
          <w:szCs w:val="26"/>
        </w:rPr>
        <w:t xml:space="preserve">Т </w:t>
      </w:r>
      <w:proofErr w:type="gramStart"/>
      <w:r w:rsidRPr="0075248E">
        <w:rPr>
          <w:rFonts w:eastAsia="Times New Roman"/>
          <w:sz w:val="26"/>
          <w:szCs w:val="26"/>
        </w:rPr>
        <w:t>Р</w:t>
      </w:r>
      <w:proofErr w:type="gramEnd"/>
      <w:r w:rsidRPr="0075248E">
        <w:rPr>
          <w:rFonts w:eastAsia="Times New Roman"/>
          <w:spacing w:val="1"/>
          <w:sz w:val="26"/>
          <w:szCs w:val="26"/>
        </w:rPr>
        <w:t xml:space="preserve"> </w:t>
      </w:r>
      <w:r w:rsidRPr="0075248E">
        <w:rPr>
          <w:rFonts w:eastAsia="Times New Roman"/>
          <w:sz w:val="26"/>
          <w:szCs w:val="26"/>
        </w:rPr>
        <w:t>22.0.0</w:t>
      </w:r>
      <w:r w:rsidRPr="0075248E">
        <w:rPr>
          <w:rFonts w:eastAsia="Times New Roman"/>
          <w:spacing w:val="2"/>
          <w:sz w:val="26"/>
          <w:szCs w:val="26"/>
        </w:rPr>
        <w:t>7</w:t>
      </w:r>
      <w:r w:rsidRPr="0075248E">
        <w:rPr>
          <w:rFonts w:eastAsia="Times New Roman"/>
          <w:spacing w:val="-1"/>
          <w:sz w:val="26"/>
          <w:szCs w:val="26"/>
        </w:rPr>
        <w:t>-</w:t>
      </w:r>
      <w:r w:rsidRPr="0075248E">
        <w:rPr>
          <w:rFonts w:eastAsia="Times New Roman"/>
          <w:sz w:val="26"/>
          <w:szCs w:val="26"/>
        </w:rPr>
        <w:t>95</w:t>
      </w:r>
      <w:r w:rsidRPr="0075248E">
        <w:rPr>
          <w:rFonts w:eastAsia="Times New Roman"/>
          <w:spacing w:val="3"/>
          <w:sz w:val="26"/>
          <w:szCs w:val="26"/>
        </w:rPr>
        <w:t xml:space="preserve"> </w:t>
      </w:r>
      <w:r w:rsidRPr="0075248E">
        <w:rPr>
          <w:rFonts w:eastAsia="Times New Roman"/>
          <w:spacing w:val="1"/>
          <w:sz w:val="26"/>
          <w:szCs w:val="26"/>
        </w:rPr>
        <w:t>Б</w:t>
      </w:r>
      <w:r w:rsidRPr="0075248E">
        <w:rPr>
          <w:rFonts w:eastAsia="Times New Roman"/>
          <w:spacing w:val="-1"/>
          <w:sz w:val="26"/>
          <w:szCs w:val="26"/>
        </w:rPr>
        <w:t>е</w:t>
      </w:r>
      <w:r w:rsidRPr="0075248E">
        <w:rPr>
          <w:rFonts w:eastAsia="Times New Roman"/>
          <w:spacing w:val="1"/>
          <w:sz w:val="26"/>
          <w:szCs w:val="26"/>
        </w:rPr>
        <w:t>з</w:t>
      </w:r>
      <w:r w:rsidRPr="0075248E">
        <w:rPr>
          <w:rFonts w:eastAsia="Times New Roman"/>
          <w:sz w:val="26"/>
          <w:szCs w:val="26"/>
        </w:rPr>
        <w:t>о</w:t>
      </w:r>
      <w:r w:rsidRPr="0075248E">
        <w:rPr>
          <w:rFonts w:eastAsia="Times New Roman"/>
          <w:spacing w:val="1"/>
          <w:sz w:val="26"/>
          <w:szCs w:val="26"/>
        </w:rPr>
        <w:t>п</w:t>
      </w:r>
      <w:r w:rsidRPr="0075248E">
        <w:rPr>
          <w:rFonts w:eastAsia="Times New Roman"/>
          <w:spacing w:val="-1"/>
          <w:sz w:val="26"/>
          <w:szCs w:val="26"/>
        </w:rPr>
        <w:t>ас</w:t>
      </w:r>
      <w:r w:rsidRPr="0075248E">
        <w:rPr>
          <w:rFonts w:eastAsia="Times New Roman"/>
          <w:spacing w:val="1"/>
          <w:sz w:val="26"/>
          <w:szCs w:val="26"/>
        </w:rPr>
        <w:t>н</w:t>
      </w:r>
      <w:r w:rsidRPr="0075248E">
        <w:rPr>
          <w:rFonts w:eastAsia="Times New Roman"/>
          <w:sz w:val="26"/>
          <w:szCs w:val="26"/>
        </w:rPr>
        <w:t>о</w:t>
      </w:r>
      <w:r w:rsidRPr="0075248E">
        <w:rPr>
          <w:rFonts w:eastAsia="Times New Roman"/>
          <w:spacing w:val="-1"/>
          <w:sz w:val="26"/>
          <w:szCs w:val="26"/>
        </w:rPr>
        <w:t>с</w:t>
      </w:r>
      <w:r w:rsidRPr="0075248E">
        <w:rPr>
          <w:rFonts w:eastAsia="Times New Roman"/>
          <w:sz w:val="26"/>
          <w:szCs w:val="26"/>
        </w:rPr>
        <w:t>ть</w:t>
      </w:r>
      <w:r w:rsidRPr="0075248E">
        <w:rPr>
          <w:rFonts w:eastAsia="Times New Roman"/>
          <w:spacing w:val="2"/>
          <w:sz w:val="26"/>
          <w:szCs w:val="26"/>
        </w:rPr>
        <w:t xml:space="preserve"> </w:t>
      </w:r>
      <w:r w:rsidRPr="0075248E">
        <w:rPr>
          <w:rFonts w:eastAsia="Times New Roman"/>
          <w:sz w:val="26"/>
          <w:szCs w:val="26"/>
        </w:rPr>
        <w:t xml:space="preserve">в </w:t>
      </w:r>
      <w:r w:rsidRPr="0075248E">
        <w:rPr>
          <w:rFonts w:eastAsia="Times New Roman"/>
          <w:spacing w:val="-1"/>
          <w:sz w:val="26"/>
          <w:szCs w:val="26"/>
        </w:rPr>
        <w:t>ч</w:t>
      </w:r>
      <w:r w:rsidRPr="0075248E">
        <w:rPr>
          <w:rFonts w:eastAsia="Times New Roman"/>
          <w:sz w:val="26"/>
          <w:szCs w:val="26"/>
        </w:rPr>
        <w:t>р</w:t>
      </w:r>
      <w:r w:rsidRPr="0075248E">
        <w:rPr>
          <w:rFonts w:eastAsia="Times New Roman"/>
          <w:spacing w:val="-1"/>
          <w:sz w:val="26"/>
          <w:szCs w:val="26"/>
        </w:rPr>
        <w:t>е</w:t>
      </w:r>
      <w:r w:rsidRPr="0075248E">
        <w:rPr>
          <w:rFonts w:eastAsia="Times New Roman"/>
          <w:spacing w:val="1"/>
          <w:sz w:val="26"/>
          <w:szCs w:val="26"/>
        </w:rPr>
        <w:t>з</w:t>
      </w:r>
      <w:r w:rsidRPr="0075248E">
        <w:rPr>
          <w:rFonts w:eastAsia="Times New Roman"/>
          <w:sz w:val="26"/>
          <w:szCs w:val="26"/>
        </w:rPr>
        <w:t>в</w:t>
      </w:r>
      <w:r w:rsidRPr="0075248E">
        <w:rPr>
          <w:rFonts w:eastAsia="Times New Roman"/>
          <w:spacing w:val="-1"/>
          <w:sz w:val="26"/>
          <w:szCs w:val="26"/>
        </w:rPr>
        <w:t>ыча</w:t>
      </w:r>
      <w:r w:rsidRPr="0075248E">
        <w:rPr>
          <w:rFonts w:eastAsia="Times New Roman"/>
          <w:spacing w:val="1"/>
          <w:sz w:val="26"/>
          <w:szCs w:val="26"/>
        </w:rPr>
        <w:t>йн</w:t>
      </w:r>
      <w:r w:rsidRPr="0075248E">
        <w:rPr>
          <w:rFonts w:eastAsia="Times New Roman"/>
          <w:sz w:val="26"/>
          <w:szCs w:val="26"/>
        </w:rPr>
        <w:t xml:space="preserve">ых </w:t>
      </w:r>
      <w:r w:rsidRPr="0075248E">
        <w:rPr>
          <w:rFonts w:eastAsia="Times New Roman"/>
          <w:spacing w:val="-1"/>
          <w:sz w:val="26"/>
          <w:szCs w:val="26"/>
        </w:rPr>
        <w:t>с</w:t>
      </w:r>
      <w:r w:rsidRPr="0075248E">
        <w:rPr>
          <w:rFonts w:eastAsia="Times New Roman"/>
          <w:spacing w:val="1"/>
          <w:sz w:val="26"/>
          <w:szCs w:val="26"/>
        </w:rPr>
        <w:t>и</w:t>
      </w:r>
      <w:r w:rsidRPr="0075248E">
        <w:rPr>
          <w:rFonts w:eastAsia="Times New Roman"/>
          <w:spacing w:val="3"/>
          <w:sz w:val="26"/>
          <w:szCs w:val="26"/>
        </w:rPr>
        <w:t>т</w:t>
      </w:r>
      <w:r w:rsidRPr="0075248E">
        <w:rPr>
          <w:rFonts w:eastAsia="Times New Roman"/>
          <w:spacing w:val="-7"/>
          <w:sz w:val="26"/>
          <w:szCs w:val="26"/>
        </w:rPr>
        <w:t>у</w:t>
      </w:r>
      <w:r w:rsidRPr="0075248E">
        <w:rPr>
          <w:rFonts w:eastAsia="Times New Roman"/>
          <w:spacing w:val="-1"/>
          <w:sz w:val="26"/>
          <w:szCs w:val="26"/>
        </w:rPr>
        <w:t>а</w:t>
      </w:r>
      <w:r w:rsidRPr="0075248E">
        <w:rPr>
          <w:rFonts w:eastAsia="Times New Roman"/>
          <w:spacing w:val="1"/>
          <w:sz w:val="26"/>
          <w:szCs w:val="26"/>
        </w:rPr>
        <w:t>ци</w:t>
      </w:r>
      <w:r w:rsidRPr="0075248E">
        <w:rPr>
          <w:rFonts w:eastAsia="Times New Roman"/>
          <w:sz w:val="26"/>
          <w:szCs w:val="26"/>
        </w:rPr>
        <w:t>я</w:t>
      </w:r>
      <w:r w:rsidRPr="0075248E">
        <w:rPr>
          <w:rFonts w:eastAsia="Times New Roman"/>
          <w:spacing w:val="2"/>
          <w:sz w:val="26"/>
          <w:szCs w:val="26"/>
        </w:rPr>
        <w:t>х</w:t>
      </w:r>
      <w:r w:rsidRPr="0075248E">
        <w:rPr>
          <w:rFonts w:eastAsia="Times New Roman"/>
          <w:sz w:val="26"/>
          <w:szCs w:val="26"/>
        </w:rPr>
        <w:t>. И</w:t>
      </w:r>
      <w:r w:rsidRPr="0075248E">
        <w:rPr>
          <w:rFonts w:eastAsia="Times New Roman"/>
          <w:spacing w:val="-1"/>
          <w:sz w:val="26"/>
          <w:szCs w:val="26"/>
        </w:rPr>
        <w:t>с</w:t>
      </w:r>
      <w:r w:rsidRPr="0075248E">
        <w:rPr>
          <w:rFonts w:eastAsia="Times New Roman"/>
          <w:sz w:val="26"/>
          <w:szCs w:val="26"/>
        </w:rPr>
        <w:t>точ</w:t>
      </w:r>
      <w:r w:rsidRPr="0075248E">
        <w:rPr>
          <w:rFonts w:eastAsia="Times New Roman"/>
          <w:spacing w:val="1"/>
          <w:sz w:val="26"/>
          <w:szCs w:val="26"/>
        </w:rPr>
        <w:t>ник</w:t>
      </w:r>
      <w:r w:rsidRPr="0075248E">
        <w:rPr>
          <w:rFonts w:eastAsia="Times New Roman"/>
          <w:sz w:val="26"/>
          <w:szCs w:val="26"/>
        </w:rPr>
        <w:t>и</w:t>
      </w:r>
      <w:r w:rsidRPr="0075248E">
        <w:rPr>
          <w:rFonts w:eastAsia="Times New Roman"/>
          <w:spacing w:val="1"/>
          <w:sz w:val="26"/>
          <w:szCs w:val="26"/>
        </w:rPr>
        <w:t xml:space="preserve"> </w:t>
      </w:r>
      <w:r w:rsidRPr="0075248E">
        <w:rPr>
          <w:rFonts w:eastAsia="Times New Roman"/>
          <w:sz w:val="26"/>
          <w:szCs w:val="26"/>
        </w:rPr>
        <w:t>т</w:t>
      </w:r>
      <w:r w:rsidRPr="0075248E">
        <w:rPr>
          <w:rFonts w:eastAsia="Times New Roman"/>
          <w:spacing w:val="-3"/>
          <w:sz w:val="26"/>
          <w:szCs w:val="26"/>
        </w:rPr>
        <w:t>е</w:t>
      </w:r>
      <w:r w:rsidRPr="0075248E">
        <w:rPr>
          <w:rFonts w:eastAsia="Times New Roman"/>
          <w:spacing w:val="2"/>
          <w:sz w:val="26"/>
          <w:szCs w:val="26"/>
        </w:rPr>
        <w:t>х</w:t>
      </w:r>
      <w:r w:rsidRPr="0075248E">
        <w:rPr>
          <w:rFonts w:eastAsia="Times New Roman"/>
          <w:spacing w:val="1"/>
          <w:sz w:val="26"/>
          <w:szCs w:val="26"/>
        </w:rPr>
        <w:t>н</w:t>
      </w:r>
      <w:r w:rsidRPr="0075248E">
        <w:rPr>
          <w:rFonts w:eastAsia="Times New Roman"/>
          <w:sz w:val="26"/>
          <w:szCs w:val="26"/>
        </w:rPr>
        <w:t>ог</w:t>
      </w:r>
      <w:r w:rsidRPr="0075248E">
        <w:rPr>
          <w:rFonts w:eastAsia="Times New Roman"/>
          <w:spacing w:val="-1"/>
          <w:sz w:val="26"/>
          <w:szCs w:val="26"/>
        </w:rPr>
        <w:t>енн</w:t>
      </w:r>
      <w:r w:rsidRPr="0075248E">
        <w:rPr>
          <w:rFonts w:eastAsia="Times New Roman"/>
          <w:sz w:val="26"/>
          <w:szCs w:val="26"/>
        </w:rPr>
        <w:t>ых</w:t>
      </w:r>
      <w:r w:rsidRPr="0075248E">
        <w:rPr>
          <w:rFonts w:eastAsia="Times New Roman"/>
          <w:spacing w:val="2"/>
          <w:sz w:val="26"/>
          <w:szCs w:val="26"/>
        </w:rPr>
        <w:t xml:space="preserve"> </w:t>
      </w:r>
      <w:r w:rsidRPr="0075248E">
        <w:rPr>
          <w:rFonts w:eastAsia="Times New Roman"/>
          <w:spacing w:val="-1"/>
          <w:sz w:val="26"/>
          <w:szCs w:val="26"/>
        </w:rPr>
        <w:t>ч</w:t>
      </w:r>
      <w:r w:rsidRPr="0075248E">
        <w:rPr>
          <w:rFonts w:eastAsia="Times New Roman"/>
          <w:sz w:val="26"/>
          <w:szCs w:val="26"/>
        </w:rPr>
        <w:t>р</w:t>
      </w:r>
      <w:r w:rsidRPr="0075248E">
        <w:rPr>
          <w:rFonts w:eastAsia="Times New Roman"/>
          <w:spacing w:val="-1"/>
          <w:sz w:val="26"/>
          <w:szCs w:val="26"/>
        </w:rPr>
        <w:t>е</w:t>
      </w:r>
      <w:r w:rsidRPr="0075248E">
        <w:rPr>
          <w:rFonts w:eastAsia="Times New Roman"/>
          <w:spacing w:val="1"/>
          <w:sz w:val="26"/>
          <w:szCs w:val="26"/>
        </w:rPr>
        <w:t>з</w:t>
      </w:r>
      <w:r w:rsidRPr="0075248E">
        <w:rPr>
          <w:rFonts w:eastAsia="Times New Roman"/>
          <w:sz w:val="26"/>
          <w:szCs w:val="26"/>
        </w:rPr>
        <w:t>в</w:t>
      </w:r>
      <w:r w:rsidRPr="0075248E">
        <w:rPr>
          <w:rFonts w:eastAsia="Times New Roman"/>
          <w:spacing w:val="-1"/>
          <w:sz w:val="26"/>
          <w:szCs w:val="26"/>
        </w:rPr>
        <w:t>ыча</w:t>
      </w:r>
      <w:r w:rsidRPr="0075248E">
        <w:rPr>
          <w:rFonts w:eastAsia="Times New Roman"/>
          <w:spacing w:val="1"/>
          <w:sz w:val="26"/>
          <w:szCs w:val="26"/>
        </w:rPr>
        <w:t>йн</w:t>
      </w:r>
      <w:r w:rsidRPr="0075248E">
        <w:rPr>
          <w:rFonts w:eastAsia="Times New Roman"/>
          <w:sz w:val="26"/>
          <w:szCs w:val="26"/>
        </w:rPr>
        <w:t>ых</w:t>
      </w:r>
      <w:r w:rsidRPr="0075248E">
        <w:rPr>
          <w:rFonts w:eastAsia="Times New Roman"/>
          <w:spacing w:val="2"/>
          <w:sz w:val="26"/>
          <w:szCs w:val="26"/>
        </w:rPr>
        <w:t xml:space="preserve"> </w:t>
      </w:r>
      <w:r w:rsidRPr="0075248E">
        <w:rPr>
          <w:rFonts w:eastAsia="Times New Roman"/>
          <w:spacing w:val="-1"/>
          <w:sz w:val="26"/>
          <w:szCs w:val="26"/>
        </w:rPr>
        <w:t>с</w:t>
      </w:r>
      <w:r w:rsidRPr="0075248E">
        <w:rPr>
          <w:rFonts w:eastAsia="Times New Roman"/>
          <w:spacing w:val="1"/>
          <w:sz w:val="26"/>
          <w:szCs w:val="26"/>
        </w:rPr>
        <w:t>и</w:t>
      </w:r>
      <w:r w:rsidRPr="0075248E">
        <w:rPr>
          <w:rFonts w:eastAsia="Times New Roman"/>
          <w:spacing w:val="3"/>
          <w:sz w:val="26"/>
          <w:szCs w:val="26"/>
        </w:rPr>
        <w:t>т</w:t>
      </w:r>
      <w:r w:rsidRPr="0075248E">
        <w:rPr>
          <w:rFonts w:eastAsia="Times New Roman"/>
          <w:spacing w:val="-5"/>
          <w:sz w:val="26"/>
          <w:szCs w:val="26"/>
        </w:rPr>
        <w:t>у</w:t>
      </w:r>
      <w:r w:rsidRPr="0075248E">
        <w:rPr>
          <w:rFonts w:eastAsia="Times New Roman"/>
          <w:spacing w:val="-1"/>
          <w:sz w:val="26"/>
          <w:szCs w:val="26"/>
        </w:rPr>
        <w:t>а</w:t>
      </w:r>
      <w:r w:rsidRPr="0075248E">
        <w:rPr>
          <w:rFonts w:eastAsia="Times New Roman"/>
          <w:spacing w:val="1"/>
          <w:sz w:val="26"/>
          <w:szCs w:val="26"/>
        </w:rPr>
        <w:t>ций</w:t>
      </w:r>
      <w:r w:rsidRPr="0075248E">
        <w:rPr>
          <w:rFonts w:eastAsia="Times New Roman"/>
          <w:sz w:val="26"/>
          <w:szCs w:val="26"/>
        </w:rPr>
        <w:t>. Кл</w:t>
      </w:r>
      <w:r w:rsidRPr="0075248E">
        <w:rPr>
          <w:rFonts w:eastAsia="Times New Roman"/>
          <w:spacing w:val="-1"/>
          <w:sz w:val="26"/>
          <w:szCs w:val="26"/>
        </w:rPr>
        <w:t>асс</w:t>
      </w:r>
      <w:r w:rsidRPr="0075248E">
        <w:rPr>
          <w:rFonts w:eastAsia="Times New Roman"/>
          <w:spacing w:val="1"/>
          <w:sz w:val="26"/>
          <w:szCs w:val="26"/>
        </w:rPr>
        <w:t>и</w:t>
      </w:r>
      <w:r w:rsidRPr="0075248E">
        <w:rPr>
          <w:rFonts w:eastAsia="Times New Roman"/>
          <w:sz w:val="26"/>
          <w:szCs w:val="26"/>
        </w:rPr>
        <w:t>ф</w:t>
      </w:r>
      <w:r w:rsidRPr="0075248E">
        <w:rPr>
          <w:rFonts w:eastAsia="Times New Roman"/>
          <w:spacing w:val="1"/>
          <w:sz w:val="26"/>
          <w:szCs w:val="26"/>
        </w:rPr>
        <w:t>ик</w:t>
      </w:r>
      <w:r w:rsidRPr="0075248E">
        <w:rPr>
          <w:rFonts w:eastAsia="Times New Roman"/>
          <w:spacing w:val="-3"/>
          <w:sz w:val="26"/>
          <w:szCs w:val="26"/>
        </w:rPr>
        <w:t>а</w:t>
      </w:r>
      <w:r w:rsidRPr="0075248E">
        <w:rPr>
          <w:rFonts w:eastAsia="Times New Roman"/>
          <w:spacing w:val="1"/>
          <w:sz w:val="26"/>
          <w:szCs w:val="26"/>
        </w:rPr>
        <w:t>ци</w:t>
      </w:r>
      <w:r w:rsidRPr="0075248E">
        <w:rPr>
          <w:rFonts w:eastAsia="Times New Roman"/>
          <w:sz w:val="26"/>
          <w:szCs w:val="26"/>
        </w:rPr>
        <w:t>я и</w:t>
      </w:r>
      <w:r w:rsidRPr="0075248E">
        <w:rPr>
          <w:rFonts w:eastAsia="Times New Roman"/>
          <w:spacing w:val="1"/>
          <w:sz w:val="26"/>
          <w:szCs w:val="26"/>
        </w:rPr>
        <w:t xml:space="preserve"> н</w:t>
      </w:r>
      <w:r w:rsidRPr="0075248E">
        <w:rPr>
          <w:rFonts w:eastAsia="Times New Roman"/>
          <w:sz w:val="26"/>
          <w:szCs w:val="26"/>
        </w:rPr>
        <w:t>о</w:t>
      </w:r>
      <w:r w:rsidRPr="0075248E">
        <w:rPr>
          <w:rFonts w:eastAsia="Times New Roman"/>
          <w:spacing w:val="-1"/>
          <w:sz w:val="26"/>
          <w:szCs w:val="26"/>
        </w:rPr>
        <w:t>ме</w:t>
      </w:r>
      <w:r w:rsidRPr="0075248E">
        <w:rPr>
          <w:rFonts w:eastAsia="Times New Roman"/>
          <w:spacing w:val="1"/>
          <w:sz w:val="26"/>
          <w:szCs w:val="26"/>
        </w:rPr>
        <w:t>нк</w:t>
      </w:r>
      <w:r w:rsidRPr="0075248E">
        <w:rPr>
          <w:rFonts w:eastAsia="Times New Roman"/>
          <w:sz w:val="26"/>
          <w:szCs w:val="26"/>
        </w:rPr>
        <w:t>л</w:t>
      </w:r>
      <w:r w:rsidRPr="0075248E">
        <w:rPr>
          <w:rFonts w:eastAsia="Times New Roman"/>
          <w:spacing w:val="-1"/>
          <w:sz w:val="26"/>
          <w:szCs w:val="26"/>
        </w:rPr>
        <w:t>а</w:t>
      </w:r>
      <w:r w:rsidRPr="0075248E">
        <w:rPr>
          <w:rFonts w:eastAsia="Times New Roman"/>
          <w:spacing w:val="3"/>
          <w:sz w:val="26"/>
          <w:szCs w:val="26"/>
        </w:rPr>
        <w:t>т</w:t>
      </w:r>
      <w:r w:rsidRPr="0075248E">
        <w:rPr>
          <w:rFonts w:eastAsia="Times New Roman"/>
          <w:spacing w:val="-7"/>
          <w:sz w:val="26"/>
          <w:szCs w:val="26"/>
        </w:rPr>
        <w:t>у</w:t>
      </w:r>
      <w:r w:rsidRPr="0075248E">
        <w:rPr>
          <w:rFonts w:eastAsia="Times New Roman"/>
          <w:sz w:val="26"/>
          <w:szCs w:val="26"/>
        </w:rPr>
        <w:t xml:space="preserve">ра </w:t>
      </w:r>
      <w:r w:rsidRPr="0075248E">
        <w:rPr>
          <w:rFonts w:eastAsia="Times New Roman"/>
          <w:spacing w:val="1"/>
          <w:sz w:val="26"/>
          <w:szCs w:val="26"/>
        </w:rPr>
        <w:t>п</w:t>
      </w:r>
      <w:r w:rsidRPr="0075248E">
        <w:rPr>
          <w:rFonts w:eastAsia="Times New Roman"/>
          <w:sz w:val="26"/>
          <w:szCs w:val="26"/>
        </w:rPr>
        <w:t>о</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ж</w:t>
      </w:r>
      <w:r w:rsidRPr="0075248E">
        <w:rPr>
          <w:rFonts w:eastAsia="Times New Roman"/>
          <w:spacing w:val="-1"/>
          <w:sz w:val="26"/>
          <w:szCs w:val="26"/>
        </w:rPr>
        <w:t>а</w:t>
      </w:r>
      <w:r w:rsidRPr="0075248E">
        <w:rPr>
          <w:rFonts w:eastAsia="Times New Roman"/>
          <w:sz w:val="26"/>
          <w:szCs w:val="26"/>
        </w:rPr>
        <w:t>ющ</w:t>
      </w:r>
      <w:r w:rsidRPr="0075248E">
        <w:rPr>
          <w:rFonts w:eastAsia="Times New Roman"/>
          <w:spacing w:val="1"/>
          <w:sz w:val="26"/>
          <w:szCs w:val="26"/>
        </w:rPr>
        <w:t>и</w:t>
      </w:r>
      <w:r w:rsidRPr="0075248E">
        <w:rPr>
          <w:rFonts w:eastAsia="Times New Roman"/>
          <w:sz w:val="26"/>
          <w:szCs w:val="26"/>
        </w:rPr>
        <w:t>х фак</w:t>
      </w:r>
      <w:r w:rsidRPr="0075248E">
        <w:rPr>
          <w:rFonts w:eastAsia="Times New Roman"/>
          <w:spacing w:val="1"/>
          <w:sz w:val="26"/>
          <w:szCs w:val="26"/>
        </w:rPr>
        <w:t>то</w:t>
      </w:r>
      <w:r w:rsidRPr="0075248E">
        <w:rPr>
          <w:rFonts w:eastAsia="Times New Roman"/>
          <w:sz w:val="26"/>
          <w:szCs w:val="26"/>
        </w:rPr>
        <w:t>ров</w:t>
      </w:r>
      <w:r w:rsidRPr="0075248E">
        <w:rPr>
          <w:rFonts w:eastAsia="Times New Roman"/>
          <w:spacing w:val="-3"/>
          <w:sz w:val="26"/>
          <w:szCs w:val="26"/>
        </w:rPr>
        <w:t xml:space="preserve"> </w:t>
      </w:r>
      <w:r w:rsidRPr="0075248E">
        <w:rPr>
          <w:rFonts w:eastAsia="Times New Roman"/>
          <w:sz w:val="26"/>
          <w:szCs w:val="26"/>
        </w:rPr>
        <w:t>и</w:t>
      </w:r>
      <w:r w:rsidRPr="0075248E">
        <w:rPr>
          <w:rFonts w:eastAsia="Times New Roman"/>
          <w:spacing w:val="1"/>
          <w:sz w:val="26"/>
          <w:szCs w:val="26"/>
        </w:rPr>
        <w:t xml:space="preserve"> </w:t>
      </w:r>
      <w:r w:rsidRPr="0075248E">
        <w:rPr>
          <w:rFonts w:eastAsia="Times New Roman"/>
          <w:spacing w:val="-1"/>
          <w:sz w:val="26"/>
          <w:szCs w:val="26"/>
        </w:rPr>
        <w:t>и</w:t>
      </w:r>
      <w:r w:rsidRPr="0075248E">
        <w:rPr>
          <w:rFonts w:eastAsia="Times New Roman"/>
          <w:sz w:val="26"/>
          <w:szCs w:val="26"/>
        </w:rPr>
        <w:t>х</w:t>
      </w:r>
      <w:r w:rsidRPr="0075248E">
        <w:rPr>
          <w:rFonts w:eastAsia="Times New Roman"/>
          <w:spacing w:val="2"/>
          <w:sz w:val="26"/>
          <w:szCs w:val="26"/>
        </w:rPr>
        <w:t xml:space="preserve"> </w:t>
      </w:r>
      <w:r w:rsidRPr="0075248E">
        <w:rPr>
          <w:rFonts w:eastAsia="Times New Roman"/>
          <w:spacing w:val="1"/>
          <w:sz w:val="26"/>
          <w:szCs w:val="26"/>
        </w:rPr>
        <w:t>п</w:t>
      </w:r>
      <w:r w:rsidRPr="0075248E">
        <w:rPr>
          <w:rFonts w:eastAsia="Times New Roman"/>
          <w:spacing w:val="-1"/>
          <w:sz w:val="26"/>
          <w:szCs w:val="26"/>
        </w:rPr>
        <w:t>а</w:t>
      </w:r>
      <w:r w:rsidRPr="0075248E">
        <w:rPr>
          <w:rFonts w:eastAsia="Times New Roman"/>
          <w:sz w:val="26"/>
          <w:szCs w:val="26"/>
        </w:rPr>
        <w:t>р</w:t>
      </w:r>
      <w:r w:rsidRPr="0075248E">
        <w:rPr>
          <w:rFonts w:eastAsia="Times New Roman"/>
          <w:spacing w:val="-1"/>
          <w:sz w:val="26"/>
          <w:szCs w:val="26"/>
        </w:rPr>
        <w:t>аме</w:t>
      </w:r>
      <w:r w:rsidRPr="0075248E">
        <w:rPr>
          <w:rFonts w:eastAsia="Times New Roman"/>
          <w:sz w:val="26"/>
          <w:szCs w:val="26"/>
        </w:rPr>
        <w:t>тро</w:t>
      </w:r>
      <w:r w:rsidRPr="0075248E">
        <w:rPr>
          <w:rFonts w:eastAsia="Times New Roman"/>
          <w:spacing w:val="5"/>
          <w:sz w:val="26"/>
          <w:szCs w:val="26"/>
        </w:rPr>
        <w:t>в</w:t>
      </w:r>
      <w:r w:rsidR="009B2A1E" w:rsidRPr="0075248E">
        <w:rPr>
          <w:rFonts w:eastAsia="Times New Roman"/>
          <w:sz w:val="26"/>
          <w:szCs w:val="26"/>
        </w:rPr>
        <w:t>.</w:t>
      </w:r>
    </w:p>
    <w:p w:rsidR="002B3703" w:rsidRPr="0075248E" w:rsidRDefault="002B3703" w:rsidP="001B116D">
      <w:pPr>
        <w:tabs>
          <w:tab w:val="left" w:pos="12758"/>
        </w:tabs>
        <w:ind w:firstLine="709"/>
        <w:rPr>
          <w:rFonts w:eastAsia="Times New Roman"/>
          <w:sz w:val="26"/>
          <w:szCs w:val="26"/>
        </w:rPr>
      </w:pPr>
      <w:r w:rsidRPr="0075248E">
        <w:rPr>
          <w:rFonts w:eastAsia="Times New Roman"/>
          <w:sz w:val="26"/>
          <w:szCs w:val="26"/>
        </w:rPr>
        <w:t>ГОСТ</w:t>
      </w:r>
      <w:r w:rsidRPr="0075248E">
        <w:rPr>
          <w:rFonts w:eastAsia="Times New Roman"/>
          <w:spacing w:val="26"/>
          <w:sz w:val="26"/>
          <w:szCs w:val="26"/>
        </w:rPr>
        <w:t xml:space="preserve"> </w:t>
      </w:r>
      <w:r w:rsidRPr="0075248E">
        <w:rPr>
          <w:rFonts w:eastAsia="Times New Roman"/>
          <w:sz w:val="26"/>
          <w:szCs w:val="26"/>
        </w:rPr>
        <w:t>17.1.5.02</w:t>
      </w:r>
      <w:r w:rsidRPr="0075248E">
        <w:rPr>
          <w:rFonts w:eastAsia="Times New Roman"/>
          <w:spacing w:val="-1"/>
          <w:sz w:val="26"/>
          <w:szCs w:val="26"/>
        </w:rPr>
        <w:t>-</w:t>
      </w:r>
      <w:r w:rsidRPr="0075248E">
        <w:rPr>
          <w:rFonts w:eastAsia="Times New Roman"/>
          <w:sz w:val="26"/>
          <w:szCs w:val="26"/>
        </w:rPr>
        <w:t>80</w:t>
      </w:r>
      <w:r w:rsidRPr="0075248E">
        <w:rPr>
          <w:rFonts w:eastAsia="Times New Roman"/>
          <w:spacing w:val="31"/>
          <w:sz w:val="26"/>
          <w:szCs w:val="26"/>
        </w:rPr>
        <w:t xml:space="preserve"> </w:t>
      </w:r>
      <w:r w:rsidRPr="0075248E">
        <w:rPr>
          <w:rFonts w:eastAsia="Times New Roman"/>
          <w:sz w:val="26"/>
          <w:szCs w:val="26"/>
        </w:rPr>
        <w:t>О</w:t>
      </w:r>
      <w:r w:rsidRPr="0075248E">
        <w:rPr>
          <w:rFonts w:eastAsia="Times New Roman"/>
          <w:spacing w:val="2"/>
          <w:sz w:val="26"/>
          <w:szCs w:val="26"/>
        </w:rPr>
        <w:t>х</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н</w:t>
      </w:r>
      <w:r w:rsidRPr="0075248E">
        <w:rPr>
          <w:rFonts w:eastAsia="Times New Roman"/>
          <w:sz w:val="26"/>
          <w:szCs w:val="26"/>
        </w:rPr>
        <w:t>а</w:t>
      </w:r>
      <w:r w:rsidRPr="0075248E">
        <w:rPr>
          <w:rFonts w:eastAsia="Times New Roman"/>
          <w:spacing w:val="25"/>
          <w:sz w:val="26"/>
          <w:szCs w:val="26"/>
        </w:rPr>
        <w:t xml:space="preserve"> </w:t>
      </w:r>
      <w:r w:rsidRPr="0075248E">
        <w:rPr>
          <w:rFonts w:eastAsia="Times New Roman"/>
          <w:spacing w:val="1"/>
          <w:sz w:val="26"/>
          <w:szCs w:val="26"/>
        </w:rPr>
        <w:t>п</w:t>
      </w:r>
      <w:r w:rsidRPr="0075248E">
        <w:rPr>
          <w:rFonts w:eastAsia="Times New Roman"/>
          <w:sz w:val="26"/>
          <w:szCs w:val="26"/>
        </w:rPr>
        <w:t>р</w:t>
      </w:r>
      <w:r w:rsidRPr="0075248E">
        <w:rPr>
          <w:rFonts w:eastAsia="Times New Roman"/>
          <w:spacing w:val="1"/>
          <w:sz w:val="26"/>
          <w:szCs w:val="26"/>
        </w:rPr>
        <w:t>и</w:t>
      </w:r>
      <w:r w:rsidRPr="0075248E">
        <w:rPr>
          <w:rFonts w:eastAsia="Times New Roman"/>
          <w:sz w:val="26"/>
          <w:szCs w:val="26"/>
        </w:rPr>
        <w:t>роды</w:t>
      </w:r>
      <w:r w:rsidR="00C11B29" w:rsidRPr="0075248E">
        <w:rPr>
          <w:rFonts w:eastAsia="Times New Roman"/>
          <w:sz w:val="26"/>
          <w:szCs w:val="26"/>
        </w:rPr>
        <w:t xml:space="preserve"> (ССОП)</w:t>
      </w:r>
      <w:r w:rsidRPr="0075248E">
        <w:rPr>
          <w:rFonts w:eastAsia="Times New Roman"/>
          <w:sz w:val="26"/>
          <w:szCs w:val="26"/>
        </w:rPr>
        <w:t>.</w:t>
      </w:r>
      <w:r w:rsidRPr="0075248E">
        <w:rPr>
          <w:rFonts w:eastAsia="Times New Roman"/>
          <w:spacing w:val="26"/>
          <w:sz w:val="26"/>
          <w:szCs w:val="26"/>
        </w:rPr>
        <w:t xml:space="preserve"> </w:t>
      </w:r>
      <w:r w:rsidRPr="0075248E">
        <w:rPr>
          <w:rFonts w:eastAsia="Times New Roman"/>
          <w:sz w:val="26"/>
          <w:szCs w:val="26"/>
        </w:rPr>
        <w:t>Г</w:t>
      </w:r>
      <w:r w:rsidRPr="0075248E">
        <w:rPr>
          <w:rFonts w:eastAsia="Times New Roman"/>
          <w:spacing w:val="1"/>
          <w:sz w:val="26"/>
          <w:szCs w:val="26"/>
        </w:rPr>
        <w:t>и</w:t>
      </w:r>
      <w:r w:rsidRPr="0075248E">
        <w:rPr>
          <w:rFonts w:eastAsia="Times New Roman"/>
          <w:sz w:val="26"/>
          <w:szCs w:val="26"/>
        </w:rPr>
        <w:t>дро</w:t>
      </w:r>
      <w:r w:rsidRPr="0075248E">
        <w:rPr>
          <w:rFonts w:eastAsia="Times New Roman"/>
          <w:spacing w:val="-3"/>
          <w:sz w:val="26"/>
          <w:szCs w:val="26"/>
        </w:rPr>
        <w:t>с</w:t>
      </w:r>
      <w:r w:rsidRPr="0075248E">
        <w:rPr>
          <w:rFonts w:eastAsia="Times New Roman"/>
          <w:sz w:val="26"/>
          <w:szCs w:val="26"/>
        </w:rPr>
        <w:t>фер</w:t>
      </w:r>
      <w:r w:rsidRPr="0075248E">
        <w:rPr>
          <w:rFonts w:eastAsia="Times New Roman"/>
          <w:spacing w:val="-1"/>
          <w:sz w:val="26"/>
          <w:szCs w:val="26"/>
        </w:rPr>
        <w:t>а</w:t>
      </w:r>
      <w:r w:rsidRPr="0075248E">
        <w:rPr>
          <w:rFonts w:eastAsia="Times New Roman"/>
          <w:sz w:val="26"/>
          <w:szCs w:val="26"/>
        </w:rPr>
        <w:t>.</w:t>
      </w:r>
      <w:r w:rsidRPr="0075248E">
        <w:rPr>
          <w:rFonts w:eastAsia="Times New Roman"/>
          <w:spacing w:val="26"/>
          <w:sz w:val="26"/>
          <w:szCs w:val="26"/>
        </w:rPr>
        <w:t xml:space="preserve"> </w:t>
      </w:r>
      <w:r w:rsidRPr="0075248E">
        <w:rPr>
          <w:rFonts w:eastAsia="Times New Roman"/>
          <w:sz w:val="26"/>
          <w:szCs w:val="26"/>
        </w:rPr>
        <w:t>Г</w:t>
      </w:r>
      <w:r w:rsidRPr="0075248E">
        <w:rPr>
          <w:rFonts w:eastAsia="Times New Roman"/>
          <w:spacing w:val="1"/>
          <w:sz w:val="26"/>
          <w:szCs w:val="26"/>
        </w:rPr>
        <w:t>и</w:t>
      </w:r>
      <w:r w:rsidRPr="0075248E">
        <w:rPr>
          <w:rFonts w:eastAsia="Times New Roman"/>
          <w:sz w:val="26"/>
          <w:szCs w:val="26"/>
        </w:rPr>
        <w:t>г</w:t>
      </w:r>
      <w:r w:rsidRPr="0075248E">
        <w:rPr>
          <w:rFonts w:eastAsia="Times New Roman"/>
          <w:spacing w:val="1"/>
          <w:sz w:val="26"/>
          <w:szCs w:val="26"/>
        </w:rPr>
        <w:t>и</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pacing w:val="-1"/>
          <w:sz w:val="26"/>
          <w:szCs w:val="26"/>
        </w:rPr>
        <w:t>чес</w:t>
      </w:r>
      <w:r w:rsidRPr="0075248E">
        <w:rPr>
          <w:rFonts w:eastAsia="Times New Roman"/>
          <w:spacing w:val="1"/>
          <w:sz w:val="26"/>
          <w:szCs w:val="26"/>
        </w:rPr>
        <w:t>ки</w:t>
      </w:r>
      <w:r w:rsidRPr="0075248E">
        <w:rPr>
          <w:rFonts w:eastAsia="Times New Roman"/>
          <w:sz w:val="26"/>
          <w:szCs w:val="26"/>
        </w:rPr>
        <w:t>е</w:t>
      </w:r>
      <w:r w:rsidRPr="0075248E">
        <w:rPr>
          <w:rFonts w:eastAsia="Times New Roman"/>
          <w:spacing w:val="25"/>
          <w:sz w:val="26"/>
          <w:szCs w:val="26"/>
        </w:rPr>
        <w:t xml:space="preserve"> </w:t>
      </w:r>
      <w:r w:rsidRPr="0075248E">
        <w:rPr>
          <w:rFonts w:eastAsia="Times New Roman"/>
          <w:spacing w:val="-2"/>
          <w:sz w:val="26"/>
          <w:szCs w:val="26"/>
        </w:rPr>
        <w:t>т</w:t>
      </w:r>
      <w:r w:rsidRPr="0075248E">
        <w:rPr>
          <w:rFonts w:eastAsia="Times New Roman"/>
          <w:sz w:val="26"/>
          <w:szCs w:val="26"/>
        </w:rPr>
        <w:t>р</w:t>
      </w:r>
      <w:r w:rsidRPr="0075248E">
        <w:rPr>
          <w:rFonts w:eastAsia="Times New Roman"/>
          <w:spacing w:val="-1"/>
          <w:sz w:val="26"/>
          <w:szCs w:val="26"/>
        </w:rPr>
        <w:t>е</w:t>
      </w:r>
      <w:r w:rsidRPr="0075248E">
        <w:rPr>
          <w:rFonts w:eastAsia="Times New Roman"/>
          <w:sz w:val="26"/>
          <w:szCs w:val="26"/>
        </w:rPr>
        <w:t>бов</w:t>
      </w:r>
      <w:r w:rsidRPr="0075248E">
        <w:rPr>
          <w:rFonts w:eastAsia="Times New Roman"/>
          <w:spacing w:val="-1"/>
          <w:sz w:val="26"/>
          <w:szCs w:val="26"/>
        </w:rPr>
        <w:t>а</w:t>
      </w:r>
      <w:r w:rsidRPr="0075248E">
        <w:rPr>
          <w:rFonts w:eastAsia="Times New Roman"/>
          <w:spacing w:val="1"/>
          <w:sz w:val="26"/>
          <w:szCs w:val="26"/>
        </w:rPr>
        <w:t>ни</w:t>
      </w:r>
      <w:r w:rsidRPr="0075248E">
        <w:rPr>
          <w:rFonts w:eastAsia="Times New Roman"/>
          <w:sz w:val="26"/>
          <w:szCs w:val="26"/>
        </w:rPr>
        <w:t>я</w:t>
      </w:r>
      <w:r w:rsidRPr="0075248E">
        <w:rPr>
          <w:rFonts w:eastAsia="Times New Roman"/>
          <w:spacing w:val="26"/>
          <w:sz w:val="26"/>
          <w:szCs w:val="26"/>
        </w:rPr>
        <w:t xml:space="preserve"> </w:t>
      </w:r>
      <w:r w:rsidRPr="0075248E">
        <w:rPr>
          <w:rFonts w:eastAsia="Times New Roman"/>
          <w:sz w:val="26"/>
          <w:szCs w:val="26"/>
        </w:rPr>
        <w:t>к</w:t>
      </w:r>
      <w:r w:rsidRPr="0075248E">
        <w:rPr>
          <w:rFonts w:eastAsia="Times New Roman"/>
          <w:spacing w:val="27"/>
          <w:sz w:val="26"/>
          <w:szCs w:val="26"/>
        </w:rPr>
        <w:t xml:space="preserve"> </w:t>
      </w:r>
      <w:r w:rsidRPr="0075248E">
        <w:rPr>
          <w:rFonts w:eastAsia="Times New Roman"/>
          <w:spacing w:val="1"/>
          <w:sz w:val="26"/>
          <w:szCs w:val="26"/>
        </w:rPr>
        <w:t>з</w:t>
      </w:r>
      <w:r w:rsidRPr="0075248E">
        <w:rPr>
          <w:rFonts w:eastAsia="Times New Roman"/>
          <w:spacing w:val="-2"/>
          <w:sz w:val="26"/>
          <w:szCs w:val="26"/>
        </w:rPr>
        <w:t>о</w:t>
      </w:r>
      <w:r w:rsidRPr="0075248E">
        <w:rPr>
          <w:rFonts w:eastAsia="Times New Roman"/>
          <w:spacing w:val="1"/>
          <w:sz w:val="26"/>
          <w:szCs w:val="26"/>
        </w:rPr>
        <w:t>н</w:t>
      </w:r>
      <w:r w:rsidRPr="0075248E">
        <w:rPr>
          <w:rFonts w:eastAsia="Times New Roman"/>
          <w:spacing w:val="-1"/>
          <w:sz w:val="26"/>
          <w:szCs w:val="26"/>
        </w:rPr>
        <w:t>а</w:t>
      </w:r>
      <w:r w:rsidRPr="0075248E">
        <w:rPr>
          <w:rFonts w:eastAsia="Times New Roman"/>
          <w:sz w:val="26"/>
          <w:szCs w:val="26"/>
        </w:rPr>
        <w:t>м р</w:t>
      </w:r>
      <w:r w:rsidRPr="0075248E">
        <w:rPr>
          <w:rFonts w:eastAsia="Times New Roman"/>
          <w:spacing w:val="-1"/>
          <w:sz w:val="26"/>
          <w:szCs w:val="26"/>
        </w:rPr>
        <w:t>е</w:t>
      </w:r>
      <w:r w:rsidRPr="0075248E">
        <w:rPr>
          <w:rFonts w:eastAsia="Times New Roman"/>
          <w:spacing w:val="1"/>
          <w:sz w:val="26"/>
          <w:szCs w:val="26"/>
        </w:rPr>
        <w:t>к</w:t>
      </w:r>
      <w:r w:rsidRPr="0075248E">
        <w:rPr>
          <w:rFonts w:eastAsia="Times New Roman"/>
          <w:sz w:val="26"/>
          <w:szCs w:val="26"/>
        </w:rPr>
        <w:t>р</w:t>
      </w:r>
      <w:r w:rsidRPr="0075248E">
        <w:rPr>
          <w:rFonts w:eastAsia="Times New Roman"/>
          <w:spacing w:val="-1"/>
          <w:sz w:val="26"/>
          <w:szCs w:val="26"/>
        </w:rPr>
        <w:t>еа</w:t>
      </w:r>
      <w:r w:rsidRPr="0075248E">
        <w:rPr>
          <w:rFonts w:eastAsia="Times New Roman"/>
          <w:spacing w:val="1"/>
          <w:sz w:val="26"/>
          <w:szCs w:val="26"/>
        </w:rPr>
        <w:t>ци</w:t>
      </w:r>
      <w:r w:rsidRPr="0075248E">
        <w:rPr>
          <w:rFonts w:eastAsia="Times New Roman"/>
          <w:sz w:val="26"/>
          <w:szCs w:val="26"/>
        </w:rPr>
        <w:t>и</w:t>
      </w:r>
      <w:r w:rsidRPr="0075248E">
        <w:rPr>
          <w:rFonts w:eastAsia="Times New Roman"/>
          <w:spacing w:val="1"/>
          <w:sz w:val="26"/>
          <w:szCs w:val="26"/>
        </w:rPr>
        <w:t xml:space="preserve"> </w:t>
      </w:r>
      <w:r w:rsidRPr="0075248E">
        <w:rPr>
          <w:rFonts w:eastAsia="Times New Roman"/>
          <w:sz w:val="26"/>
          <w:szCs w:val="26"/>
        </w:rPr>
        <w:t>вод</w:t>
      </w:r>
      <w:r w:rsidRPr="0075248E">
        <w:rPr>
          <w:rFonts w:eastAsia="Times New Roman"/>
          <w:spacing w:val="1"/>
          <w:sz w:val="26"/>
          <w:szCs w:val="26"/>
        </w:rPr>
        <w:t>н</w:t>
      </w:r>
      <w:r w:rsidRPr="0075248E">
        <w:rPr>
          <w:rFonts w:eastAsia="Times New Roman"/>
          <w:spacing w:val="-3"/>
          <w:sz w:val="26"/>
          <w:szCs w:val="26"/>
        </w:rPr>
        <w:t>ы</w:t>
      </w:r>
      <w:r w:rsidRPr="0075248E">
        <w:rPr>
          <w:rFonts w:eastAsia="Times New Roman"/>
          <w:sz w:val="26"/>
          <w:szCs w:val="26"/>
        </w:rPr>
        <w:t>х</w:t>
      </w:r>
      <w:r w:rsidRPr="0075248E">
        <w:rPr>
          <w:rFonts w:eastAsia="Times New Roman"/>
          <w:spacing w:val="2"/>
          <w:sz w:val="26"/>
          <w:szCs w:val="26"/>
        </w:rPr>
        <w:t xml:space="preserve"> </w:t>
      </w:r>
      <w:r w:rsidRPr="0075248E">
        <w:rPr>
          <w:rFonts w:eastAsia="Times New Roman"/>
          <w:sz w:val="26"/>
          <w:szCs w:val="26"/>
        </w:rPr>
        <w:t>об</w:t>
      </w:r>
      <w:r w:rsidRPr="0075248E">
        <w:rPr>
          <w:rFonts w:eastAsia="Times New Roman"/>
          <w:spacing w:val="1"/>
          <w:sz w:val="26"/>
          <w:szCs w:val="26"/>
        </w:rPr>
        <w:t>ъ</w:t>
      </w:r>
      <w:r w:rsidRPr="0075248E">
        <w:rPr>
          <w:rFonts w:eastAsia="Times New Roman"/>
          <w:spacing w:val="-3"/>
          <w:sz w:val="26"/>
          <w:szCs w:val="26"/>
        </w:rPr>
        <w:t>е</w:t>
      </w:r>
      <w:r w:rsidRPr="0075248E">
        <w:rPr>
          <w:rFonts w:eastAsia="Times New Roman"/>
          <w:spacing w:val="1"/>
          <w:sz w:val="26"/>
          <w:szCs w:val="26"/>
        </w:rPr>
        <w:t>к</w:t>
      </w:r>
      <w:r w:rsidRPr="0075248E">
        <w:rPr>
          <w:rFonts w:eastAsia="Times New Roman"/>
          <w:sz w:val="26"/>
          <w:szCs w:val="26"/>
        </w:rPr>
        <w:t>то</w:t>
      </w:r>
      <w:r w:rsidRPr="0075248E">
        <w:rPr>
          <w:rFonts w:eastAsia="Times New Roman"/>
          <w:spacing w:val="5"/>
          <w:sz w:val="26"/>
          <w:szCs w:val="26"/>
        </w:rPr>
        <w:t>в</w:t>
      </w:r>
      <w:r w:rsidR="009B2A1E" w:rsidRPr="0075248E">
        <w:rPr>
          <w:rFonts w:eastAsia="Times New Roman"/>
          <w:sz w:val="26"/>
          <w:szCs w:val="26"/>
        </w:rPr>
        <w:t>.</w:t>
      </w:r>
    </w:p>
    <w:p w:rsidR="006B5A4C" w:rsidRPr="0075248E" w:rsidRDefault="002B3703" w:rsidP="001B116D">
      <w:pPr>
        <w:tabs>
          <w:tab w:val="left" w:pos="12758"/>
        </w:tabs>
        <w:ind w:firstLine="709"/>
        <w:rPr>
          <w:rFonts w:eastAsia="Times New Roman"/>
          <w:sz w:val="26"/>
          <w:szCs w:val="26"/>
        </w:rPr>
      </w:pPr>
      <w:r w:rsidRPr="0075248E">
        <w:rPr>
          <w:rFonts w:eastAsia="Times New Roman"/>
          <w:spacing w:val="1"/>
          <w:sz w:val="26"/>
          <w:szCs w:val="26"/>
        </w:rPr>
        <w:t>Р</w:t>
      </w:r>
      <w:r w:rsidRPr="0075248E">
        <w:rPr>
          <w:rFonts w:eastAsia="Times New Roman"/>
          <w:sz w:val="26"/>
          <w:szCs w:val="26"/>
        </w:rPr>
        <w:t>Д 34.20.185</w:t>
      </w:r>
      <w:r w:rsidRPr="0075248E">
        <w:rPr>
          <w:rFonts w:eastAsia="Times New Roman"/>
          <w:spacing w:val="-1"/>
          <w:sz w:val="26"/>
          <w:szCs w:val="26"/>
        </w:rPr>
        <w:t>-</w:t>
      </w:r>
      <w:r w:rsidRPr="0075248E">
        <w:rPr>
          <w:rFonts w:eastAsia="Times New Roman"/>
          <w:sz w:val="26"/>
          <w:szCs w:val="26"/>
        </w:rPr>
        <w:t>94</w:t>
      </w:r>
      <w:r w:rsidRPr="0075248E">
        <w:rPr>
          <w:rFonts w:eastAsia="Times New Roman"/>
          <w:spacing w:val="5"/>
          <w:sz w:val="26"/>
          <w:szCs w:val="26"/>
        </w:rPr>
        <w:t xml:space="preserve"> </w:t>
      </w:r>
      <w:r w:rsidRPr="0075248E">
        <w:rPr>
          <w:rFonts w:eastAsia="Times New Roman"/>
          <w:sz w:val="26"/>
          <w:szCs w:val="26"/>
        </w:rPr>
        <w:t>Ин</w:t>
      </w:r>
      <w:r w:rsidRPr="0075248E">
        <w:rPr>
          <w:rFonts w:eastAsia="Times New Roman"/>
          <w:spacing w:val="-1"/>
          <w:sz w:val="26"/>
          <w:szCs w:val="26"/>
        </w:rPr>
        <w:t>с</w:t>
      </w:r>
      <w:r w:rsidRPr="0075248E">
        <w:rPr>
          <w:rFonts w:eastAsia="Times New Roman"/>
          <w:sz w:val="26"/>
          <w:szCs w:val="26"/>
        </w:rPr>
        <w:t>т</w:t>
      </w:r>
      <w:r w:rsidRPr="0075248E">
        <w:rPr>
          <w:rFonts w:eastAsia="Times New Roman"/>
          <w:spacing w:val="3"/>
          <w:sz w:val="26"/>
          <w:szCs w:val="26"/>
        </w:rPr>
        <w:t>р</w:t>
      </w:r>
      <w:r w:rsidRPr="0075248E">
        <w:rPr>
          <w:rFonts w:eastAsia="Times New Roman"/>
          <w:spacing w:val="-5"/>
          <w:sz w:val="26"/>
          <w:szCs w:val="26"/>
        </w:rPr>
        <w:t>у</w:t>
      </w:r>
      <w:r w:rsidRPr="0075248E">
        <w:rPr>
          <w:rFonts w:eastAsia="Times New Roman"/>
          <w:spacing w:val="1"/>
          <w:sz w:val="26"/>
          <w:szCs w:val="26"/>
        </w:rPr>
        <w:t>кци</w:t>
      </w:r>
      <w:r w:rsidRPr="0075248E">
        <w:rPr>
          <w:rFonts w:eastAsia="Times New Roman"/>
          <w:sz w:val="26"/>
          <w:szCs w:val="26"/>
        </w:rPr>
        <w:t xml:space="preserve">я </w:t>
      </w:r>
      <w:r w:rsidRPr="0075248E">
        <w:rPr>
          <w:rFonts w:eastAsia="Times New Roman"/>
          <w:spacing w:val="1"/>
          <w:sz w:val="26"/>
          <w:szCs w:val="26"/>
        </w:rPr>
        <w:t>п</w:t>
      </w:r>
      <w:r w:rsidRPr="0075248E">
        <w:rPr>
          <w:rFonts w:eastAsia="Times New Roman"/>
          <w:sz w:val="26"/>
          <w:szCs w:val="26"/>
        </w:rPr>
        <w:t xml:space="preserve">о </w:t>
      </w:r>
      <w:r w:rsidRPr="0075248E">
        <w:rPr>
          <w:rFonts w:eastAsia="Times New Roman"/>
          <w:spacing w:val="1"/>
          <w:sz w:val="26"/>
          <w:szCs w:val="26"/>
        </w:rPr>
        <w:t>п</w:t>
      </w:r>
      <w:r w:rsidRPr="0075248E">
        <w:rPr>
          <w:rFonts w:eastAsia="Times New Roman"/>
          <w:sz w:val="26"/>
          <w:szCs w:val="26"/>
        </w:rPr>
        <w:t>ро</w:t>
      </w:r>
      <w:r w:rsidRPr="0075248E">
        <w:rPr>
          <w:rFonts w:eastAsia="Times New Roman"/>
          <w:spacing w:val="-1"/>
          <w:sz w:val="26"/>
          <w:szCs w:val="26"/>
        </w:rPr>
        <w:t>е</w:t>
      </w:r>
      <w:r w:rsidRPr="0075248E">
        <w:rPr>
          <w:rFonts w:eastAsia="Times New Roman"/>
          <w:spacing w:val="1"/>
          <w:sz w:val="26"/>
          <w:szCs w:val="26"/>
        </w:rPr>
        <w:t>к</w:t>
      </w:r>
      <w:r w:rsidRPr="0075248E">
        <w:rPr>
          <w:rFonts w:eastAsia="Times New Roman"/>
          <w:sz w:val="26"/>
          <w:szCs w:val="26"/>
        </w:rPr>
        <w:t>т</w:t>
      </w:r>
      <w:r w:rsidRPr="0075248E">
        <w:rPr>
          <w:rFonts w:eastAsia="Times New Roman"/>
          <w:spacing w:val="2"/>
          <w:sz w:val="26"/>
          <w:szCs w:val="26"/>
        </w:rPr>
        <w:t>и</w:t>
      </w:r>
      <w:r w:rsidRPr="0075248E">
        <w:rPr>
          <w:rFonts w:eastAsia="Times New Roman"/>
          <w:sz w:val="26"/>
          <w:szCs w:val="26"/>
        </w:rPr>
        <w:t>ров</w:t>
      </w:r>
      <w:r w:rsidRPr="0075248E">
        <w:rPr>
          <w:rFonts w:eastAsia="Times New Roman"/>
          <w:spacing w:val="-1"/>
          <w:sz w:val="26"/>
          <w:szCs w:val="26"/>
        </w:rPr>
        <w:t>ан</w:t>
      </w:r>
      <w:r w:rsidRPr="0075248E">
        <w:rPr>
          <w:rFonts w:eastAsia="Times New Roman"/>
          <w:spacing w:val="1"/>
          <w:sz w:val="26"/>
          <w:szCs w:val="26"/>
        </w:rPr>
        <w:t>и</w:t>
      </w:r>
      <w:r w:rsidRPr="0075248E">
        <w:rPr>
          <w:rFonts w:eastAsia="Times New Roman"/>
          <w:sz w:val="26"/>
          <w:szCs w:val="26"/>
        </w:rPr>
        <w:t>ю город</w:t>
      </w:r>
      <w:r w:rsidRPr="0075248E">
        <w:rPr>
          <w:rFonts w:eastAsia="Times New Roman"/>
          <w:spacing w:val="-1"/>
          <w:sz w:val="26"/>
          <w:szCs w:val="26"/>
        </w:rPr>
        <w:t>с</w:t>
      </w:r>
      <w:r w:rsidRPr="0075248E">
        <w:rPr>
          <w:rFonts w:eastAsia="Times New Roman"/>
          <w:spacing w:val="1"/>
          <w:sz w:val="26"/>
          <w:szCs w:val="26"/>
        </w:rPr>
        <w:t>к</w:t>
      </w:r>
      <w:r w:rsidRPr="0075248E">
        <w:rPr>
          <w:rFonts w:eastAsia="Times New Roman"/>
          <w:spacing w:val="-1"/>
          <w:sz w:val="26"/>
          <w:szCs w:val="26"/>
        </w:rPr>
        <w:t>и</w:t>
      </w:r>
      <w:r w:rsidRPr="0075248E">
        <w:rPr>
          <w:rFonts w:eastAsia="Times New Roman"/>
          <w:sz w:val="26"/>
          <w:szCs w:val="26"/>
        </w:rPr>
        <w:t>х</w:t>
      </w:r>
      <w:r w:rsidRPr="0075248E">
        <w:rPr>
          <w:rFonts w:eastAsia="Times New Roman"/>
          <w:spacing w:val="2"/>
          <w:sz w:val="26"/>
          <w:szCs w:val="26"/>
        </w:rPr>
        <w:t xml:space="preserve"> </w:t>
      </w:r>
      <w:r w:rsidRPr="0075248E">
        <w:rPr>
          <w:rFonts w:eastAsia="Times New Roman"/>
          <w:spacing w:val="-2"/>
          <w:sz w:val="26"/>
          <w:szCs w:val="26"/>
        </w:rPr>
        <w:t>э</w:t>
      </w:r>
      <w:r w:rsidRPr="0075248E">
        <w:rPr>
          <w:rFonts w:eastAsia="Times New Roman"/>
          <w:sz w:val="26"/>
          <w:szCs w:val="26"/>
        </w:rPr>
        <w:t>л</w:t>
      </w:r>
      <w:r w:rsidRPr="0075248E">
        <w:rPr>
          <w:rFonts w:eastAsia="Times New Roman"/>
          <w:spacing w:val="-1"/>
          <w:sz w:val="26"/>
          <w:szCs w:val="26"/>
        </w:rPr>
        <w:t>е</w:t>
      </w:r>
      <w:r w:rsidRPr="0075248E">
        <w:rPr>
          <w:rFonts w:eastAsia="Times New Roman"/>
          <w:spacing w:val="1"/>
          <w:sz w:val="26"/>
          <w:szCs w:val="26"/>
        </w:rPr>
        <w:t>к</w:t>
      </w:r>
      <w:r w:rsidRPr="0075248E">
        <w:rPr>
          <w:rFonts w:eastAsia="Times New Roman"/>
          <w:sz w:val="26"/>
          <w:szCs w:val="26"/>
        </w:rPr>
        <w:t>тр</w:t>
      </w:r>
      <w:r w:rsidRPr="0075248E">
        <w:rPr>
          <w:rFonts w:eastAsia="Times New Roman"/>
          <w:spacing w:val="2"/>
          <w:sz w:val="26"/>
          <w:szCs w:val="26"/>
        </w:rPr>
        <w:t>и</w:t>
      </w:r>
      <w:r w:rsidRPr="0075248E">
        <w:rPr>
          <w:rFonts w:eastAsia="Times New Roman"/>
          <w:spacing w:val="-3"/>
          <w:sz w:val="26"/>
          <w:szCs w:val="26"/>
        </w:rPr>
        <w:t>ч</w:t>
      </w:r>
      <w:r w:rsidRPr="0075248E">
        <w:rPr>
          <w:rFonts w:eastAsia="Times New Roman"/>
          <w:spacing w:val="-1"/>
          <w:sz w:val="26"/>
          <w:szCs w:val="26"/>
        </w:rPr>
        <w:t>ес</w:t>
      </w:r>
      <w:r w:rsidRPr="0075248E">
        <w:rPr>
          <w:rFonts w:eastAsia="Times New Roman"/>
          <w:spacing w:val="1"/>
          <w:sz w:val="26"/>
          <w:szCs w:val="26"/>
        </w:rPr>
        <w:t>ки</w:t>
      </w:r>
      <w:r w:rsidRPr="0075248E">
        <w:rPr>
          <w:rFonts w:eastAsia="Times New Roman"/>
          <w:sz w:val="26"/>
          <w:szCs w:val="26"/>
        </w:rPr>
        <w:t>х</w:t>
      </w:r>
      <w:r w:rsidRPr="0075248E">
        <w:rPr>
          <w:rFonts w:eastAsia="Times New Roman"/>
          <w:spacing w:val="2"/>
          <w:sz w:val="26"/>
          <w:szCs w:val="26"/>
        </w:rPr>
        <w:t xml:space="preserve"> </w:t>
      </w:r>
      <w:r w:rsidRPr="0075248E">
        <w:rPr>
          <w:rFonts w:eastAsia="Times New Roman"/>
          <w:spacing w:val="-1"/>
          <w:sz w:val="26"/>
          <w:szCs w:val="26"/>
        </w:rPr>
        <w:t>с</w:t>
      </w:r>
      <w:r w:rsidRPr="0075248E">
        <w:rPr>
          <w:rFonts w:eastAsia="Times New Roman"/>
          <w:spacing w:val="-1"/>
          <w:sz w:val="26"/>
          <w:szCs w:val="26"/>
        </w:rPr>
        <w:t>е</w:t>
      </w:r>
      <w:r w:rsidRPr="0075248E">
        <w:rPr>
          <w:rFonts w:eastAsia="Times New Roman"/>
          <w:sz w:val="26"/>
          <w:szCs w:val="26"/>
        </w:rPr>
        <w:t>те</w:t>
      </w:r>
      <w:r w:rsidRPr="0075248E">
        <w:rPr>
          <w:rFonts w:eastAsia="Times New Roman"/>
          <w:spacing w:val="3"/>
          <w:sz w:val="26"/>
          <w:szCs w:val="26"/>
        </w:rPr>
        <w:t>й</w:t>
      </w:r>
      <w:r w:rsidR="009B2A1E" w:rsidRPr="0075248E">
        <w:rPr>
          <w:rFonts w:eastAsia="Times New Roman"/>
          <w:sz w:val="26"/>
          <w:szCs w:val="26"/>
        </w:rPr>
        <w:t>.</w:t>
      </w:r>
    </w:p>
    <w:p w:rsidR="00385DB4" w:rsidRPr="0075248E" w:rsidRDefault="00385DB4" w:rsidP="001B116D">
      <w:pPr>
        <w:tabs>
          <w:tab w:val="left" w:pos="12758"/>
        </w:tabs>
        <w:ind w:firstLine="709"/>
        <w:rPr>
          <w:rFonts w:eastAsia="Times New Roman"/>
          <w:sz w:val="26"/>
          <w:szCs w:val="26"/>
        </w:rPr>
      </w:pPr>
      <w:bookmarkStart w:id="173" w:name="_GoBack"/>
      <w:bookmarkEnd w:id="173"/>
    </w:p>
    <w:sectPr w:rsidR="00385DB4" w:rsidRPr="0075248E" w:rsidSect="001B116D">
      <w:headerReference w:type="default" r:id="rId1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189" w:rsidRDefault="00403189">
      <w:r>
        <w:separator/>
      </w:r>
    </w:p>
  </w:endnote>
  <w:endnote w:type="continuationSeparator" w:id="0">
    <w:p w:rsidR="00403189" w:rsidRDefault="00403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altName w:val="Lucida Console"/>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altName w:val="Times New Roman"/>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189" w:rsidRDefault="00403189">
      <w:r>
        <w:separator/>
      </w:r>
    </w:p>
  </w:footnote>
  <w:footnote w:type="continuationSeparator" w:id="0">
    <w:p w:rsidR="00403189" w:rsidRDefault="004031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035" w:rsidRDefault="008A2035" w:rsidP="005F57D3">
    <w:pPr>
      <w:pStyle w:val="aa"/>
      <w:ind w:firstLine="0"/>
      <w:jc w:val="center"/>
      <w:rPr>
        <w:sz w:val="20"/>
        <w:szCs w:val="20"/>
      </w:rPr>
    </w:pPr>
    <w:r w:rsidRPr="002520EF">
      <w:rPr>
        <w:sz w:val="20"/>
        <w:szCs w:val="20"/>
      </w:rPr>
      <w:fldChar w:fldCharType="begin"/>
    </w:r>
    <w:r w:rsidRPr="002520EF">
      <w:rPr>
        <w:sz w:val="20"/>
        <w:szCs w:val="20"/>
      </w:rPr>
      <w:instrText>PAGE   \* MERGEFORMAT</w:instrText>
    </w:r>
    <w:r w:rsidRPr="002520EF">
      <w:rPr>
        <w:sz w:val="20"/>
        <w:szCs w:val="20"/>
      </w:rPr>
      <w:fldChar w:fldCharType="separate"/>
    </w:r>
    <w:r w:rsidR="005B7A60">
      <w:rPr>
        <w:noProof/>
        <w:sz w:val="20"/>
        <w:szCs w:val="20"/>
      </w:rPr>
      <w:t>35</w:t>
    </w:r>
    <w:r w:rsidRPr="002520EF">
      <w:rPr>
        <w:sz w:val="20"/>
        <w:szCs w:val="20"/>
      </w:rPr>
      <w:fldChar w:fldCharType="end"/>
    </w:r>
  </w:p>
  <w:p w:rsidR="008A2035" w:rsidRPr="002520EF" w:rsidRDefault="008A2035" w:rsidP="005F57D3">
    <w:pPr>
      <w:pStyle w:val="aa"/>
      <w:ind w:firstLine="0"/>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hybridMultilevel"/>
    <w:tmpl w:val="B09A8C2E"/>
    <w:lvl w:ilvl="0" w:tplc="FFFFFFFF">
      <w:start w:val="1"/>
      <w:numFmt w:val="decimal"/>
      <w:pStyle w:val="10"/>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A2B4AEF"/>
    <w:multiLevelType w:val="multilevel"/>
    <w:tmpl w:val="D39EE318"/>
    <w:lvl w:ilvl="0">
      <w:start w:val="10"/>
      <w:numFmt w:val="decimal"/>
      <w:lvlText w:val="%1."/>
      <w:lvlJc w:val="left"/>
      <w:pPr>
        <w:ind w:left="480" w:hanging="480"/>
      </w:pPr>
      <w:rPr>
        <w:rFonts w:hint="default"/>
      </w:rPr>
    </w:lvl>
    <w:lvl w:ilvl="1">
      <w:start w:val="1"/>
      <w:numFmt w:val="decimal"/>
      <w:lvlText w:val="%1.%2."/>
      <w:lvlJc w:val="left"/>
      <w:pPr>
        <w:ind w:left="1767"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4">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C8A3260"/>
    <w:multiLevelType w:val="multilevel"/>
    <w:tmpl w:val="E504605C"/>
    <w:lvl w:ilvl="0">
      <w:start w:val="1"/>
      <w:numFmt w:val="decimal"/>
      <w:lvlText w:val="%1"/>
      <w:lvlJc w:val="left"/>
      <w:pPr>
        <w:ind w:left="432" w:hanging="432"/>
      </w:pPr>
    </w:lvl>
    <w:lvl w:ilvl="1">
      <w:start w:val="1"/>
      <w:numFmt w:val="decimal"/>
      <w:lvlText w:val="%1.%2"/>
      <w:lvlJc w:val="left"/>
      <w:pPr>
        <w:ind w:left="128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10622658"/>
    <w:multiLevelType w:val="hybridMultilevel"/>
    <w:tmpl w:val="CD4ED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6F13DB"/>
    <w:multiLevelType w:val="hybridMultilevel"/>
    <w:tmpl w:val="E1BEFB94"/>
    <w:styleLink w:val="111111111"/>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19000D3"/>
    <w:multiLevelType w:val="hybridMultilevel"/>
    <w:tmpl w:val="B538DB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0">
    <w:nsid w:val="1B210507"/>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1B414CE0"/>
    <w:multiLevelType w:val="multilevel"/>
    <w:tmpl w:val="0B02AAC0"/>
    <w:styleLink w:val="1"/>
    <w:lvl w:ilvl="0">
      <w:start w:val="65535"/>
      <w:numFmt w:val="bullet"/>
      <w:lvlText w:val="–"/>
      <w:lvlJc w:val="left"/>
      <w:pPr>
        <w:ind w:left="143" w:firstLine="567"/>
      </w:pPr>
      <w:rPr>
        <w:rFonts w:ascii="Times New Roman" w:hAnsi="Times New Roman" w:cs="Times New Roman" w:hint="default"/>
      </w:rPr>
    </w:lvl>
    <w:lvl w:ilvl="1">
      <w:start w:val="1"/>
      <w:numFmt w:val="bullet"/>
      <w:suff w:val="space"/>
      <w:lvlText w:val="–"/>
      <w:lvlJc w:val="left"/>
      <w:pPr>
        <w:ind w:left="143" w:firstLine="567"/>
      </w:pPr>
      <w:rPr>
        <w:rFonts w:ascii="Times New Roman" w:hAnsi="Times New Roman" w:cs="Times New Roman" w:hint="default"/>
      </w:rPr>
    </w:lvl>
    <w:lvl w:ilvl="2">
      <w:start w:val="1"/>
      <w:numFmt w:val="bullet"/>
      <w:suff w:val="space"/>
      <w:lvlText w:val=""/>
      <w:lvlJc w:val="left"/>
      <w:pPr>
        <w:ind w:left="143" w:firstLine="567"/>
      </w:pPr>
      <w:rPr>
        <w:rFonts w:ascii="Symbol" w:hAnsi="Symbol" w:hint="default"/>
      </w:rPr>
    </w:lvl>
    <w:lvl w:ilvl="3">
      <w:start w:val="1"/>
      <w:numFmt w:val="bullet"/>
      <w:suff w:val="space"/>
      <w:lvlText w:val="–"/>
      <w:lvlJc w:val="left"/>
      <w:pPr>
        <w:ind w:left="143" w:firstLine="567"/>
      </w:pPr>
      <w:rPr>
        <w:rFonts w:ascii="Times New Roman" w:hAnsi="Times New Roman" w:cs="Times New Roman" w:hint="default"/>
      </w:rPr>
    </w:lvl>
    <w:lvl w:ilvl="4">
      <w:start w:val="1"/>
      <w:numFmt w:val="bullet"/>
      <w:suff w:val="space"/>
      <w:lvlText w:val="–"/>
      <w:lvlJc w:val="left"/>
      <w:pPr>
        <w:ind w:left="143" w:firstLine="567"/>
      </w:pPr>
      <w:rPr>
        <w:rFonts w:ascii="Times New Roman" w:hAnsi="Times New Roman" w:cs="Times New Roman" w:hint="default"/>
      </w:rPr>
    </w:lvl>
    <w:lvl w:ilvl="5">
      <w:start w:val="1"/>
      <w:numFmt w:val="bullet"/>
      <w:suff w:val="space"/>
      <w:lvlText w:val="–"/>
      <w:lvlJc w:val="left"/>
      <w:pPr>
        <w:ind w:left="143" w:firstLine="567"/>
      </w:pPr>
      <w:rPr>
        <w:rFonts w:ascii="Times New Roman" w:hAnsi="Times New Roman" w:cs="Times New Roman" w:hint="default"/>
      </w:rPr>
    </w:lvl>
    <w:lvl w:ilvl="6">
      <w:start w:val="1"/>
      <w:numFmt w:val="bullet"/>
      <w:suff w:val="space"/>
      <w:lvlText w:val=""/>
      <w:lvlJc w:val="left"/>
      <w:pPr>
        <w:ind w:left="143" w:firstLine="567"/>
      </w:pPr>
      <w:rPr>
        <w:rFonts w:ascii="Symbol" w:hAnsi="Symbol" w:hint="default"/>
      </w:rPr>
    </w:lvl>
    <w:lvl w:ilvl="7">
      <w:start w:val="1"/>
      <w:numFmt w:val="bullet"/>
      <w:suff w:val="space"/>
      <w:lvlText w:val="–"/>
      <w:lvlJc w:val="left"/>
      <w:pPr>
        <w:ind w:left="143" w:firstLine="567"/>
      </w:pPr>
      <w:rPr>
        <w:rFonts w:ascii="Times New Roman" w:hAnsi="Times New Roman" w:cs="Times New Roman" w:hint="default"/>
      </w:rPr>
    </w:lvl>
    <w:lvl w:ilvl="8">
      <w:start w:val="1"/>
      <w:numFmt w:val="bullet"/>
      <w:suff w:val="space"/>
      <w:lvlText w:val=""/>
      <w:lvlJc w:val="left"/>
      <w:pPr>
        <w:ind w:left="143" w:firstLine="567"/>
      </w:pPr>
      <w:rPr>
        <w:rFonts w:ascii="Symbol" w:hAnsi="Symbol" w:hint="default"/>
      </w:rPr>
    </w:lvl>
  </w:abstractNum>
  <w:abstractNum w:abstractNumId="12">
    <w:nsid w:val="24976BF5"/>
    <w:multiLevelType w:val="hybridMultilevel"/>
    <w:tmpl w:val="E1DE8FFC"/>
    <w:styleLink w:val="1111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6312D0"/>
    <w:multiLevelType w:val="hybridMultilevel"/>
    <w:tmpl w:val="D14628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557F61"/>
    <w:multiLevelType w:val="hybridMultilevel"/>
    <w:tmpl w:val="82020AA2"/>
    <w:lvl w:ilvl="0" w:tplc="FA529E9A">
      <w:start w:val="1"/>
      <w:numFmt w:val="decimal"/>
      <w:pStyle w:val="a1"/>
      <w:lvlText w:val="%1"/>
      <w:lvlJc w:val="left"/>
      <w:pPr>
        <w:tabs>
          <w:tab w:val="num" w:pos="992"/>
        </w:tabs>
        <w:ind w:left="652"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C667A6E"/>
    <w:multiLevelType w:val="hybridMultilevel"/>
    <w:tmpl w:val="327E6E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B14CCF"/>
    <w:multiLevelType w:val="hybridMultilevel"/>
    <w:tmpl w:val="898C3918"/>
    <w:lvl w:ilvl="0" w:tplc="A5AC5462">
      <w:start w:val="1"/>
      <w:numFmt w:val="decimal"/>
      <w:lvlText w:val="%1."/>
      <w:lvlJc w:val="left"/>
      <w:pPr>
        <w:ind w:left="1287" w:hanging="360"/>
      </w:pPr>
      <w:rPr>
        <w:rFonts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2F6F04DC"/>
    <w:multiLevelType w:val="hybridMultilevel"/>
    <w:tmpl w:val="E1DE8FFC"/>
    <w:styleLink w:val="1111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193FDC"/>
    <w:multiLevelType w:val="hybridMultilevel"/>
    <w:tmpl w:val="E1DE8FFC"/>
    <w:styleLink w:val="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8345307"/>
    <w:multiLevelType w:val="multilevel"/>
    <w:tmpl w:val="5CDE3B6A"/>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360"/>
        </w:tabs>
        <w:ind w:left="360" w:hanging="360"/>
      </w:pPr>
      <w:rPr>
        <w:rFonts w:hint="default"/>
        <w:b/>
      </w:rPr>
    </w:lvl>
    <w:lvl w:ilvl="2">
      <w:start w:val="1"/>
      <w:numFmt w:val="decimal"/>
      <w:pStyle w:val="S3"/>
      <w:lvlText w:val="%1.%2.%3"/>
      <w:lvlJc w:val="left"/>
      <w:pPr>
        <w:tabs>
          <w:tab w:val="num" w:pos="1430"/>
        </w:tabs>
        <w:ind w:left="1430" w:hanging="720"/>
      </w:pPr>
      <w:rPr>
        <w:rFonts w:hint="default"/>
      </w:rPr>
    </w:lvl>
    <w:lvl w:ilvl="3">
      <w:start w:val="1"/>
      <w:numFmt w:val="decimal"/>
      <w:pStyle w:val="S4"/>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nsid w:val="3D0767B4"/>
    <w:multiLevelType w:val="hybridMultilevel"/>
    <w:tmpl w:val="CABC2C2C"/>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F42150F"/>
    <w:multiLevelType w:val="hybridMultilevel"/>
    <w:tmpl w:val="ECBC85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F30218"/>
    <w:multiLevelType w:val="hybridMultilevel"/>
    <w:tmpl w:val="D71E503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4">
    <w:nsid w:val="49643F15"/>
    <w:multiLevelType w:val="hybridMultilevel"/>
    <w:tmpl w:val="51220E92"/>
    <w:styleLink w:val="1ai111"/>
    <w:lvl w:ilvl="0" w:tplc="0419000F">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5">
    <w:nsid w:val="4A2F353E"/>
    <w:multiLevelType w:val="hybridMultilevel"/>
    <w:tmpl w:val="C1D0C1FA"/>
    <w:lvl w:ilvl="0" w:tplc="5A4C67FE">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6">
    <w:nsid w:val="4B5E2B14"/>
    <w:multiLevelType w:val="hybridMultilevel"/>
    <w:tmpl w:val="647A0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DF68B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BF962A8"/>
    <w:multiLevelType w:val="hybridMultilevel"/>
    <w:tmpl w:val="528064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F65195B"/>
    <w:multiLevelType w:val="multilevel"/>
    <w:tmpl w:val="16A8B17E"/>
    <w:styleLink w:val="1111115"/>
    <w:lvl w:ilvl="0">
      <w:start w:val="1"/>
      <w:numFmt w:val="decimal"/>
      <w:pStyle w:val="1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84C1824"/>
    <w:multiLevelType w:val="hybridMultilevel"/>
    <w:tmpl w:val="04208E48"/>
    <w:lvl w:ilvl="0" w:tplc="FFFFFFFF">
      <w:start w:val="1"/>
      <w:numFmt w:val="bullet"/>
      <w:pStyle w:val="S5"/>
      <w:lvlText w:val=""/>
      <w:lvlJc w:val="left"/>
      <w:pPr>
        <w:tabs>
          <w:tab w:val="num" w:pos="1427"/>
        </w:tabs>
        <w:ind w:left="180" w:firstLine="720"/>
      </w:pPr>
      <w:rPr>
        <w:rFonts w:ascii="Symbol" w:hAnsi="Symbol" w:hint="default"/>
        <w:color w:val="auto"/>
      </w:rPr>
    </w:lvl>
    <w:lvl w:ilvl="1" w:tplc="FFFFFFFF">
      <w:start w:val="4"/>
      <w:numFmt w:val="decimal"/>
      <w:lvlText w:val="%2."/>
      <w:lvlJc w:val="left"/>
      <w:pPr>
        <w:tabs>
          <w:tab w:val="num" w:pos="2160"/>
        </w:tabs>
        <w:ind w:left="2160" w:hanging="360"/>
      </w:pPr>
      <w:rPr>
        <w:rFonts w:hint="default"/>
      </w:r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1">
    <w:nsid w:val="59E60585"/>
    <w:multiLevelType w:val="hybridMultilevel"/>
    <w:tmpl w:val="1E9A75A6"/>
    <w:styleLink w:val="1ai2"/>
    <w:lvl w:ilvl="0" w:tplc="FFFFFFFF">
      <w:start w:val="1"/>
      <w:numFmt w:val="bullet"/>
      <w:lvlText w:val=""/>
      <w:lvlJc w:val="left"/>
      <w:pPr>
        <w:tabs>
          <w:tab w:val="num" w:pos="1069"/>
        </w:tabs>
        <w:ind w:left="1069" w:hanging="360"/>
      </w:pPr>
      <w:rPr>
        <w:rFonts w:ascii="Symbol" w:hAnsi="Symbol" w:hint="default"/>
        <w:color w:val="auto"/>
      </w:rPr>
    </w:lvl>
    <w:lvl w:ilvl="1" w:tplc="FFFFFFFF">
      <w:start w:val="1"/>
      <w:numFmt w:val="bullet"/>
      <w:lvlText w:val=""/>
      <w:lvlJc w:val="left"/>
      <w:pPr>
        <w:tabs>
          <w:tab w:val="num" w:pos="2149"/>
        </w:tabs>
        <w:ind w:left="2149" w:hanging="360"/>
      </w:pPr>
      <w:rPr>
        <w:rFonts w:ascii="Symbol" w:hAnsi="Symbol"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2">
    <w:nsid w:val="5BCA28B8"/>
    <w:multiLevelType w:val="multilevel"/>
    <w:tmpl w:val="509495EA"/>
    <w:lvl w:ilvl="0">
      <w:start w:val="1"/>
      <w:numFmt w:val="decimal"/>
      <w:lvlText w:val="%1."/>
      <w:lvlJc w:val="left"/>
      <w:pPr>
        <w:ind w:left="390" w:hanging="390"/>
      </w:pPr>
      <w:rPr>
        <w:rFonts w:hint="default"/>
      </w:rPr>
    </w:lvl>
    <w:lvl w:ilvl="1">
      <w:start w:val="1"/>
      <w:numFmt w:val="decimal"/>
      <w:pStyle w:val="a3"/>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nsid w:val="5C852E36"/>
    <w:multiLevelType w:val="hybridMultilevel"/>
    <w:tmpl w:val="F9B888F8"/>
    <w:lvl w:ilvl="0" w:tplc="739A3D8C">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4">
    <w:nsid w:val="636D237D"/>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5">
    <w:nsid w:val="6646532C"/>
    <w:multiLevelType w:val="hybridMultilevel"/>
    <w:tmpl w:val="83A26272"/>
    <w:lvl w:ilvl="0" w:tplc="E65CD3D0">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6">
    <w:nsid w:val="66E6646B"/>
    <w:multiLevelType w:val="hybridMultilevel"/>
    <w:tmpl w:val="6BB4421C"/>
    <w:lvl w:ilvl="0" w:tplc="0419000F">
      <w:start w:val="1"/>
      <w:numFmt w:val="decimal"/>
      <w:lvlText w:val="%1."/>
      <w:lvlJc w:val="left"/>
      <w:pPr>
        <w:ind w:left="3240" w:hanging="360"/>
      </w:p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37">
    <w:nsid w:val="67F6075A"/>
    <w:multiLevelType w:val="multilevel"/>
    <w:tmpl w:val="C8EA710A"/>
    <w:lvl w:ilvl="0">
      <w:start w:val="1"/>
      <w:numFmt w:val="decimal"/>
      <w:lvlText w:val="%1."/>
      <w:lvlJc w:val="left"/>
      <w:pPr>
        <w:ind w:left="459" w:hanging="360"/>
      </w:pPr>
      <w:rPr>
        <w:rFonts w:hint="default"/>
      </w:rPr>
    </w:lvl>
    <w:lvl w:ilvl="1">
      <w:start w:val="8"/>
      <w:numFmt w:val="decimal"/>
      <w:isLgl/>
      <w:lvlText w:val="%1.%2"/>
      <w:lvlJc w:val="left"/>
      <w:pPr>
        <w:ind w:left="459" w:hanging="360"/>
      </w:pPr>
      <w:rPr>
        <w:rFonts w:hint="default"/>
      </w:rPr>
    </w:lvl>
    <w:lvl w:ilvl="2">
      <w:start w:val="1"/>
      <w:numFmt w:val="decimal"/>
      <w:isLgl/>
      <w:lvlText w:val="%1.%2.%3"/>
      <w:lvlJc w:val="left"/>
      <w:pPr>
        <w:ind w:left="459" w:hanging="360"/>
      </w:pPr>
      <w:rPr>
        <w:rFonts w:hint="default"/>
      </w:rPr>
    </w:lvl>
    <w:lvl w:ilvl="3">
      <w:start w:val="1"/>
      <w:numFmt w:val="decimal"/>
      <w:isLgl/>
      <w:lvlText w:val="%1.%2.%3.%4"/>
      <w:lvlJc w:val="left"/>
      <w:pPr>
        <w:ind w:left="819" w:hanging="720"/>
      </w:pPr>
      <w:rPr>
        <w:rFonts w:hint="default"/>
      </w:rPr>
    </w:lvl>
    <w:lvl w:ilvl="4">
      <w:start w:val="1"/>
      <w:numFmt w:val="decimal"/>
      <w:isLgl/>
      <w:lvlText w:val="%1.%2.%3.%4.%5"/>
      <w:lvlJc w:val="left"/>
      <w:pPr>
        <w:ind w:left="819" w:hanging="720"/>
      </w:pPr>
      <w:rPr>
        <w:rFonts w:hint="default"/>
      </w:rPr>
    </w:lvl>
    <w:lvl w:ilvl="5">
      <w:start w:val="1"/>
      <w:numFmt w:val="decimal"/>
      <w:isLgl/>
      <w:lvlText w:val="%1.%2.%3.%4.%5.%6"/>
      <w:lvlJc w:val="left"/>
      <w:pPr>
        <w:ind w:left="1179" w:hanging="1080"/>
      </w:pPr>
      <w:rPr>
        <w:rFonts w:hint="default"/>
      </w:rPr>
    </w:lvl>
    <w:lvl w:ilvl="6">
      <w:start w:val="1"/>
      <w:numFmt w:val="decimal"/>
      <w:isLgl/>
      <w:lvlText w:val="%1.%2.%3.%4.%5.%6.%7"/>
      <w:lvlJc w:val="left"/>
      <w:pPr>
        <w:ind w:left="1179" w:hanging="1080"/>
      </w:pPr>
      <w:rPr>
        <w:rFonts w:hint="default"/>
      </w:rPr>
    </w:lvl>
    <w:lvl w:ilvl="7">
      <w:start w:val="1"/>
      <w:numFmt w:val="decimal"/>
      <w:isLgl/>
      <w:lvlText w:val="%1.%2.%3.%4.%5.%6.%7.%8"/>
      <w:lvlJc w:val="left"/>
      <w:pPr>
        <w:ind w:left="1179" w:hanging="1080"/>
      </w:pPr>
      <w:rPr>
        <w:rFonts w:hint="default"/>
      </w:rPr>
    </w:lvl>
    <w:lvl w:ilvl="8">
      <w:start w:val="1"/>
      <w:numFmt w:val="decimal"/>
      <w:isLgl/>
      <w:lvlText w:val="%1.%2.%3.%4.%5.%6.%7.%8.%9"/>
      <w:lvlJc w:val="left"/>
      <w:pPr>
        <w:ind w:left="1539" w:hanging="1440"/>
      </w:pPr>
      <w:rPr>
        <w:rFonts w:hint="default"/>
      </w:rPr>
    </w:lvl>
  </w:abstractNum>
  <w:abstractNum w:abstractNumId="38">
    <w:nsid w:val="6B240D22"/>
    <w:multiLevelType w:val="hybridMultilevel"/>
    <w:tmpl w:val="647A0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CBD50FA"/>
    <w:multiLevelType w:val="hybridMultilevel"/>
    <w:tmpl w:val="A1D884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CFD0726"/>
    <w:multiLevelType w:val="hybridMultilevel"/>
    <w:tmpl w:val="ECBC85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2">
    <w:nsid w:val="79A44BD1"/>
    <w:multiLevelType w:val="multilevel"/>
    <w:tmpl w:val="28408664"/>
    <w:styleLink w:val="20101"/>
    <w:lvl w:ilvl="0">
      <w:start w:val="1"/>
      <w:numFmt w:val="bullet"/>
      <w:suff w:val="space"/>
      <w:lvlText w:val="–"/>
      <w:lvlJc w:val="left"/>
      <w:pPr>
        <w:ind w:left="0" w:firstLine="567"/>
      </w:pPr>
      <w:rPr>
        <w:rFonts w:ascii="Times New Roman" w:hAnsi="Times New Roman" w:cs="Times New Roman" w:hint="default"/>
        <w:color w:val="auto"/>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3">
    <w:nsid w:val="7DA876CD"/>
    <w:multiLevelType w:val="hybridMultilevel"/>
    <w:tmpl w:val="1F5A1596"/>
    <w:lvl w:ilvl="0" w:tplc="3B40653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7EAF4741"/>
    <w:multiLevelType w:val="hybridMultilevel"/>
    <w:tmpl w:val="834C75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2"/>
  </w:num>
  <w:num w:numId="3">
    <w:abstractNumId w:val="17"/>
  </w:num>
  <w:num w:numId="4">
    <w:abstractNumId w:val="18"/>
  </w:num>
  <w:num w:numId="5">
    <w:abstractNumId w:val="9"/>
  </w:num>
  <w:num w:numId="6">
    <w:abstractNumId w:val="14"/>
  </w:num>
  <w:num w:numId="7">
    <w:abstractNumId w:val="29"/>
  </w:num>
  <w:num w:numId="8">
    <w:abstractNumId w:val="41"/>
  </w:num>
  <w:num w:numId="9">
    <w:abstractNumId w:val="34"/>
  </w:num>
  <w:num w:numId="10">
    <w:abstractNumId w:val="1"/>
  </w:num>
  <w:num w:numId="11">
    <w:abstractNumId w:val="2"/>
  </w:num>
  <w:num w:numId="12">
    <w:abstractNumId w:val="27"/>
  </w:num>
  <w:num w:numId="13">
    <w:abstractNumId w:val="24"/>
  </w:num>
  <w:num w:numId="14">
    <w:abstractNumId w:val="31"/>
  </w:num>
  <w:num w:numId="15">
    <w:abstractNumId w:val="20"/>
  </w:num>
  <w:num w:numId="16">
    <w:abstractNumId w:val="25"/>
  </w:num>
  <w:num w:numId="17">
    <w:abstractNumId w:val="30"/>
  </w:num>
  <w:num w:numId="18">
    <w:abstractNumId w:val="19"/>
  </w:num>
  <w:num w:numId="19">
    <w:abstractNumId w:val="11"/>
  </w:num>
  <w:num w:numId="20">
    <w:abstractNumId w:val="42"/>
  </w:num>
  <w:num w:numId="21">
    <w:abstractNumId w:val="4"/>
  </w:num>
  <w:num w:numId="22">
    <w:abstractNumId w:val="32"/>
  </w:num>
  <w:num w:numId="23">
    <w:abstractNumId w:val="7"/>
  </w:num>
  <w:num w:numId="24">
    <w:abstractNumId w:val="33"/>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3"/>
  </w:num>
  <w:num w:numId="28">
    <w:abstractNumId w:val="36"/>
  </w:num>
  <w:num w:numId="29">
    <w:abstractNumId w:val="28"/>
  </w:num>
  <w:num w:numId="30">
    <w:abstractNumId w:val="39"/>
  </w:num>
  <w:num w:numId="31">
    <w:abstractNumId w:val="37"/>
  </w:num>
  <w:num w:numId="32">
    <w:abstractNumId w:val="10"/>
  </w:num>
  <w:num w:numId="33">
    <w:abstractNumId w:val="6"/>
  </w:num>
  <w:num w:numId="34">
    <w:abstractNumId w:val="22"/>
  </w:num>
  <w:num w:numId="35">
    <w:abstractNumId w:val="8"/>
  </w:num>
  <w:num w:numId="36">
    <w:abstractNumId w:val="40"/>
  </w:num>
  <w:num w:numId="37">
    <w:abstractNumId w:val="15"/>
  </w:num>
  <w:num w:numId="38">
    <w:abstractNumId w:val="21"/>
  </w:num>
  <w:num w:numId="39">
    <w:abstractNumId w:val="26"/>
  </w:num>
  <w:num w:numId="40">
    <w:abstractNumId w:val="16"/>
  </w:num>
  <w:num w:numId="41">
    <w:abstractNumId w:val="43"/>
  </w:num>
  <w:num w:numId="42">
    <w:abstractNumId w:val="3"/>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num>
  <w:num w:numId="45">
    <w:abstractNumId w:val="4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BE9"/>
    <w:rsid w:val="00000C9D"/>
    <w:rsid w:val="00002F9B"/>
    <w:rsid w:val="0001140C"/>
    <w:rsid w:val="00025459"/>
    <w:rsid w:val="00025F91"/>
    <w:rsid w:val="000276BB"/>
    <w:rsid w:val="00031D9B"/>
    <w:rsid w:val="00041141"/>
    <w:rsid w:val="000531F1"/>
    <w:rsid w:val="000609D1"/>
    <w:rsid w:val="0006441D"/>
    <w:rsid w:val="00067031"/>
    <w:rsid w:val="00074758"/>
    <w:rsid w:val="000747BF"/>
    <w:rsid w:val="0007579C"/>
    <w:rsid w:val="00080647"/>
    <w:rsid w:val="00087ED6"/>
    <w:rsid w:val="00096E7B"/>
    <w:rsid w:val="000978C8"/>
    <w:rsid w:val="000A7766"/>
    <w:rsid w:val="000B568C"/>
    <w:rsid w:val="000C2375"/>
    <w:rsid w:val="000C55F6"/>
    <w:rsid w:val="000C579C"/>
    <w:rsid w:val="000D43E5"/>
    <w:rsid w:val="000F1C80"/>
    <w:rsid w:val="00100823"/>
    <w:rsid w:val="00103500"/>
    <w:rsid w:val="001122B6"/>
    <w:rsid w:val="00112C69"/>
    <w:rsid w:val="00115B43"/>
    <w:rsid w:val="00117E0C"/>
    <w:rsid w:val="001348E7"/>
    <w:rsid w:val="00152EDA"/>
    <w:rsid w:val="00162140"/>
    <w:rsid w:val="00163B76"/>
    <w:rsid w:val="00172161"/>
    <w:rsid w:val="00176A86"/>
    <w:rsid w:val="00177B6D"/>
    <w:rsid w:val="0019558C"/>
    <w:rsid w:val="001A1746"/>
    <w:rsid w:val="001A3AB8"/>
    <w:rsid w:val="001A3C4B"/>
    <w:rsid w:val="001A5635"/>
    <w:rsid w:val="001B01D6"/>
    <w:rsid w:val="001B063C"/>
    <w:rsid w:val="001B0769"/>
    <w:rsid w:val="001B116D"/>
    <w:rsid w:val="001B457D"/>
    <w:rsid w:val="001B4D8F"/>
    <w:rsid w:val="001D7344"/>
    <w:rsid w:val="001E10F4"/>
    <w:rsid w:val="001E329A"/>
    <w:rsid w:val="001E450F"/>
    <w:rsid w:val="001E6B84"/>
    <w:rsid w:val="001F14E3"/>
    <w:rsid w:val="001F2A66"/>
    <w:rsid w:val="001F3930"/>
    <w:rsid w:val="001F4F6A"/>
    <w:rsid w:val="001F5405"/>
    <w:rsid w:val="001F6B1F"/>
    <w:rsid w:val="002002A2"/>
    <w:rsid w:val="00204939"/>
    <w:rsid w:val="00223767"/>
    <w:rsid w:val="00225BD1"/>
    <w:rsid w:val="00227B92"/>
    <w:rsid w:val="002368D2"/>
    <w:rsid w:val="002455D6"/>
    <w:rsid w:val="002522C7"/>
    <w:rsid w:val="00257DFD"/>
    <w:rsid w:val="00261F6C"/>
    <w:rsid w:val="00272159"/>
    <w:rsid w:val="00276FC5"/>
    <w:rsid w:val="00281AA6"/>
    <w:rsid w:val="00282FA9"/>
    <w:rsid w:val="00284569"/>
    <w:rsid w:val="002905B2"/>
    <w:rsid w:val="00290B9B"/>
    <w:rsid w:val="002924F0"/>
    <w:rsid w:val="00296E8C"/>
    <w:rsid w:val="002A14A2"/>
    <w:rsid w:val="002A226F"/>
    <w:rsid w:val="002A7FC8"/>
    <w:rsid w:val="002B26D3"/>
    <w:rsid w:val="002B3703"/>
    <w:rsid w:val="002B37FD"/>
    <w:rsid w:val="002B4FE3"/>
    <w:rsid w:val="002C7B2C"/>
    <w:rsid w:val="002C7FBF"/>
    <w:rsid w:val="002D11D8"/>
    <w:rsid w:val="002D20AA"/>
    <w:rsid w:val="002E22DF"/>
    <w:rsid w:val="002E36D5"/>
    <w:rsid w:val="002E4C1A"/>
    <w:rsid w:val="002E649F"/>
    <w:rsid w:val="002F2604"/>
    <w:rsid w:val="002F32C6"/>
    <w:rsid w:val="00303B8C"/>
    <w:rsid w:val="003067F5"/>
    <w:rsid w:val="003204D2"/>
    <w:rsid w:val="00323A0D"/>
    <w:rsid w:val="00326266"/>
    <w:rsid w:val="00330C8A"/>
    <w:rsid w:val="00346266"/>
    <w:rsid w:val="00346372"/>
    <w:rsid w:val="00351236"/>
    <w:rsid w:val="003522A2"/>
    <w:rsid w:val="003558CA"/>
    <w:rsid w:val="003635D3"/>
    <w:rsid w:val="00370F3F"/>
    <w:rsid w:val="00371AA0"/>
    <w:rsid w:val="00373D43"/>
    <w:rsid w:val="00380285"/>
    <w:rsid w:val="0038343F"/>
    <w:rsid w:val="00385DB4"/>
    <w:rsid w:val="00386556"/>
    <w:rsid w:val="0039258D"/>
    <w:rsid w:val="0039315E"/>
    <w:rsid w:val="00394EA6"/>
    <w:rsid w:val="003A042A"/>
    <w:rsid w:val="003A22D8"/>
    <w:rsid w:val="003A5ACB"/>
    <w:rsid w:val="003B45B9"/>
    <w:rsid w:val="003B4C99"/>
    <w:rsid w:val="003C214F"/>
    <w:rsid w:val="003C475F"/>
    <w:rsid w:val="003D7A1C"/>
    <w:rsid w:val="003E27E9"/>
    <w:rsid w:val="003E4FDB"/>
    <w:rsid w:val="003F1539"/>
    <w:rsid w:val="003F21B6"/>
    <w:rsid w:val="003F2E3D"/>
    <w:rsid w:val="003F3A86"/>
    <w:rsid w:val="0040030E"/>
    <w:rsid w:val="004014C6"/>
    <w:rsid w:val="00402242"/>
    <w:rsid w:val="00402EA2"/>
    <w:rsid w:val="0040301A"/>
    <w:rsid w:val="00403189"/>
    <w:rsid w:val="004120A1"/>
    <w:rsid w:val="00415E9F"/>
    <w:rsid w:val="004214A4"/>
    <w:rsid w:val="00425169"/>
    <w:rsid w:val="0042594D"/>
    <w:rsid w:val="00425E65"/>
    <w:rsid w:val="00430EB8"/>
    <w:rsid w:val="00434D27"/>
    <w:rsid w:val="00436B4B"/>
    <w:rsid w:val="00445784"/>
    <w:rsid w:val="00450A35"/>
    <w:rsid w:val="00451431"/>
    <w:rsid w:val="004517D6"/>
    <w:rsid w:val="00472566"/>
    <w:rsid w:val="00481612"/>
    <w:rsid w:val="004829DD"/>
    <w:rsid w:val="004944C8"/>
    <w:rsid w:val="00496E15"/>
    <w:rsid w:val="004A26ED"/>
    <w:rsid w:val="004A2B8A"/>
    <w:rsid w:val="004B0824"/>
    <w:rsid w:val="004B6DAC"/>
    <w:rsid w:val="004C0A35"/>
    <w:rsid w:val="004C13DE"/>
    <w:rsid w:val="004C55CF"/>
    <w:rsid w:val="004C7FBA"/>
    <w:rsid w:val="004D003E"/>
    <w:rsid w:val="004E3A47"/>
    <w:rsid w:val="004E5C2C"/>
    <w:rsid w:val="004F475C"/>
    <w:rsid w:val="004F758A"/>
    <w:rsid w:val="0050109D"/>
    <w:rsid w:val="00504C5D"/>
    <w:rsid w:val="005065D1"/>
    <w:rsid w:val="00510500"/>
    <w:rsid w:val="00514502"/>
    <w:rsid w:val="00517F7B"/>
    <w:rsid w:val="00522D61"/>
    <w:rsid w:val="00531853"/>
    <w:rsid w:val="00531E14"/>
    <w:rsid w:val="0053553F"/>
    <w:rsid w:val="005435D1"/>
    <w:rsid w:val="00550D7D"/>
    <w:rsid w:val="005633B6"/>
    <w:rsid w:val="00564910"/>
    <w:rsid w:val="00564F98"/>
    <w:rsid w:val="00565A1B"/>
    <w:rsid w:val="0058050D"/>
    <w:rsid w:val="00582C97"/>
    <w:rsid w:val="005927D2"/>
    <w:rsid w:val="005A0579"/>
    <w:rsid w:val="005A2B38"/>
    <w:rsid w:val="005A63D2"/>
    <w:rsid w:val="005B1E28"/>
    <w:rsid w:val="005B7A60"/>
    <w:rsid w:val="005E0266"/>
    <w:rsid w:val="005F44F7"/>
    <w:rsid w:val="005F48EC"/>
    <w:rsid w:val="005F57D3"/>
    <w:rsid w:val="006224A5"/>
    <w:rsid w:val="00627F02"/>
    <w:rsid w:val="00631ED1"/>
    <w:rsid w:val="00633C6F"/>
    <w:rsid w:val="00637673"/>
    <w:rsid w:val="00652A11"/>
    <w:rsid w:val="00655D9E"/>
    <w:rsid w:val="00665A9A"/>
    <w:rsid w:val="006773F6"/>
    <w:rsid w:val="00682D0E"/>
    <w:rsid w:val="00690738"/>
    <w:rsid w:val="00697EA4"/>
    <w:rsid w:val="006A10AC"/>
    <w:rsid w:val="006A265B"/>
    <w:rsid w:val="006A53D8"/>
    <w:rsid w:val="006A77D1"/>
    <w:rsid w:val="006B1E71"/>
    <w:rsid w:val="006B5A4C"/>
    <w:rsid w:val="006C65D0"/>
    <w:rsid w:val="006C7191"/>
    <w:rsid w:val="006E186E"/>
    <w:rsid w:val="006E2EA0"/>
    <w:rsid w:val="006E510D"/>
    <w:rsid w:val="006E56F9"/>
    <w:rsid w:val="006E6139"/>
    <w:rsid w:val="006F1682"/>
    <w:rsid w:val="006F6CE5"/>
    <w:rsid w:val="00701C8D"/>
    <w:rsid w:val="00704515"/>
    <w:rsid w:val="0071527E"/>
    <w:rsid w:val="007238FB"/>
    <w:rsid w:val="00726EE9"/>
    <w:rsid w:val="00740E0A"/>
    <w:rsid w:val="007433AB"/>
    <w:rsid w:val="007465E2"/>
    <w:rsid w:val="0075248E"/>
    <w:rsid w:val="007562AA"/>
    <w:rsid w:val="007612B8"/>
    <w:rsid w:val="00766671"/>
    <w:rsid w:val="00767030"/>
    <w:rsid w:val="007771CA"/>
    <w:rsid w:val="00777D57"/>
    <w:rsid w:val="00780702"/>
    <w:rsid w:val="007A0517"/>
    <w:rsid w:val="007A28BC"/>
    <w:rsid w:val="007B06C1"/>
    <w:rsid w:val="007B6062"/>
    <w:rsid w:val="007C0166"/>
    <w:rsid w:val="007C0223"/>
    <w:rsid w:val="007C0BD0"/>
    <w:rsid w:val="007C0CEA"/>
    <w:rsid w:val="007C3659"/>
    <w:rsid w:val="007C6DEA"/>
    <w:rsid w:val="007E6D2A"/>
    <w:rsid w:val="007E7FF7"/>
    <w:rsid w:val="00813ECA"/>
    <w:rsid w:val="00820241"/>
    <w:rsid w:val="00820C9A"/>
    <w:rsid w:val="008340FE"/>
    <w:rsid w:val="00841514"/>
    <w:rsid w:val="00845228"/>
    <w:rsid w:val="00850A8B"/>
    <w:rsid w:val="0085408C"/>
    <w:rsid w:val="00864EC9"/>
    <w:rsid w:val="00874E9E"/>
    <w:rsid w:val="00881C41"/>
    <w:rsid w:val="008A2035"/>
    <w:rsid w:val="008A4BB0"/>
    <w:rsid w:val="008A518D"/>
    <w:rsid w:val="008A7958"/>
    <w:rsid w:val="008C3BF1"/>
    <w:rsid w:val="008D3C4B"/>
    <w:rsid w:val="008F5B75"/>
    <w:rsid w:val="009003F8"/>
    <w:rsid w:val="00914487"/>
    <w:rsid w:val="00914ECA"/>
    <w:rsid w:val="009158FF"/>
    <w:rsid w:val="0092186A"/>
    <w:rsid w:val="009505D5"/>
    <w:rsid w:val="00955771"/>
    <w:rsid w:val="00956838"/>
    <w:rsid w:val="00962CE2"/>
    <w:rsid w:val="00963FEE"/>
    <w:rsid w:val="0097404B"/>
    <w:rsid w:val="009800B1"/>
    <w:rsid w:val="009A0D88"/>
    <w:rsid w:val="009A15BA"/>
    <w:rsid w:val="009A7BC4"/>
    <w:rsid w:val="009B216F"/>
    <w:rsid w:val="009B2A1E"/>
    <w:rsid w:val="009B32C8"/>
    <w:rsid w:val="009C1C41"/>
    <w:rsid w:val="009C49E4"/>
    <w:rsid w:val="009D0AF5"/>
    <w:rsid w:val="009D5B9B"/>
    <w:rsid w:val="009E3977"/>
    <w:rsid w:val="009E6F9E"/>
    <w:rsid w:val="009F2366"/>
    <w:rsid w:val="009F392B"/>
    <w:rsid w:val="009F5D9D"/>
    <w:rsid w:val="00A00685"/>
    <w:rsid w:val="00A01580"/>
    <w:rsid w:val="00A06942"/>
    <w:rsid w:val="00A06AA9"/>
    <w:rsid w:val="00A12179"/>
    <w:rsid w:val="00A130F6"/>
    <w:rsid w:val="00A15C66"/>
    <w:rsid w:val="00A15DA3"/>
    <w:rsid w:val="00A16083"/>
    <w:rsid w:val="00A1645B"/>
    <w:rsid w:val="00A16A5C"/>
    <w:rsid w:val="00A24611"/>
    <w:rsid w:val="00A255CA"/>
    <w:rsid w:val="00A278E8"/>
    <w:rsid w:val="00A316D0"/>
    <w:rsid w:val="00A357EF"/>
    <w:rsid w:val="00A374FE"/>
    <w:rsid w:val="00A37A82"/>
    <w:rsid w:val="00A407A4"/>
    <w:rsid w:val="00A4103E"/>
    <w:rsid w:val="00A41297"/>
    <w:rsid w:val="00A436F2"/>
    <w:rsid w:val="00A47AB9"/>
    <w:rsid w:val="00A47F33"/>
    <w:rsid w:val="00A633DC"/>
    <w:rsid w:val="00A65CC6"/>
    <w:rsid w:val="00A707B8"/>
    <w:rsid w:val="00A71CDF"/>
    <w:rsid w:val="00A73B73"/>
    <w:rsid w:val="00A74FAF"/>
    <w:rsid w:val="00A8305A"/>
    <w:rsid w:val="00A8601C"/>
    <w:rsid w:val="00A91B32"/>
    <w:rsid w:val="00A93123"/>
    <w:rsid w:val="00A97A5F"/>
    <w:rsid w:val="00AA11C4"/>
    <w:rsid w:val="00AA73FB"/>
    <w:rsid w:val="00AB1AB0"/>
    <w:rsid w:val="00AC291D"/>
    <w:rsid w:val="00AD53D5"/>
    <w:rsid w:val="00AF38B1"/>
    <w:rsid w:val="00AF4786"/>
    <w:rsid w:val="00AF6419"/>
    <w:rsid w:val="00AF7A6E"/>
    <w:rsid w:val="00B00A72"/>
    <w:rsid w:val="00B145D0"/>
    <w:rsid w:val="00B23C31"/>
    <w:rsid w:val="00B33A39"/>
    <w:rsid w:val="00B371B6"/>
    <w:rsid w:val="00B458AC"/>
    <w:rsid w:val="00B539FF"/>
    <w:rsid w:val="00B61630"/>
    <w:rsid w:val="00B631F1"/>
    <w:rsid w:val="00B67CEE"/>
    <w:rsid w:val="00B7317F"/>
    <w:rsid w:val="00B85E0F"/>
    <w:rsid w:val="00B87192"/>
    <w:rsid w:val="00BA3681"/>
    <w:rsid w:val="00BB34B6"/>
    <w:rsid w:val="00BB514C"/>
    <w:rsid w:val="00BD5084"/>
    <w:rsid w:val="00BE6B86"/>
    <w:rsid w:val="00C0039C"/>
    <w:rsid w:val="00C03E53"/>
    <w:rsid w:val="00C04831"/>
    <w:rsid w:val="00C11B29"/>
    <w:rsid w:val="00C122E4"/>
    <w:rsid w:val="00C15BE2"/>
    <w:rsid w:val="00C16021"/>
    <w:rsid w:val="00C272EE"/>
    <w:rsid w:val="00C33545"/>
    <w:rsid w:val="00C34F1E"/>
    <w:rsid w:val="00C450A2"/>
    <w:rsid w:val="00C45C82"/>
    <w:rsid w:val="00C56A39"/>
    <w:rsid w:val="00C61F61"/>
    <w:rsid w:val="00C660A2"/>
    <w:rsid w:val="00C67776"/>
    <w:rsid w:val="00C72B3A"/>
    <w:rsid w:val="00C758A5"/>
    <w:rsid w:val="00C82498"/>
    <w:rsid w:val="00C84F22"/>
    <w:rsid w:val="00C9025A"/>
    <w:rsid w:val="00C949F3"/>
    <w:rsid w:val="00CA6725"/>
    <w:rsid w:val="00CC1FE3"/>
    <w:rsid w:val="00CD2B98"/>
    <w:rsid w:val="00CD3BE9"/>
    <w:rsid w:val="00CE1D80"/>
    <w:rsid w:val="00CE3AB7"/>
    <w:rsid w:val="00CF1009"/>
    <w:rsid w:val="00CF1876"/>
    <w:rsid w:val="00CF3267"/>
    <w:rsid w:val="00D01DCD"/>
    <w:rsid w:val="00D04CF4"/>
    <w:rsid w:val="00D06F80"/>
    <w:rsid w:val="00D07662"/>
    <w:rsid w:val="00D200FD"/>
    <w:rsid w:val="00D21CDC"/>
    <w:rsid w:val="00D30061"/>
    <w:rsid w:val="00D32EEB"/>
    <w:rsid w:val="00D4218E"/>
    <w:rsid w:val="00D431CB"/>
    <w:rsid w:val="00D55933"/>
    <w:rsid w:val="00D60D22"/>
    <w:rsid w:val="00D615D1"/>
    <w:rsid w:val="00D718CE"/>
    <w:rsid w:val="00D809E2"/>
    <w:rsid w:val="00D8469E"/>
    <w:rsid w:val="00D85C7D"/>
    <w:rsid w:val="00D91A06"/>
    <w:rsid w:val="00D94751"/>
    <w:rsid w:val="00DA00B8"/>
    <w:rsid w:val="00DA0430"/>
    <w:rsid w:val="00DA4928"/>
    <w:rsid w:val="00DB06D5"/>
    <w:rsid w:val="00DB2115"/>
    <w:rsid w:val="00DB66FE"/>
    <w:rsid w:val="00DB6864"/>
    <w:rsid w:val="00DC0637"/>
    <w:rsid w:val="00DC40F4"/>
    <w:rsid w:val="00DC45B4"/>
    <w:rsid w:val="00DC70FE"/>
    <w:rsid w:val="00DC7810"/>
    <w:rsid w:val="00DE0869"/>
    <w:rsid w:val="00DE204C"/>
    <w:rsid w:val="00DE6256"/>
    <w:rsid w:val="00E07471"/>
    <w:rsid w:val="00E07B32"/>
    <w:rsid w:val="00E107BE"/>
    <w:rsid w:val="00E11F08"/>
    <w:rsid w:val="00E1395B"/>
    <w:rsid w:val="00E13C2C"/>
    <w:rsid w:val="00E13D2C"/>
    <w:rsid w:val="00E17F6E"/>
    <w:rsid w:val="00E2299E"/>
    <w:rsid w:val="00E36617"/>
    <w:rsid w:val="00E4062F"/>
    <w:rsid w:val="00E43293"/>
    <w:rsid w:val="00E4632F"/>
    <w:rsid w:val="00E50E44"/>
    <w:rsid w:val="00E50E93"/>
    <w:rsid w:val="00E5270A"/>
    <w:rsid w:val="00E547CA"/>
    <w:rsid w:val="00E57D35"/>
    <w:rsid w:val="00E60FEC"/>
    <w:rsid w:val="00E6395F"/>
    <w:rsid w:val="00E6459C"/>
    <w:rsid w:val="00E73F26"/>
    <w:rsid w:val="00E749EC"/>
    <w:rsid w:val="00E85E5F"/>
    <w:rsid w:val="00E87387"/>
    <w:rsid w:val="00E87EE6"/>
    <w:rsid w:val="00E921C0"/>
    <w:rsid w:val="00E924C5"/>
    <w:rsid w:val="00EA3DB7"/>
    <w:rsid w:val="00EA494A"/>
    <w:rsid w:val="00EB37EA"/>
    <w:rsid w:val="00EB6F01"/>
    <w:rsid w:val="00EC2B8A"/>
    <w:rsid w:val="00EC3D20"/>
    <w:rsid w:val="00ED013A"/>
    <w:rsid w:val="00ED0562"/>
    <w:rsid w:val="00ED3D96"/>
    <w:rsid w:val="00EE403E"/>
    <w:rsid w:val="00EE42FA"/>
    <w:rsid w:val="00EE488C"/>
    <w:rsid w:val="00EF0CDE"/>
    <w:rsid w:val="00EF153E"/>
    <w:rsid w:val="00EF246A"/>
    <w:rsid w:val="00F00986"/>
    <w:rsid w:val="00F04781"/>
    <w:rsid w:val="00F048EB"/>
    <w:rsid w:val="00F128B5"/>
    <w:rsid w:val="00F1451F"/>
    <w:rsid w:val="00F17AB3"/>
    <w:rsid w:val="00F22881"/>
    <w:rsid w:val="00F22C5E"/>
    <w:rsid w:val="00F237A0"/>
    <w:rsid w:val="00F24D55"/>
    <w:rsid w:val="00F339E7"/>
    <w:rsid w:val="00F46B71"/>
    <w:rsid w:val="00F51C35"/>
    <w:rsid w:val="00F52303"/>
    <w:rsid w:val="00F556C9"/>
    <w:rsid w:val="00F65225"/>
    <w:rsid w:val="00F72D95"/>
    <w:rsid w:val="00F73B63"/>
    <w:rsid w:val="00F74017"/>
    <w:rsid w:val="00F81A8E"/>
    <w:rsid w:val="00F928C4"/>
    <w:rsid w:val="00F94FDC"/>
    <w:rsid w:val="00FA2D44"/>
    <w:rsid w:val="00FA66F5"/>
    <w:rsid w:val="00FA7C07"/>
    <w:rsid w:val="00FB5642"/>
    <w:rsid w:val="00FC3771"/>
    <w:rsid w:val="00FC3CA3"/>
    <w:rsid w:val="00FD2BFE"/>
    <w:rsid w:val="00FD7C62"/>
    <w:rsid w:val="00FE3E42"/>
    <w:rsid w:val="00FE7D1A"/>
    <w:rsid w:val="00FF1A9E"/>
    <w:rsid w:val="00FF2922"/>
    <w:rsid w:val="00FF3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note text" w:uiPriority="99"/>
    <w:lsdException w:name="header" w:uiPriority="99"/>
    <w:lsdException w:name="footer" w:uiPriority="99"/>
    <w:lsdException w:name="caption" w:qFormat="1"/>
    <w:lsdException w:name="footnote reference" w:uiPriority="99"/>
    <w:lsdException w:name="endnote text"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HTML Top of Form" w:uiPriority="99"/>
    <w:lsdException w:name="HTML Bottom of Form" w:uiPriority="99"/>
    <w:lsdException w:name="Normal (Web)" w:uiPriority="99"/>
    <w:lsdException w:name="HTML Preformatted"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CD3BE9"/>
    <w:pPr>
      <w:spacing w:after="0" w:line="240" w:lineRule="auto"/>
      <w:ind w:firstLine="1418"/>
      <w:jc w:val="both"/>
    </w:pPr>
    <w:rPr>
      <w:rFonts w:ascii="Times New Roman" w:eastAsia="Calibri" w:hAnsi="Times New Roman" w:cs="Times New Roman"/>
      <w:lang w:eastAsia="ru-RU"/>
    </w:rPr>
  </w:style>
  <w:style w:type="paragraph" w:styleId="12">
    <w:name w:val="heading 1"/>
    <w:aliases w:val="Заголовок 1 Знак Знак,Заголовок 1 Знак Знак Знак"/>
    <w:basedOn w:val="a5"/>
    <w:next w:val="a5"/>
    <w:link w:val="13"/>
    <w:qFormat/>
    <w:rsid w:val="00CD3BE9"/>
    <w:pPr>
      <w:keepNext/>
      <w:spacing w:before="240" w:after="60"/>
      <w:ind w:firstLine="0"/>
      <w:jc w:val="left"/>
      <w:outlineLvl w:val="0"/>
    </w:pPr>
    <w:rPr>
      <w:rFonts w:eastAsia="Times New Roman"/>
      <w:b/>
      <w:bCs/>
      <w:kern w:val="32"/>
      <w:sz w:val="28"/>
      <w:szCs w:val="32"/>
    </w:rPr>
  </w:style>
  <w:style w:type="paragraph" w:styleId="20">
    <w:name w:val="heading 2"/>
    <w:aliases w:val="Знак2 Знак,Знак2 Знак Знак Знак,Знак2 Знак1,ГЛАВА, Знак2, Знак2 Знак Знак Знак, Знак2 Знак1,Заголовок 2 Знак1,Заголовок 2 Знак Знак,Заголовок 21"/>
    <w:basedOn w:val="a5"/>
    <w:next w:val="a5"/>
    <w:link w:val="21"/>
    <w:qFormat/>
    <w:rsid w:val="00CD3BE9"/>
    <w:pPr>
      <w:keepNext/>
      <w:spacing w:before="240" w:after="60"/>
      <w:ind w:firstLine="0"/>
      <w:jc w:val="left"/>
      <w:outlineLvl w:val="1"/>
    </w:pPr>
    <w:rPr>
      <w:rFonts w:ascii="Arial" w:eastAsia="Times New Roman" w:hAnsi="Arial" w:cs="Arial"/>
      <w:b/>
      <w:bCs/>
      <w:i/>
      <w:iCs/>
      <w:sz w:val="28"/>
      <w:szCs w:val="28"/>
    </w:rPr>
  </w:style>
  <w:style w:type="paragraph" w:styleId="3">
    <w:name w:val="heading 3"/>
    <w:aliases w:val="Знак3 Знак,Знак3 Знак Знак Знак,ПодЗаголовок,Заголовок 31,Знак14, Знак3, Знак3 Знак Знак Знак"/>
    <w:basedOn w:val="a5"/>
    <w:next w:val="a5"/>
    <w:link w:val="30"/>
    <w:qFormat/>
    <w:rsid w:val="00CD3BE9"/>
    <w:pPr>
      <w:keepNext/>
      <w:ind w:firstLine="0"/>
      <w:jc w:val="left"/>
      <w:outlineLvl w:val="2"/>
    </w:pPr>
    <w:rPr>
      <w:rFonts w:ascii="Arial" w:eastAsia="Times New Roman" w:hAnsi="Arial" w:cs="Arial"/>
      <w:b/>
      <w:bCs/>
      <w:sz w:val="20"/>
      <w:szCs w:val="20"/>
    </w:rPr>
  </w:style>
  <w:style w:type="paragraph" w:styleId="4">
    <w:name w:val="heading 4"/>
    <w:aliases w:val="ПОДЗАГОЛОВКИ"/>
    <w:basedOn w:val="a5"/>
    <w:next w:val="a6"/>
    <w:link w:val="40"/>
    <w:qFormat/>
    <w:rsid w:val="003F21B6"/>
    <w:pPr>
      <w:keepNext/>
      <w:tabs>
        <w:tab w:val="left" w:pos="1418"/>
      </w:tabs>
      <w:spacing w:before="120" w:after="60"/>
      <w:ind w:left="864" w:hanging="864"/>
      <w:jc w:val="left"/>
      <w:outlineLvl w:val="3"/>
    </w:pPr>
    <w:rPr>
      <w:rFonts w:eastAsia="Times New Roman"/>
      <w:b/>
      <w:bCs/>
      <w:sz w:val="24"/>
      <w:szCs w:val="24"/>
      <w:lang w:val="x-none" w:eastAsia="x-none"/>
    </w:rPr>
  </w:style>
  <w:style w:type="paragraph" w:styleId="5">
    <w:name w:val="heading 5"/>
    <w:basedOn w:val="a5"/>
    <w:next w:val="a5"/>
    <w:link w:val="50"/>
    <w:qFormat/>
    <w:rsid w:val="003F21B6"/>
    <w:pPr>
      <w:tabs>
        <w:tab w:val="left" w:pos="1701"/>
      </w:tabs>
      <w:spacing w:before="240" w:after="60"/>
      <w:ind w:left="1008" w:hanging="1008"/>
      <w:jc w:val="left"/>
      <w:outlineLvl w:val="4"/>
    </w:pPr>
    <w:rPr>
      <w:rFonts w:eastAsia="Times New Roman"/>
      <w:b/>
      <w:bCs/>
      <w:iCs/>
      <w:lang w:val="x-none" w:eastAsia="x-none"/>
    </w:rPr>
  </w:style>
  <w:style w:type="paragraph" w:styleId="6">
    <w:name w:val="heading 6"/>
    <w:basedOn w:val="a5"/>
    <w:next w:val="a5"/>
    <w:link w:val="60"/>
    <w:qFormat/>
    <w:rsid w:val="003F21B6"/>
    <w:pPr>
      <w:spacing w:before="240" w:after="60"/>
      <w:ind w:left="1152" w:hanging="1152"/>
      <w:jc w:val="left"/>
      <w:outlineLvl w:val="5"/>
    </w:pPr>
    <w:rPr>
      <w:rFonts w:eastAsia="Times New Roman"/>
      <w:b/>
      <w:bCs/>
      <w:lang w:val="x-none" w:eastAsia="x-none"/>
    </w:rPr>
  </w:style>
  <w:style w:type="paragraph" w:styleId="7">
    <w:name w:val="heading 7"/>
    <w:aliases w:val="Заголовок x.x"/>
    <w:basedOn w:val="a5"/>
    <w:next w:val="a5"/>
    <w:link w:val="70"/>
    <w:qFormat/>
    <w:rsid w:val="003F21B6"/>
    <w:pPr>
      <w:spacing w:before="240" w:after="60"/>
      <w:ind w:left="1296" w:hanging="1296"/>
      <w:jc w:val="left"/>
      <w:outlineLvl w:val="6"/>
    </w:pPr>
    <w:rPr>
      <w:rFonts w:eastAsia="Times New Roman"/>
      <w:sz w:val="24"/>
      <w:szCs w:val="24"/>
      <w:lang w:val="x-none" w:eastAsia="x-none"/>
    </w:rPr>
  </w:style>
  <w:style w:type="paragraph" w:styleId="8">
    <w:name w:val="heading 8"/>
    <w:basedOn w:val="a5"/>
    <w:next w:val="a5"/>
    <w:link w:val="80"/>
    <w:qFormat/>
    <w:rsid w:val="003F21B6"/>
    <w:pPr>
      <w:spacing w:before="240" w:after="60"/>
      <w:ind w:left="1440" w:hanging="1440"/>
      <w:jc w:val="left"/>
      <w:outlineLvl w:val="7"/>
    </w:pPr>
    <w:rPr>
      <w:rFonts w:eastAsia="Times New Roman"/>
      <w:i/>
      <w:iCs/>
      <w:sz w:val="24"/>
      <w:szCs w:val="24"/>
      <w:lang w:val="x-none" w:eastAsia="x-none"/>
    </w:rPr>
  </w:style>
  <w:style w:type="paragraph" w:styleId="9">
    <w:name w:val="heading 9"/>
    <w:basedOn w:val="a5"/>
    <w:next w:val="a5"/>
    <w:link w:val="90"/>
    <w:qFormat/>
    <w:rsid w:val="003F21B6"/>
    <w:pPr>
      <w:spacing w:before="240" w:after="60"/>
      <w:ind w:left="1584" w:hanging="1584"/>
      <w:jc w:val="left"/>
      <w:outlineLvl w:val="8"/>
    </w:pPr>
    <w:rPr>
      <w:rFonts w:ascii="Arial" w:eastAsia="Times New Roman" w:hAnsi="Arial"/>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7"/>
    <w:link w:val="12"/>
    <w:rsid w:val="00CD3BE9"/>
    <w:rPr>
      <w:rFonts w:ascii="Times New Roman" w:eastAsia="Times New Roman" w:hAnsi="Times New Roman" w:cs="Times New Roman"/>
      <w:b/>
      <w:bCs/>
      <w:kern w:val="32"/>
      <w:sz w:val="28"/>
      <w:szCs w:val="32"/>
      <w:lang w:eastAsia="ru-RU"/>
    </w:rPr>
  </w:style>
  <w:style w:type="character" w:customStyle="1" w:styleId="21">
    <w:name w:val="Заголовок 2 Знак"/>
    <w:aliases w:val="Знак2 Знак Знак,Знак2 Знак Знак Знак Знак,Знак2 Знак1 Знак,ГЛАВА Знак, Знак2 Знак, Знак2 Знак Знак Знак Знак, Знак2 Знак1 Знак,Заголовок 2 Знак1 Знак,Заголовок 2 Знак Знак Знак,Заголовок 21 Знак"/>
    <w:basedOn w:val="a7"/>
    <w:link w:val="20"/>
    <w:rsid w:val="00CD3BE9"/>
    <w:rPr>
      <w:rFonts w:ascii="Arial" w:eastAsia="Times New Roman" w:hAnsi="Arial" w:cs="Arial"/>
      <w:b/>
      <w:bCs/>
      <w:i/>
      <w:iCs/>
      <w:sz w:val="28"/>
      <w:szCs w:val="28"/>
      <w:lang w:eastAsia="ru-RU"/>
    </w:rPr>
  </w:style>
  <w:style w:type="character" w:customStyle="1" w:styleId="30">
    <w:name w:val="Заголовок 3 Знак"/>
    <w:aliases w:val="Знак3 Знак Знак,Знак3 Знак Знак Знак Знак,ПодЗаголовок Знак,Заголовок 31 Знак,Знак14 Знак, Знак3 Знак, Знак3 Знак Знак Знак Знак"/>
    <w:basedOn w:val="a7"/>
    <w:link w:val="3"/>
    <w:rsid w:val="00CD3BE9"/>
    <w:rPr>
      <w:rFonts w:ascii="Arial" w:eastAsia="Times New Roman" w:hAnsi="Arial" w:cs="Arial"/>
      <w:b/>
      <w:bCs/>
      <w:sz w:val="20"/>
      <w:szCs w:val="20"/>
      <w:lang w:eastAsia="ru-RU"/>
    </w:rPr>
  </w:style>
  <w:style w:type="paragraph" w:customStyle="1" w:styleId="ConsPlusNormal">
    <w:name w:val="ConsPlusNormal"/>
    <w:link w:val="ConsPlusNormal0"/>
    <w:rsid w:val="00CD3BE9"/>
    <w:pPr>
      <w:widowControl w:val="0"/>
      <w:autoSpaceDE w:val="0"/>
      <w:autoSpaceDN w:val="0"/>
      <w:adjustRightInd w:val="0"/>
      <w:spacing w:after="0" w:line="240" w:lineRule="auto"/>
    </w:pPr>
    <w:rPr>
      <w:rFonts w:ascii="Arial" w:eastAsia="Times New Roman" w:hAnsi="Arial" w:cs="Arial"/>
      <w:lang w:eastAsia="ru-RU"/>
    </w:rPr>
  </w:style>
  <w:style w:type="paragraph" w:styleId="aa">
    <w:name w:val="header"/>
    <w:aliases w:val="ВерхКолонтитул, Знак4, Знак8"/>
    <w:basedOn w:val="a5"/>
    <w:link w:val="ab"/>
    <w:uiPriority w:val="99"/>
    <w:unhideWhenUsed/>
    <w:rsid w:val="00CD3BE9"/>
    <w:pPr>
      <w:tabs>
        <w:tab w:val="center" w:pos="4677"/>
        <w:tab w:val="right" w:pos="9355"/>
      </w:tabs>
    </w:pPr>
  </w:style>
  <w:style w:type="character" w:customStyle="1" w:styleId="ab">
    <w:name w:val="Верхний колонтитул Знак"/>
    <w:aliases w:val="ВерхКолонтитул Знак, Знак4 Знак, Знак8 Знак"/>
    <w:basedOn w:val="a7"/>
    <w:link w:val="aa"/>
    <w:uiPriority w:val="99"/>
    <w:rsid w:val="00CD3BE9"/>
    <w:rPr>
      <w:rFonts w:ascii="Times New Roman" w:eastAsia="Calibri" w:hAnsi="Times New Roman" w:cs="Times New Roman"/>
      <w:lang w:eastAsia="ru-RU"/>
    </w:rPr>
  </w:style>
  <w:style w:type="paragraph" w:styleId="ac">
    <w:name w:val="footer"/>
    <w:aliases w:val=" Знак, Знак6, Знак14"/>
    <w:basedOn w:val="a5"/>
    <w:link w:val="ad"/>
    <w:uiPriority w:val="99"/>
    <w:unhideWhenUsed/>
    <w:rsid w:val="00CD3BE9"/>
    <w:pPr>
      <w:tabs>
        <w:tab w:val="center" w:pos="4677"/>
        <w:tab w:val="right" w:pos="9355"/>
      </w:tabs>
    </w:pPr>
  </w:style>
  <w:style w:type="character" w:customStyle="1" w:styleId="ad">
    <w:name w:val="Нижний колонтитул Знак"/>
    <w:aliases w:val=" Знак Знак, Знак6 Знак, Знак14 Знак"/>
    <w:basedOn w:val="a7"/>
    <w:link w:val="ac"/>
    <w:uiPriority w:val="99"/>
    <w:rsid w:val="00CD3BE9"/>
    <w:rPr>
      <w:rFonts w:ascii="Times New Roman" w:eastAsia="Calibri" w:hAnsi="Times New Roman" w:cs="Times New Roman"/>
      <w:lang w:eastAsia="ru-RU"/>
    </w:rPr>
  </w:style>
  <w:style w:type="paragraph" w:styleId="ae">
    <w:name w:val="No Spacing"/>
    <w:link w:val="af"/>
    <w:uiPriority w:val="1"/>
    <w:qFormat/>
    <w:rsid w:val="00CD3BE9"/>
    <w:pPr>
      <w:spacing w:after="0" w:line="240" w:lineRule="auto"/>
    </w:pPr>
    <w:rPr>
      <w:rFonts w:ascii="Times New Roman" w:eastAsia="Times New Roman" w:hAnsi="Times New Roman" w:cs="Times New Roman"/>
      <w:lang w:eastAsia="ru-RU"/>
    </w:rPr>
  </w:style>
  <w:style w:type="character" w:customStyle="1" w:styleId="af">
    <w:name w:val="Без интервала Знак"/>
    <w:link w:val="ae"/>
    <w:uiPriority w:val="1"/>
    <w:rsid w:val="00CD3BE9"/>
    <w:rPr>
      <w:rFonts w:ascii="Times New Roman" w:eastAsia="Times New Roman" w:hAnsi="Times New Roman" w:cs="Times New Roman"/>
      <w:lang w:eastAsia="ru-RU"/>
    </w:rPr>
  </w:style>
  <w:style w:type="numbering" w:customStyle="1" w:styleId="14">
    <w:name w:val="Нет списка1"/>
    <w:next w:val="a9"/>
    <w:uiPriority w:val="99"/>
    <w:semiHidden/>
    <w:unhideWhenUsed/>
    <w:rsid w:val="00CD3BE9"/>
  </w:style>
  <w:style w:type="paragraph" w:customStyle="1" w:styleId="ConsPlusNonformat">
    <w:name w:val="ConsPlusNonformat"/>
    <w:uiPriority w:val="99"/>
    <w:rsid w:val="00CD3BE9"/>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Title">
    <w:name w:val="ConsPlusTitle"/>
    <w:uiPriority w:val="99"/>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Cell">
    <w:name w:val="ConsPlusCell"/>
    <w:uiPriority w:val="99"/>
    <w:rsid w:val="00CD3BE9"/>
    <w:pPr>
      <w:widowControl w:val="0"/>
      <w:autoSpaceDE w:val="0"/>
      <w:autoSpaceDN w:val="0"/>
      <w:adjustRightInd w:val="0"/>
      <w:spacing w:after="0" w:line="240" w:lineRule="auto"/>
    </w:pPr>
    <w:rPr>
      <w:rFonts w:ascii="Arial" w:eastAsia="Times New Roman" w:hAnsi="Arial" w:cs="Arial"/>
      <w:lang w:eastAsia="ru-RU"/>
    </w:rPr>
  </w:style>
  <w:style w:type="numbering" w:customStyle="1" w:styleId="22">
    <w:name w:val="Нет списка2"/>
    <w:next w:val="a9"/>
    <w:uiPriority w:val="99"/>
    <w:semiHidden/>
    <w:unhideWhenUsed/>
    <w:rsid w:val="00CD3BE9"/>
  </w:style>
  <w:style w:type="numbering" w:customStyle="1" w:styleId="31">
    <w:name w:val="Нет списка3"/>
    <w:next w:val="a9"/>
    <w:uiPriority w:val="99"/>
    <w:semiHidden/>
    <w:unhideWhenUsed/>
    <w:rsid w:val="00CD3BE9"/>
  </w:style>
  <w:style w:type="paragraph" w:styleId="af0">
    <w:name w:val="Normal (Web)"/>
    <w:basedOn w:val="a5"/>
    <w:uiPriority w:val="99"/>
    <w:rsid w:val="00CD3BE9"/>
    <w:pPr>
      <w:spacing w:before="100" w:beforeAutospacing="1" w:after="100" w:afterAutospacing="1"/>
      <w:ind w:firstLine="0"/>
      <w:jc w:val="left"/>
    </w:pPr>
    <w:rPr>
      <w:rFonts w:ascii="Arial" w:eastAsia="Times New Roman" w:hAnsi="Arial" w:cs="Arial"/>
      <w:sz w:val="24"/>
      <w:szCs w:val="24"/>
    </w:rPr>
  </w:style>
  <w:style w:type="character" w:customStyle="1" w:styleId="apple-converted-space">
    <w:name w:val="apple-converted-space"/>
    <w:rsid w:val="00CD3BE9"/>
  </w:style>
  <w:style w:type="numbering" w:customStyle="1" w:styleId="110">
    <w:name w:val="Нет списка11"/>
    <w:next w:val="a9"/>
    <w:uiPriority w:val="99"/>
    <w:semiHidden/>
    <w:unhideWhenUsed/>
    <w:rsid w:val="00CD3BE9"/>
  </w:style>
  <w:style w:type="paragraph" w:customStyle="1" w:styleId="af1">
    <w:name w:val="Знак"/>
    <w:basedOn w:val="a5"/>
    <w:rsid w:val="00CD3BE9"/>
    <w:pPr>
      <w:spacing w:line="240" w:lineRule="exact"/>
      <w:ind w:firstLine="0"/>
    </w:pPr>
    <w:rPr>
      <w:rFonts w:ascii="Arial" w:eastAsia="Times New Roman" w:hAnsi="Arial" w:cs="Arial"/>
      <w:sz w:val="24"/>
      <w:szCs w:val="24"/>
      <w:lang w:val="en-US"/>
    </w:rPr>
  </w:style>
  <w:style w:type="table" w:styleId="af2">
    <w:name w:val="Table Grid"/>
    <w:basedOn w:val="a8"/>
    <w:rsid w:val="00CD3BE9"/>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link w:val="ConsNormal0"/>
    <w:rsid w:val="00CD3BE9"/>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styleId="af3">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
    <w:basedOn w:val="a5"/>
    <w:link w:val="af4"/>
    <w:uiPriority w:val="99"/>
    <w:rsid w:val="00CD3BE9"/>
    <w:pPr>
      <w:ind w:firstLine="0"/>
      <w:jc w:val="left"/>
    </w:pPr>
    <w:rPr>
      <w:rFonts w:ascii="Arial" w:eastAsia="Times New Roman" w:hAnsi="Arial" w:cs="Arial"/>
      <w:sz w:val="20"/>
      <w:szCs w:val="20"/>
    </w:rPr>
  </w:style>
  <w:style w:type="character" w:customStyle="1" w:styleId="af4">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
    <w:basedOn w:val="a7"/>
    <w:link w:val="af3"/>
    <w:uiPriority w:val="99"/>
    <w:rsid w:val="00CD3BE9"/>
    <w:rPr>
      <w:rFonts w:ascii="Arial" w:eastAsia="Times New Roman" w:hAnsi="Arial" w:cs="Arial"/>
      <w:sz w:val="20"/>
      <w:szCs w:val="20"/>
      <w:lang w:eastAsia="ru-RU"/>
    </w:rPr>
  </w:style>
  <w:style w:type="character" w:styleId="af5">
    <w:name w:val="footnote reference"/>
    <w:aliases w:val="Знак сноски-FN,Знак сноски 1,Ciae niinee-FN,Referencia nota al pie,Ссылка на сноску 45,Appel note de bas de page"/>
    <w:uiPriority w:val="99"/>
    <w:rsid w:val="00CD3BE9"/>
    <w:rPr>
      <w:vertAlign w:val="superscript"/>
    </w:rPr>
  </w:style>
  <w:style w:type="character" w:styleId="af6">
    <w:name w:val="page number"/>
    <w:rsid w:val="00CD3BE9"/>
  </w:style>
  <w:style w:type="character" w:customStyle="1" w:styleId="grame">
    <w:name w:val="grame"/>
    <w:rsid w:val="00CD3BE9"/>
  </w:style>
  <w:style w:type="paragraph" w:customStyle="1" w:styleId="Heading">
    <w:name w:val="Heading"/>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styleId="af7">
    <w:name w:val="Plain Text"/>
    <w:basedOn w:val="a5"/>
    <w:link w:val="af8"/>
    <w:uiPriority w:val="99"/>
    <w:rsid w:val="00CD3BE9"/>
    <w:pPr>
      <w:ind w:firstLine="0"/>
      <w:jc w:val="left"/>
    </w:pPr>
    <w:rPr>
      <w:rFonts w:ascii="Courier New" w:eastAsia="Times New Roman" w:hAnsi="Courier New" w:cs="Courier New"/>
      <w:sz w:val="20"/>
      <w:szCs w:val="20"/>
    </w:rPr>
  </w:style>
  <w:style w:type="character" w:customStyle="1" w:styleId="af8">
    <w:name w:val="Текст Знак"/>
    <w:basedOn w:val="a7"/>
    <w:link w:val="af7"/>
    <w:uiPriority w:val="99"/>
    <w:rsid w:val="00CD3BE9"/>
    <w:rPr>
      <w:rFonts w:ascii="Courier New" w:eastAsia="Times New Roman" w:hAnsi="Courier New" w:cs="Courier New"/>
      <w:sz w:val="20"/>
      <w:szCs w:val="20"/>
      <w:lang w:eastAsia="ru-RU"/>
    </w:rPr>
  </w:style>
  <w:style w:type="paragraph" w:customStyle="1" w:styleId="ConsNonformat">
    <w:name w:val="ConsNonformat"/>
    <w:link w:val="ConsNonformat0"/>
    <w:rsid w:val="00CD3BE9"/>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character" w:customStyle="1" w:styleId="spelle">
    <w:name w:val="spelle"/>
    <w:rsid w:val="00CD3BE9"/>
  </w:style>
  <w:style w:type="character" w:styleId="af9">
    <w:name w:val="Hyperlink"/>
    <w:uiPriority w:val="99"/>
    <w:rsid w:val="00CD3BE9"/>
    <w:rPr>
      <w:color w:val="000000"/>
      <w:u w:val="none"/>
      <w:effect w:val="none"/>
    </w:rPr>
  </w:style>
  <w:style w:type="paragraph" w:styleId="HTML">
    <w:name w:val="HTML Preformatted"/>
    <w:basedOn w:val="a5"/>
    <w:link w:val="HTML0"/>
    <w:uiPriority w:val="99"/>
    <w:rsid w:val="00CD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color w:val="000000"/>
      <w:sz w:val="20"/>
      <w:szCs w:val="20"/>
    </w:rPr>
  </w:style>
  <w:style w:type="character" w:customStyle="1" w:styleId="HTML0">
    <w:name w:val="Стандартный HTML Знак"/>
    <w:basedOn w:val="a7"/>
    <w:link w:val="HTML"/>
    <w:uiPriority w:val="99"/>
    <w:rsid w:val="00CD3BE9"/>
    <w:rPr>
      <w:rFonts w:ascii="Courier New" w:eastAsia="Times New Roman" w:hAnsi="Courier New" w:cs="Courier New"/>
      <w:color w:val="000000"/>
      <w:sz w:val="20"/>
      <w:szCs w:val="20"/>
      <w:lang w:eastAsia="ru-RU"/>
    </w:rPr>
  </w:style>
  <w:style w:type="character" w:customStyle="1" w:styleId="f">
    <w:name w:val="f"/>
    <w:rsid w:val="00CD3BE9"/>
  </w:style>
  <w:style w:type="paragraph" w:styleId="afa">
    <w:name w:val="Body Text Indent"/>
    <w:aliases w:val="Основной текст 1,Основной текст 11"/>
    <w:basedOn w:val="a5"/>
    <w:link w:val="afb"/>
    <w:uiPriority w:val="99"/>
    <w:rsid w:val="00CD3BE9"/>
    <w:pPr>
      <w:spacing w:after="120"/>
      <w:ind w:left="283" w:firstLine="0"/>
      <w:jc w:val="left"/>
    </w:pPr>
    <w:rPr>
      <w:rFonts w:ascii="Arial" w:eastAsia="Times New Roman" w:hAnsi="Arial" w:cs="Arial"/>
      <w:sz w:val="24"/>
      <w:szCs w:val="24"/>
    </w:rPr>
  </w:style>
  <w:style w:type="character" w:customStyle="1" w:styleId="afb">
    <w:name w:val="Основной текст с отступом Знак"/>
    <w:aliases w:val="Основной текст 1 Знак,Основной текст 11 Знак"/>
    <w:basedOn w:val="a7"/>
    <w:link w:val="afa"/>
    <w:uiPriority w:val="99"/>
    <w:rsid w:val="00CD3BE9"/>
    <w:rPr>
      <w:rFonts w:ascii="Arial" w:eastAsia="Times New Roman" w:hAnsi="Arial" w:cs="Arial"/>
      <w:sz w:val="24"/>
      <w:szCs w:val="24"/>
      <w:lang w:eastAsia="ru-RU"/>
    </w:rPr>
  </w:style>
  <w:style w:type="paragraph" w:customStyle="1" w:styleId="FR2">
    <w:name w:val="FR2"/>
    <w:rsid w:val="00CD3BE9"/>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c">
    <w:name w:val="Strong"/>
    <w:uiPriority w:val="22"/>
    <w:qFormat/>
    <w:rsid w:val="00CD3BE9"/>
    <w:rPr>
      <w:b/>
      <w:bCs/>
    </w:rPr>
  </w:style>
  <w:style w:type="paragraph" w:customStyle="1" w:styleId="text">
    <w:name w:val="text"/>
    <w:basedOn w:val="a5"/>
    <w:next w:val="a5"/>
    <w:rsid w:val="00CD3BE9"/>
    <w:pPr>
      <w:autoSpaceDE w:val="0"/>
      <w:autoSpaceDN w:val="0"/>
      <w:adjustRightInd w:val="0"/>
      <w:spacing w:before="28" w:after="28"/>
      <w:ind w:firstLine="0"/>
      <w:jc w:val="left"/>
    </w:pPr>
    <w:rPr>
      <w:rFonts w:ascii="Arial" w:eastAsia="Times New Roman" w:hAnsi="Arial" w:cs="Arial"/>
      <w:sz w:val="24"/>
      <w:szCs w:val="24"/>
    </w:rPr>
  </w:style>
  <w:style w:type="paragraph" w:styleId="afd">
    <w:name w:val="Body Text"/>
    <w:aliases w:val=" Знак1 Знак Знак Знак Знак, Знак1 Знак Знак Знак,Знак1 Знак Знак Знак Знак,bt Знак,Основной текст Знак Знак,bt,Îñíîâíîé òåêñò Çíàê Çíàê,Iniiaiie oaeno Ciae Ciae,Body Text Char,Òàáë òåêñò,Body Text Char2 Char"/>
    <w:basedOn w:val="a5"/>
    <w:link w:val="afe"/>
    <w:uiPriority w:val="99"/>
    <w:rsid w:val="00CD3BE9"/>
    <w:pPr>
      <w:spacing w:after="120"/>
      <w:ind w:firstLine="0"/>
      <w:jc w:val="left"/>
    </w:pPr>
    <w:rPr>
      <w:rFonts w:ascii="Arial" w:eastAsia="Times New Roman" w:hAnsi="Arial" w:cs="Arial"/>
      <w:sz w:val="24"/>
      <w:szCs w:val="24"/>
    </w:rPr>
  </w:style>
  <w:style w:type="character" w:customStyle="1" w:styleId="afe">
    <w:name w:val="Основной текст Знак"/>
    <w:aliases w:val=" Знак1 Знак Знак Знак Знак Знак, Знак1 Знак Знак Знак Знак1,Знак1 Знак Знак Знак Знак Знак,bt Знак Знак,Основной текст Знак Знак Знак,bt Знак1,Îñíîâíîé òåêñò Çíàê Çíàê Знак,Iniiaiie oaeno Ciae Ciae Знак,Body Text Char Знак"/>
    <w:basedOn w:val="a7"/>
    <w:link w:val="afd"/>
    <w:uiPriority w:val="99"/>
    <w:rsid w:val="00CD3BE9"/>
    <w:rPr>
      <w:rFonts w:ascii="Arial" w:eastAsia="Times New Roman" w:hAnsi="Arial" w:cs="Arial"/>
      <w:sz w:val="24"/>
      <w:szCs w:val="24"/>
      <w:lang w:eastAsia="ru-RU"/>
    </w:rPr>
  </w:style>
  <w:style w:type="paragraph" w:styleId="23">
    <w:name w:val="List 2"/>
    <w:basedOn w:val="a5"/>
    <w:rsid w:val="00CD3BE9"/>
    <w:pPr>
      <w:ind w:left="566" w:hanging="283"/>
      <w:jc w:val="left"/>
    </w:pPr>
    <w:rPr>
      <w:rFonts w:ascii="Arial" w:eastAsia="Times New Roman" w:hAnsi="Arial" w:cs="Arial"/>
      <w:sz w:val="20"/>
      <w:szCs w:val="20"/>
    </w:rPr>
  </w:style>
  <w:style w:type="paragraph" w:styleId="32">
    <w:name w:val="List 3"/>
    <w:basedOn w:val="a5"/>
    <w:rsid w:val="00CD3BE9"/>
    <w:pPr>
      <w:ind w:left="849" w:hanging="283"/>
      <w:jc w:val="left"/>
    </w:pPr>
    <w:rPr>
      <w:rFonts w:ascii="Arial" w:eastAsia="Times New Roman" w:hAnsi="Arial" w:cs="Arial"/>
      <w:sz w:val="20"/>
      <w:szCs w:val="20"/>
    </w:rPr>
  </w:style>
  <w:style w:type="paragraph" w:customStyle="1" w:styleId="15">
    <w:name w:val="Знак1"/>
    <w:basedOn w:val="a5"/>
    <w:rsid w:val="00CD3BE9"/>
    <w:pPr>
      <w:spacing w:line="240" w:lineRule="exact"/>
      <w:ind w:firstLine="0"/>
    </w:pPr>
    <w:rPr>
      <w:rFonts w:ascii="Arial" w:eastAsia="Times New Roman" w:hAnsi="Arial" w:cs="Arial"/>
      <w:sz w:val="24"/>
      <w:szCs w:val="24"/>
      <w:lang w:val="en-US"/>
    </w:rPr>
  </w:style>
  <w:style w:type="paragraph" w:styleId="aff">
    <w:name w:val="Balloon Text"/>
    <w:aliases w:val=" Знак5"/>
    <w:basedOn w:val="a5"/>
    <w:link w:val="aff0"/>
    <w:rsid w:val="00CD3BE9"/>
    <w:pPr>
      <w:ind w:firstLine="0"/>
      <w:jc w:val="left"/>
    </w:pPr>
    <w:rPr>
      <w:rFonts w:ascii="Tahoma" w:eastAsia="Times New Roman" w:hAnsi="Tahoma" w:cs="Tahoma"/>
      <w:sz w:val="16"/>
      <w:szCs w:val="16"/>
    </w:rPr>
  </w:style>
  <w:style w:type="character" w:customStyle="1" w:styleId="aff0">
    <w:name w:val="Текст выноски Знак"/>
    <w:aliases w:val=" Знак5 Знак"/>
    <w:basedOn w:val="a7"/>
    <w:link w:val="aff"/>
    <w:rsid w:val="00CD3BE9"/>
    <w:rPr>
      <w:rFonts w:ascii="Tahoma" w:eastAsia="Times New Roman" w:hAnsi="Tahoma" w:cs="Tahoma"/>
      <w:sz w:val="16"/>
      <w:szCs w:val="16"/>
      <w:lang w:eastAsia="ru-RU"/>
    </w:rPr>
  </w:style>
  <w:style w:type="paragraph" w:styleId="24">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5"/>
    <w:link w:val="25"/>
    <w:rsid w:val="00CD3BE9"/>
    <w:pPr>
      <w:spacing w:after="120" w:line="480" w:lineRule="auto"/>
      <w:ind w:left="283" w:firstLine="0"/>
      <w:jc w:val="left"/>
    </w:pPr>
    <w:rPr>
      <w:rFonts w:ascii="Arial" w:eastAsia="Times New Roman" w:hAnsi="Arial" w:cs="Arial"/>
      <w:sz w:val="24"/>
      <w:szCs w:val="24"/>
    </w:rPr>
  </w:style>
  <w:style w:type="character" w:customStyle="1" w:styleId="25">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7"/>
    <w:link w:val="24"/>
    <w:rsid w:val="00CD3BE9"/>
    <w:rPr>
      <w:rFonts w:ascii="Arial" w:eastAsia="Times New Roman" w:hAnsi="Arial" w:cs="Arial"/>
      <w:sz w:val="24"/>
      <w:szCs w:val="24"/>
      <w:lang w:eastAsia="ru-RU"/>
    </w:rPr>
  </w:style>
  <w:style w:type="paragraph" w:styleId="26">
    <w:name w:val="Body Text 2"/>
    <w:aliases w:val=" Знак1"/>
    <w:basedOn w:val="a5"/>
    <w:link w:val="27"/>
    <w:uiPriority w:val="99"/>
    <w:rsid w:val="00CD3BE9"/>
    <w:pPr>
      <w:spacing w:after="120" w:line="480" w:lineRule="auto"/>
      <w:ind w:firstLine="0"/>
      <w:jc w:val="left"/>
    </w:pPr>
    <w:rPr>
      <w:rFonts w:ascii="Arial" w:eastAsia="Times New Roman" w:hAnsi="Arial" w:cs="Arial"/>
      <w:sz w:val="24"/>
      <w:szCs w:val="24"/>
    </w:rPr>
  </w:style>
  <w:style w:type="character" w:customStyle="1" w:styleId="27">
    <w:name w:val="Основной текст 2 Знак"/>
    <w:aliases w:val=" Знак1 Знак"/>
    <w:basedOn w:val="a7"/>
    <w:link w:val="26"/>
    <w:uiPriority w:val="99"/>
    <w:rsid w:val="00CD3BE9"/>
    <w:rPr>
      <w:rFonts w:ascii="Arial" w:eastAsia="Times New Roman" w:hAnsi="Arial" w:cs="Arial"/>
      <w:sz w:val="24"/>
      <w:szCs w:val="24"/>
      <w:lang w:eastAsia="ru-RU"/>
    </w:rPr>
  </w:style>
  <w:style w:type="character" w:customStyle="1" w:styleId="S10">
    <w:name w:val="S_Маркированный Знак1"/>
    <w:link w:val="S6"/>
    <w:locked/>
    <w:rsid w:val="00CD3BE9"/>
    <w:rPr>
      <w:sz w:val="24"/>
      <w:szCs w:val="24"/>
    </w:rPr>
  </w:style>
  <w:style w:type="paragraph" w:customStyle="1" w:styleId="S6">
    <w:name w:val="S_Маркированный"/>
    <w:basedOn w:val="aff1"/>
    <w:link w:val="S10"/>
    <w:autoRedefine/>
    <w:qFormat/>
    <w:rsid w:val="00CD3BE9"/>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1">
    <w:name w:val="List Bullet"/>
    <w:basedOn w:val="a5"/>
    <w:rsid w:val="00CD3BE9"/>
    <w:pPr>
      <w:ind w:left="1069" w:hanging="360"/>
      <w:jc w:val="left"/>
    </w:pPr>
    <w:rPr>
      <w:rFonts w:ascii="Arial" w:eastAsia="Times New Roman" w:hAnsi="Arial" w:cs="Arial"/>
      <w:sz w:val="24"/>
      <w:szCs w:val="24"/>
    </w:rPr>
  </w:style>
  <w:style w:type="paragraph" w:customStyle="1" w:styleId="S7">
    <w:name w:val="S_Обычный"/>
    <w:basedOn w:val="a5"/>
    <w:link w:val="S8"/>
    <w:qFormat/>
    <w:rsid w:val="00CD3BE9"/>
    <w:pPr>
      <w:spacing w:line="360" w:lineRule="auto"/>
      <w:ind w:firstLine="709"/>
    </w:pPr>
    <w:rPr>
      <w:rFonts w:ascii="Arial" w:eastAsia="Times New Roman" w:hAnsi="Arial" w:cs="Arial"/>
      <w:sz w:val="24"/>
      <w:szCs w:val="24"/>
    </w:rPr>
  </w:style>
  <w:style w:type="character" w:customStyle="1" w:styleId="S8">
    <w:name w:val="S_Обычный Знак"/>
    <w:link w:val="S7"/>
    <w:locked/>
    <w:rsid w:val="00CD3BE9"/>
    <w:rPr>
      <w:rFonts w:ascii="Arial" w:eastAsia="Times New Roman" w:hAnsi="Arial" w:cs="Arial"/>
      <w:sz w:val="24"/>
      <w:szCs w:val="24"/>
      <w:lang w:eastAsia="ru-RU"/>
    </w:rPr>
  </w:style>
  <w:style w:type="paragraph" w:customStyle="1" w:styleId="S9">
    <w:name w:val="S_Таблица"/>
    <w:basedOn w:val="a5"/>
    <w:link w:val="Sa"/>
    <w:autoRedefine/>
    <w:rsid w:val="00CD3BE9"/>
    <w:pPr>
      <w:widowControl w:val="0"/>
      <w:tabs>
        <w:tab w:val="num" w:pos="1440"/>
      </w:tabs>
      <w:ind w:firstLine="0"/>
      <w:jc w:val="right"/>
    </w:pPr>
    <w:rPr>
      <w:rFonts w:ascii="Arial" w:eastAsia="Times New Roman" w:hAnsi="Arial" w:cs="Arial"/>
      <w:color w:val="008000"/>
      <w:sz w:val="24"/>
      <w:szCs w:val="24"/>
    </w:rPr>
  </w:style>
  <w:style w:type="character" w:customStyle="1" w:styleId="Sa">
    <w:name w:val="S_Таблица Знак"/>
    <w:link w:val="S9"/>
    <w:locked/>
    <w:rsid w:val="00CD3BE9"/>
    <w:rPr>
      <w:rFonts w:ascii="Arial" w:eastAsia="Times New Roman" w:hAnsi="Arial" w:cs="Arial"/>
      <w:color w:val="008000"/>
      <w:sz w:val="24"/>
      <w:szCs w:val="24"/>
      <w:lang w:eastAsia="ru-RU"/>
    </w:rPr>
  </w:style>
  <w:style w:type="character" w:customStyle="1" w:styleId="Sb">
    <w:name w:val="S_Обычный в таблице Знак"/>
    <w:link w:val="Sc"/>
    <w:locked/>
    <w:rsid w:val="00CD3BE9"/>
    <w:rPr>
      <w:sz w:val="24"/>
      <w:szCs w:val="24"/>
    </w:rPr>
  </w:style>
  <w:style w:type="paragraph" w:customStyle="1" w:styleId="Sc">
    <w:name w:val="S_Обычный в таблице"/>
    <w:basedOn w:val="a5"/>
    <w:link w:val="Sb"/>
    <w:rsid w:val="00CD3BE9"/>
    <w:pPr>
      <w:ind w:firstLine="0"/>
      <w:jc w:val="center"/>
    </w:pPr>
    <w:rPr>
      <w:rFonts w:asciiTheme="minorHAnsi" w:eastAsiaTheme="minorHAnsi" w:hAnsiTheme="minorHAnsi" w:cstheme="minorBidi"/>
      <w:sz w:val="24"/>
      <w:szCs w:val="24"/>
      <w:lang w:eastAsia="en-US"/>
    </w:rPr>
  </w:style>
  <w:style w:type="paragraph" w:customStyle="1" w:styleId="aff2">
    <w:name w:val="Примечание"/>
    <w:basedOn w:val="a5"/>
    <w:rsid w:val="00CD3BE9"/>
    <w:pPr>
      <w:ind w:firstLine="567"/>
    </w:pPr>
    <w:rPr>
      <w:rFonts w:ascii="Arial" w:eastAsia="Times New Roman" w:hAnsi="Arial" w:cs="Arial"/>
      <w:sz w:val="20"/>
      <w:szCs w:val="20"/>
    </w:rPr>
  </w:style>
  <w:style w:type="paragraph" w:customStyle="1" w:styleId="ConsCell">
    <w:name w:val="ConsCell"/>
    <w:rsid w:val="00CD3BE9"/>
    <w:pPr>
      <w:widowControl w:val="0"/>
      <w:autoSpaceDE w:val="0"/>
      <w:autoSpaceDN w:val="0"/>
      <w:adjustRightInd w:val="0"/>
      <w:spacing w:after="0" w:line="240" w:lineRule="auto"/>
      <w:ind w:right="19772"/>
    </w:pPr>
    <w:rPr>
      <w:rFonts w:ascii="Arial" w:eastAsia="Times New Roman" w:hAnsi="Arial" w:cs="Arial"/>
      <w:lang w:eastAsia="ru-RU"/>
    </w:rPr>
  </w:style>
  <w:style w:type="paragraph" w:styleId="aff3">
    <w:name w:val="annotation text"/>
    <w:basedOn w:val="a5"/>
    <w:link w:val="aff4"/>
    <w:rsid w:val="00CD3BE9"/>
    <w:pPr>
      <w:ind w:firstLine="0"/>
      <w:jc w:val="left"/>
    </w:pPr>
    <w:rPr>
      <w:rFonts w:ascii="Arial" w:eastAsia="Times New Roman" w:hAnsi="Arial" w:cs="Arial"/>
      <w:sz w:val="20"/>
      <w:szCs w:val="20"/>
    </w:rPr>
  </w:style>
  <w:style w:type="character" w:customStyle="1" w:styleId="aff4">
    <w:name w:val="Текст примечания Знак"/>
    <w:basedOn w:val="a7"/>
    <w:link w:val="aff3"/>
    <w:rsid w:val="00CD3BE9"/>
    <w:rPr>
      <w:rFonts w:ascii="Arial" w:eastAsia="Times New Roman" w:hAnsi="Arial" w:cs="Arial"/>
      <w:sz w:val="20"/>
      <w:szCs w:val="20"/>
      <w:lang w:eastAsia="ru-RU"/>
    </w:rPr>
  </w:style>
  <w:style w:type="paragraph" w:customStyle="1" w:styleId="aff5">
    <w:name w:val="приложения рнгп"/>
    <w:basedOn w:val="20"/>
    <w:autoRedefine/>
    <w:rsid w:val="00CD3BE9"/>
    <w:pPr>
      <w:keepNext w:val="0"/>
      <w:widowControl w:val="0"/>
      <w:tabs>
        <w:tab w:val="left" w:pos="992"/>
      </w:tabs>
      <w:spacing w:before="0" w:after="0" w:line="239" w:lineRule="auto"/>
      <w:ind w:firstLine="709"/>
      <w:jc w:val="right"/>
    </w:pPr>
    <w:rPr>
      <w:rFonts w:ascii="Times New Roman" w:hAnsi="Times New Roman" w:cs="Times New Roman"/>
      <w:bCs w:val="0"/>
      <w:i w:val="0"/>
      <w:iCs w:val="0"/>
      <w:sz w:val="24"/>
      <w:szCs w:val="24"/>
      <w:lang w:eastAsia="en-US"/>
    </w:rPr>
  </w:style>
  <w:style w:type="paragraph" w:styleId="33">
    <w:name w:val="Body Text Indent 3"/>
    <w:basedOn w:val="a5"/>
    <w:link w:val="34"/>
    <w:rsid w:val="00CD3BE9"/>
    <w:pPr>
      <w:spacing w:after="120"/>
      <w:ind w:left="283" w:firstLine="0"/>
      <w:jc w:val="left"/>
    </w:pPr>
    <w:rPr>
      <w:rFonts w:ascii="Arial" w:eastAsia="Times New Roman" w:hAnsi="Arial" w:cs="Arial"/>
      <w:sz w:val="16"/>
      <w:szCs w:val="16"/>
    </w:rPr>
  </w:style>
  <w:style w:type="character" w:customStyle="1" w:styleId="34">
    <w:name w:val="Основной текст с отступом 3 Знак"/>
    <w:basedOn w:val="a7"/>
    <w:link w:val="33"/>
    <w:rsid w:val="00CD3BE9"/>
    <w:rPr>
      <w:rFonts w:ascii="Arial" w:eastAsia="Times New Roman" w:hAnsi="Arial" w:cs="Arial"/>
      <w:sz w:val="16"/>
      <w:szCs w:val="16"/>
      <w:lang w:eastAsia="ru-RU"/>
    </w:rPr>
  </w:style>
  <w:style w:type="paragraph" w:styleId="28">
    <w:name w:val="List Continue 2"/>
    <w:basedOn w:val="a5"/>
    <w:rsid w:val="00CD3BE9"/>
    <w:pPr>
      <w:spacing w:after="120"/>
      <w:ind w:left="566" w:firstLine="0"/>
      <w:jc w:val="left"/>
    </w:pPr>
    <w:rPr>
      <w:rFonts w:ascii="Arial" w:eastAsia="Times New Roman" w:hAnsi="Arial" w:cs="Arial"/>
      <w:sz w:val="24"/>
      <w:szCs w:val="24"/>
    </w:rPr>
  </w:style>
  <w:style w:type="paragraph" w:styleId="35">
    <w:name w:val="List Continue 3"/>
    <w:basedOn w:val="a5"/>
    <w:rsid w:val="00CD3BE9"/>
    <w:pPr>
      <w:spacing w:after="120"/>
      <w:ind w:left="849" w:firstLine="0"/>
      <w:jc w:val="left"/>
    </w:pPr>
    <w:rPr>
      <w:rFonts w:ascii="Arial" w:eastAsia="Times New Roman" w:hAnsi="Arial" w:cs="Arial"/>
      <w:sz w:val="24"/>
      <w:szCs w:val="24"/>
    </w:rPr>
  </w:style>
  <w:style w:type="paragraph" w:customStyle="1" w:styleId="16">
    <w:name w:val="Стиль1"/>
    <w:basedOn w:val="a5"/>
    <w:rsid w:val="00CD3BE9"/>
    <w:pPr>
      <w:ind w:firstLine="0"/>
      <w:jc w:val="center"/>
    </w:pPr>
    <w:rPr>
      <w:rFonts w:ascii="Arial" w:eastAsia="Times New Roman" w:hAnsi="Arial" w:cs="Arial"/>
      <w:sz w:val="20"/>
      <w:szCs w:val="20"/>
    </w:rPr>
  </w:style>
  <w:style w:type="paragraph" w:customStyle="1" w:styleId="textn">
    <w:name w:val="textn"/>
    <w:basedOn w:val="a5"/>
    <w:rsid w:val="00CD3BE9"/>
    <w:pPr>
      <w:spacing w:before="100" w:beforeAutospacing="1" w:after="100" w:afterAutospacing="1"/>
      <w:ind w:firstLine="0"/>
      <w:jc w:val="left"/>
    </w:pPr>
    <w:rPr>
      <w:rFonts w:ascii="Arial" w:eastAsia="Times New Roman" w:hAnsi="Arial" w:cs="Arial"/>
      <w:sz w:val="24"/>
      <w:szCs w:val="24"/>
    </w:rPr>
  </w:style>
  <w:style w:type="paragraph" w:customStyle="1" w:styleId="29">
    <w:name w:val="Знак2"/>
    <w:basedOn w:val="a5"/>
    <w:rsid w:val="00CD3BE9"/>
    <w:pPr>
      <w:spacing w:line="240" w:lineRule="exact"/>
      <w:ind w:firstLine="0"/>
    </w:pPr>
    <w:rPr>
      <w:rFonts w:ascii="Arial" w:eastAsia="Times New Roman" w:hAnsi="Arial" w:cs="Arial"/>
      <w:sz w:val="24"/>
      <w:szCs w:val="24"/>
      <w:lang w:val="en-US"/>
    </w:rPr>
  </w:style>
  <w:style w:type="character" w:customStyle="1" w:styleId="FontStyle11">
    <w:name w:val="Font Style11"/>
    <w:rsid w:val="00CD3BE9"/>
    <w:rPr>
      <w:rFonts w:ascii="Times New Roman" w:hAnsi="Times New Roman" w:cs="Times New Roman"/>
      <w:sz w:val="26"/>
      <w:szCs w:val="26"/>
    </w:rPr>
  </w:style>
  <w:style w:type="paragraph" w:customStyle="1" w:styleId="36">
    <w:name w:val="Знак3"/>
    <w:basedOn w:val="a5"/>
    <w:rsid w:val="00CD3BE9"/>
    <w:pPr>
      <w:spacing w:line="240" w:lineRule="exact"/>
      <w:ind w:firstLine="0"/>
    </w:pPr>
    <w:rPr>
      <w:rFonts w:ascii="Arial" w:eastAsia="Times New Roman" w:hAnsi="Arial" w:cs="Arial"/>
      <w:sz w:val="24"/>
      <w:szCs w:val="24"/>
      <w:lang w:val="en-US"/>
    </w:rPr>
  </w:style>
  <w:style w:type="paragraph" w:customStyle="1" w:styleId="41">
    <w:name w:val="Знак4"/>
    <w:basedOn w:val="a5"/>
    <w:rsid w:val="00CD3BE9"/>
    <w:pPr>
      <w:spacing w:line="240" w:lineRule="exact"/>
      <w:ind w:firstLine="0"/>
    </w:pPr>
    <w:rPr>
      <w:rFonts w:ascii="Arial" w:eastAsia="Times New Roman" w:hAnsi="Arial" w:cs="Arial"/>
      <w:sz w:val="24"/>
      <w:szCs w:val="24"/>
      <w:lang w:val="en-US"/>
    </w:rPr>
  </w:style>
  <w:style w:type="paragraph" w:customStyle="1" w:styleId="51">
    <w:name w:val="Знак5"/>
    <w:basedOn w:val="a5"/>
    <w:rsid w:val="00CD3BE9"/>
    <w:pPr>
      <w:spacing w:line="240" w:lineRule="exact"/>
      <w:ind w:firstLine="0"/>
    </w:pPr>
    <w:rPr>
      <w:rFonts w:ascii="Arial" w:eastAsia="Times New Roman" w:hAnsi="Arial" w:cs="Arial"/>
      <w:sz w:val="24"/>
      <w:szCs w:val="24"/>
      <w:lang w:val="en-US"/>
    </w:rPr>
  </w:style>
  <w:style w:type="paragraph" w:customStyle="1" w:styleId="61">
    <w:name w:val="Знак6"/>
    <w:basedOn w:val="a5"/>
    <w:rsid w:val="00CD3BE9"/>
    <w:pPr>
      <w:spacing w:line="240" w:lineRule="exact"/>
      <w:ind w:firstLine="0"/>
    </w:pPr>
    <w:rPr>
      <w:rFonts w:ascii="Arial" w:eastAsia="Times New Roman" w:hAnsi="Arial" w:cs="Arial"/>
      <w:sz w:val="24"/>
      <w:szCs w:val="24"/>
      <w:lang w:val="en-US"/>
    </w:rPr>
  </w:style>
  <w:style w:type="paragraph" w:customStyle="1" w:styleId="71">
    <w:name w:val="Знак7"/>
    <w:basedOn w:val="a5"/>
    <w:rsid w:val="00CD3BE9"/>
    <w:pPr>
      <w:spacing w:line="240" w:lineRule="exact"/>
      <w:ind w:firstLine="0"/>
    </w:pPr>
    <w:rPr>
      <w:rFonts w:ascii="Arial" w:eastAsia="Times New Roman" w:hAnsi="Arial" w:cs="Arial"/>
      <w:sz w:val="24"/>
      <w:szCs w:val="24"/>
      <w:lang w:val="en-US"/>
    </w:rPr>
  </w:style>
  <w:style w:type="paragraph" w:customStyle="1" w:styleId="81">
    <w:name w:val="Знак8"/>
    <w:basedOn w:val="a5"/>
    <w:rsid w:val="00CD3BE9"/>
    <w:pPr>
      <w:spacing w:line="240" w:lineRule="exact"/>
      <w:ind w:firstLine="0"/>
    </w:pPr>
    <w:rPr>
      <w:rFonts w:ascii="Arial" w:eastAsia="Times New Roman" w:hAnsi="Arial" w:cs="Arial"/>
      <w:sz w:val="24"/>
      <w:szCs w:val="24"/>
      <w:lang w:val="en-US"/>
    </w:rPr>
  </w:style>
  <w:style w:type="paragraph" w:customStyle="1" w:styleId="91">
    <w:name w:val="Знак9"/>
    <w:basedOn w:val="a5"/>
    <w:rsid w:val="00CD3BE9"/>
    <w:pPr>
      <w:spacing w:line="240" w:lineRule="exact"/>
      <w:ind w:firstLine="0"/>
    </w:pPr>
    <w:rPr>
      <w:rFonts w:ascii="Arial" w:eastAsia="Times New Roman" w:hAnsi="Arial" w:cs="Arial"/>
      <w:sz w:val="24"/>
      <w:szCs w:val="24"/>
      <w:lang w:val="en-US"/>
    </w:rPr>
  </w:style>
  <w:style w:type="character" w:customStyle="1" w:styleId="apple-style-span">
    <w:name w:val="apple-style-span"/>
    <w:rsid w:val="00CD3BE9"/>
  </w:style>
  <w:style w:type="paragraph" w:customStyle="1" w:styleId="100">
    <w:name w:val="Знак10"/>
    <w:basedOn w:val="a5"/>
    <w:rsid w:val="00CD3BE9"/>
    <w:pPr>
      <w:spacing w:line="240" w:lineRule="exact"/>
      <w:ind w:firstLine="0"/>
    </w:pPr>
    <w:rPr>
      <w:rFonts w:ascii="Arial" w:eastAsia="Times New Roman" w:hAnsi="Arial" w:cs="Arial"/>
      <w:sz w:val="24"/>
      <w:szCs w:val="24"/>
      <w:lang w:val="en-US"/>
    </w:rPr>
  </w:style>
  <w:style w:type="paragraph" w:customStyle="1" w:styleId="FORMATTEXT">
    <w:name w:val=".FORMATTEXT"/>
    <w:rsid w:val="00CD3BE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7">
    <w:name w:val="Знак1 Знак Знак Знак"/>
    <w:basedOn w:val="a5"/>
    <w:rsid w:val="00CD3BE9"/>
    <w:pPr>
      <w:ind w:firstLine="0"/>
      <w:jc w:val="left"/>
    </w:pPr>
    <w:rPr>
      <w:rFonts w:ascii="Verdana" w:eastAsia="Times New Roman" w:hAnsi="Verdana" w:cs="Verdana"/>
      <w:sz w:val="20"/>
      <w:szCs w:val="20"/>
      <w:lang w:val="en-US"/>
    </w:rPr>
  </w:style>
  <w:style w:type="paragraph" w:customStyle="1" w:styleId="120">
    <w:name w:val="Знак12"/>
    <w:basedOn w:val="a5"/>
    <w:rsid w:val="00CD3BE9"/>
    <w:pPr>
      <w:spacing w:line="240" w:lineRule="exact"/>
      <w:ind w:firstLine="0"/>
    </w:pPr>
    <w:rPr>
      <w:rFonts w:eastAsia="Times New Roman"/>
      <w:sz w:val="24"/>
      <w:szCs w:val="24"/>
      <w:lang w:val="en-US"/>
    </w:rPr>
  </w:style>
  <w:style w:type="paragraph" w:customStyle="1" w:styleId="aff6">
    <w:name w:val="Основной шрифт абзаца Знак Знак Знак Знак"/>
    <w:aliases w:val="Знак1 Знак Знак Знак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formattext0">
    <w:name w:val="formattext"/>
    <w:basedOn w:val="a5"/>
    <w:rsid w:val="00CD3BE9"/>
    <w:pPr>
      <w:spacing w:before="100" w:beforeAutospacing="1" w:after="100" w:afterAutospacing="1"/>
      <w:ind w:firstLine="0"/>
      <w:jc w:val="left"/>
    </w:pPr>
    <w:rPr>
      <w:rFonts w:eastAsia="Times New Roman"/>
      <w:sz w:val="24"/>
      <w:szCs w:val="24"/>
    </w:rPr>
  </w:style>
  <w:style w:type="character" w:customStyle="1" w:styleId="text11">
    <w:name w:val="text11"/>
    <w:rsid w:val="00CD3BE9"/>
    <w:rPr>
      <w:b/>
      <w:bCs/>
      <w:color w:val="333333"/>
      <w:sz w:val="20"/>
      <w:szCs w:val="20"/>
      <w:u w:val="single"/>
    </w:rPr>
  </w:style>
  <w:style w:type="paragraph" w:customStyle="1" w:styleId="18">
    <w:name w:val="Обычный1"/>
    <w:rsid w:val="00CD3BE9"/>
    <w:pPr>
      <w:widowControl w:val="0"/>
      <w:spacing w:after="0" w:line="260" w:lineRule="auto"/>
      <w:ind w:firstLine="220"/>
      <w:jc w:val="both"/>
    </w:pPr>
    <w:rPr>
      <w:rFonts w:ascii="Arial" w:eastAsia="Times New Roman" w:hAnsi="Arial" w:cs="Times New Roman"/>
      <w:b/>
      <w:snapToGrid w:val="0"/>
      <w:sz w:val="18"/>
      <w:lang w:eastAsia="ru-RU"/>
    </w:rPr>
  </w:style>
  <w:style w:type="character" w:customStyle="1" w:styleId="highlighthighlightactive">
    <w:name w:val="highlight highlight_active"/>
    <w:rsid w:val="00CD3BE9"/>
  </w:style>
  <w:style w:type="character" w:customStyle="1" w:styleId="context">
    <w:name w:val="context"/>
    <w:rsid w:val="00CD3BE9"/>
  </w:style>
  <w:style w:type="character" w:customStyle="1" w:styleId="contextcurrent">
    <w:name w:val="context_current"/>
    <w:rsid w:val="00CD3BE9"/>
  </w:style>
  <w:style w:type="paragraph" w:customStyle="1" w:styleId="11Char">
    <w:name w:val="Знак1 Знак Знак Знак Знак Знак Знак Знак Знак1 Char"/>
    <w:basedOn w:val="a5"/>
    <w:rsid w:val="00CD3BE9"/>
    <w:pPr>
      <w:spacing w:after="160" w:line="240" w:lineRule="exact"/>
      <w:ind w:firstLine="0"/>
      <w:jc w:val="left"/>
    </w:pPr>
    <w:rPr>
      <w:rFonts w:ascii="Verdana" w:eastAsia="Times New Roman" w:hAnsi="Verdana"/>
      <w:sz w:val="20"/>
      <w:szCs w:val="20"/>
      <w:lang w:val="en-US"/>
    </w:rPr>
  </w:style>
  <w:style w:type="paragraph" w:styleId="2">
    <w:name w:val="List Bullet 2"/>
    <w:basedOn w:val="a5"/>
    <w:rsid w:val="00CD3BE9"/>
    <w:pPr>
      <w:numPr>
        <w:numId w:val="1"/>
      </w:numPr>
      <w:jc w:val="left"/>
    </w:pPr>
    <w:rPr>
      <w:rFonts w:eastAsia="Times New Roman"/>
      <w:sz w:val="24"/>
      <w:szCs w:val="24"/>
    </w:rPr>
  </w:style>
  <w:style w:type="character" w:customStyle="1" w:styleId="WW8Num4z1">
    <w:name w:val="WW8Num4z1"/>
    <w:rsid w:val="00CD3BE9"/>
    <w:rPr>
      <w:rFonts w:ascii="Courier New" w:hAnsi="Courier New" w:cs="Courier New"/>
    </w:rPr>
  </w:style>
  <w:style w:type="paragraph" w:customStyle="1" w:styleId="19">
    <w:name w:val="Знак Знак1 Знак"/>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match">
    <w:name w:val="match"/>
    <w:rsid w:val="00CD3BE9"/>
  </w:style>
  <w:style w:type="character" w:customStyle="1" w:styleId="visited">
    <w:name w:val="visited"/>
    <w:rsid w:val="00CD3BE9"/>
  </w:style>
  <w:style w:type="paragraph" w:customStyle="1" w:styleId="formattexttopleveltext">
    <w:name w:val="formattext topleveltext"/>
    <w:basedOn w:val="a5"/>
    <w:rsid w:val="00CD3BE9"/>
    <w:pPr>
      <w:spacing w:before="100" w:beforeAutospacing="1" w:after="100" w:afterAutospacing="1"/>
      <w:ind w:firstLine="0"/>
      <w:jc w:val="left"/>
    </w:pPr>
    <w:rPr>
      <w:rFonts w:eastAsia="Times New Roman"/>
      <w:sz w:val="24"/>
      <w:szCs w:val="24"/>
    </w:rPr>
  </w:style>
  <w:style w:type="character" w:customStyle="1" w:styleId="FontStyle15">
    <w:name w:val="Font Style15"/>
    <w:rsid w:val="00CD3BE9"/>
    <w:rPr>
      <w:rFonts w:ascii="Times New Roman" w:hAnsi="Times New Roman" w:cs="Times New Roman"/>
      <w:sz w:val="24"/>
      <w:szCs w:val="24"/>
    </w:rPr>
  </w:style>
  <w:style w:type="paragraph" w:customStyle="1" w:styleId="Style9">
    <w:name w:val="Style9"/>
    <w:basedOn w:val="a5"/>
    <w:rsid w:val="00CD3BE9"/>
    <w:pPr>
      <w:widowControl w:val="0"/>
      <w:autoSpaceDE w:val="0"/>
      <w:autoSpaceDN w:val="0"/>
      <w:adjustRightInd w:val="0"/>
      <w:spacing w:line="331" w:lineRule="exact"/>
      <w:ind w:firstLine="734"/>
    </w:pPr>
    <w:rPr>
      <w:rFonts w:eastAsia="Times New Roman"/>
      <w:sz w:val="24"/>
      <w:szCs w:val="24"/>
    </w:rPr>
  </w:style>
  <w:style w:type="paragraph" w:customStyle="1" w:styleId="2a">
    <w:name w:val="Знак Знак Знак2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220">
    <w:name w:val="Знак Знак Знак2 Знак Знак Знак Знак Знак Знак Знак2"/>
    <w:basedOn w:val="a5"/>
    <w:rsid w:val="00CD3BE9"/>
    <w:pPr>
      <w:ind w:firstLine="0"/>
      <w:jc w:val="left"/>
    </w:pPr>
    <w:rPr>
      <w:rFonts w:ascii="Verdana" w:eastAsia="Times New Roman" w:hAnsi="Verdana" w:cs="Verdana"/>
      <w:sz w:val="20"/>
      <w:szCs w:val="20"/>
      <w:lang w:val="en-US"/>
    </w:rPr>
  </w:style>
  <w:style w:type="paragraph" w:customStyle="1" w:styleId="centerarticlelink">
    <w:name w:val="centerarticlelink"/>
    <w:basedOn w:val="a5"/>
    <w:rsid w:val="00CD3BE9"/>
    <w:pPr>
      <w:spacing w:before="100" w:beforeAutospacing="1" w:after="100" w:afterAutospacing="1"/>
      <w:ind w:firstLine="0"/>
      <w:jc w:val="left"/>
    </w:pPr>
    <w:rPr>
      <w:rFonts w:ascii="Arial" w:eastAsia="Times New Roman" w:hAnsi="Arial" w:cs="Arial"/>
      <w:color w:val="000000"/>
      <w:sz w:val="24"/>
      <w:szCs w:val="24"/>
    </w:rPr>
  </w:style>
  <w:style w:type="paragraph" w:customStyle="1" w:styleId="txt">
    <w:name w:val="txt"/>
    <w:basedOn w:val="a5"/>
    <w:rsid w:val="00CD3BE9"/>
    <w:pPr>
      <w:spacing w:before="100" w:beforeAutospacing="1" w:after="100" w:afterAutospacing="1"/>
      <w:ind w:firstLine="0"/>
      <w:jc w:val="left"/>
    </w:pPr>
    <w:rPr>
      <w:rFonts w:ascii="Verdana" w:eastAsia="Times New Roman" w:hAnsi="Verdana" w:cs="Verdana"/>
      <w:color w:val="000000"/>
      <w:sz w:val="17"/>
      <w:szCs w:val="17"/>
    </w:rPr>
  </w:style>
  <w:style w:type="paragraph" w:customStyle="1" w:styleId="textb">
    <w:name w:val="textb"/>
    <w:basedOn w:val="a5"/>
    <w:rsid w:val="00CD3BE9"/>
    <w:pPr>
      <w:ind w:firstLine="0"/>
      <w:jc w:val="left"/>
    </w:pPr>
    <w:rPr>
      <w:rFonts w:ascii="Arial" w:eastAsia="Times New Roman" w:hAnsi="Arial" w:cs="Arial"/>
      <w:b/>
      <w:bCs/>
    </w:rPr>
  </w:style>
  <w:style w:type="paragraph" w:customStyle="1" w:styleId="western">
    <w:name w:val="western"/>
    <w:basedOn w:val="a5"/>
    <w:rsid w:val="00CD3BE9"/>
    <w:pPr>
      <w:spacing w:before="100" w:beforeAutospacing="1" w:after="100" w:afterAutospacing="1"/>
      <w:ind w:firstLine="0"/>
      <w:jc w:val="left"/>
    </w:pPr>
    <w:rPr>
      <w:rFonts w:eastAsia="Times New Roman"/>
      <w:sz w:val="24"/>
      <w:szCs w:val="24"/>
    </w:rPr>
  </w:style>
  <w:style w:type="character" w:customStyle="1" w:styleId="Normal">
    <w:name w:val="Normal Знак"/>
    <w:locked/>
    <w:rsid w:val="00CD3BE9"/>
    <w:rPr>
      <w:sz w:val="24"/>
      <w:szCs w:val="24"/>
      <w:lang w:val="ru-RU" w:eastAsia="ru-RU"/>
    </w:rPr>
  </w:style>
  <w:style w:type="paragraph" w:customStyle="1" w:styleId="ConsTitle">
    <w:name w:val="ConsTitle"/>
    <w:rsid w:val="00CD3BE9"/>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CD3BE9"/>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2">
    <w:name w:val="çàãîëîâîê 5"/>
    <w:basedOn w:val="a5"/>
    <w:next w:val="a5"/>
    <w:rsid w:val="00CD3BE9"/>
    <w:pPr>
      <w:keepNext/>
      <w:ind w:firstLine="0"/>
      <w:jc w:val="center"/>
    </w:pPr>
    <w:rPr>
      <w:rFonts w:eastAsia="Times New Roman"/>
      <w:sz w:val="24"/>
      <w:szCs w:val="24"/>
    </w:rPr>
  </w:style>
  <w:style w:type="paragraph" w:customStyle="1" w:styleId="Normal10-022">
    <w:name w:val="Стиль Normal + 10 пт полужирный По центру Слева:  -02 см Справ...2"/>
    <w:basedOn w:val="a5"/>
    <w:link w:val="Normal10-0220"/>
    <w:rsid w:val="00CD3BE9"/>
    <w:pPr>
      <w:snapToGrid w:val="0"/>
      <w:ind w:left="-113" w:right="-113" w:firstLine="0"/>
      <w:jc w:val="center"/>
    </w:pPr>
    <w:rPr>
      <w:rFonts w:eastAsia="Times New Roman"/>
      <w:b/>
      <w:bCs/>
      <w:sz w:val="20"/>
      <w:szCs w:val="20"/>
    </w:rPr>
  </w:style>
  <w:style w:type="character" w:customStyle="1" w:styleId="Normal10-0220">
    <w:name w:val="Стиль Normal + 10 пт полужирный По центру Слева:  -02 см Справ...2 Знак"/>
    <w:link w:val="Normal10-022"/>
    <w:locked/>
    <w:rsid w:val="00CD3BE9"/>
    <w:rPr>
      <w:rFonts w:ascii="Times New Roman" w:eastAsia="Times New Roman" w:hAnsi="Times New Roman" w:cs="Times New Roman"/>
      <w:b/>
      <w:bCs/>
      <w:sz w:val="20"/>
      <w:szCs w:val="20"/>
      <w:lang w:eastAsia="ru-RU"/>
    </w:rPr>
  </w:style>
  <w:style w:type="character" w:customStyle="1" w:styleId="FontStyle88">
    <w:name w:val="Font Style88"/>
    <w:rsid w:val="00CD3BE9"/>
    <w:rPr>
      <w:rFonts w:ascii="Times New Roman" w:hAnsi="Times New Roman" w:cs="Times New Roman"/>
      <w:sz w:val="22"/>
      <w:szCs w:val="22"/>
    </w:rPr>
  </w:style>
  <w:style w:type="paragraph" w:customStyle="1" w:styleId="111">
    <w:name w:val="Знак11"/>
    <w:basedOn w:val="a5"/>
    <w:rsid w:val="00CD3BE9"/>
    <w:pPr>
      <w:ind w:firstLine="0"/>
      <w:jc w:val="left"/>
    </w:pPr>
    <w:rPr>
      <w:rFonts w:ascii="Verdana" w:eastAsia="Times New Roman" w:hAnsi="Verdana" w:cs="Verdana"/>
      <w:sz w:val="20"/>
      <w:szCs w:val="20"/>
      <w:lang w:val="en-US"/>
    </w:rPr>
  </w:style>
  <w:style w:type="paragraph" w:customStyle="1" w:styleId="aff7">
    <w:name w:val="Знак Знак Знак Знак"/>
    <w:basedOn w:val="a5"/>
    <w:rsid w:val="00CD3BE9"/>
    <w:pPr>
      <w:ind w:firstLine="0"/>
      <w:jc w:val="left"/>
    </w:pPr>
    <w:rPr>
      <w:rFonts w:ascii="Verdana" w:eastAsia="Times New Roman" w:hAnsi="Verdana" w:cs="Verdana"/>
      <w:sz w:val="20"/>
      <w:szCs w:val="20"/>
      <w:lang w:val="en-US"/>
    </w:rPr>
  </w:style>
  <w:style w:type="character" w:styleId="aff8">
    <w:name w:val="FollowedHyperlink"/>
    <w:uiPriority w:val="99"/>
    <w:rsid w:val="00CD3BE9"/>
    <w:rPr>
      <w:color w:val="800080"/>
      <w:u w:val="single"/>
    </w:rPr>
  </w:style>
  <w:style w:type="paragraph" w:customStyle="1" w:styleId="1a">
    <w:name w:val="Знак1 Знак Знак Знак Знак Знак Знак Знак Знак Знак Знак Знак Знак"/>
    <w:basedOn w:val="a5"/>
    <w:rsid w:val="00CD3BE9"/>
    <w:pPr>
      <w:widowControl w:val="0"/>
      <w:adjustRightInd w:val="0"/>
      <w:spacing w:after="160" w:line="240" w:lineRule="exact"/>
      <w:ind w:firstLine="0"/>
      <w:jc w:val="right"/>
    </w:pPr>
    <w:rPr>
      <w:rFonts w:eastAsia="Times New Roman"/>
      <w:sz w:val="20"/>
      <w:szCs w:val="20"/>
      <w:lang w:val="en-GB"/>
    </w:rPr>
  </w:style>
  <w:style w:type="paragraph" w:customStyle="1" w:styleId="112">
    <w:name w:val="Знак Знак1 Знак1"/>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nobase">
    <w:name w:val="nobase"/>
    <w:rsid w:val="00CD3BE9"/>
  </w:style>
  <w:style w:type="paragraph" w:customStyle="1" w:styleId="210">
    <w:name w:val="Знак Знак Знак2 Знак Знак Знак Знак Знак Знак Знак1"/>
    <w:basedOn w:val="a5"/>
    <w:rsid w:val="00CD3BE9"/>
    <w:pPr>
      <w:ind w:firstLine="0"/>
      <w:jc w:val="left"/>
    </w:pPr>
    <w:rPr>
      <w:rFonts w:ascii="Verdana" w:eastAsia="Times New Roman" w:hAnsi="Verdana" w:cs="Verdana"/>
      <w:sz w:val="20"/>
      <w:szCs w:val="20"/>
      <w:lang w:val="en-US"/>
    </w:rPr>
  </w:style>
  <w:style w:type="paragraph" w:styleId="aff9">
    <w:name w:val="List Paragraph"/>
    <w:basedOn w:val="a5"/>
    <w:link w:val="affa"/>
    <w:uiPriority w:val="34"/>
    <w:qFormat/>
    <w:rsid w:val="00CD3BE9"/>
    <w:pPr>
      <w:ind w:left="720" w:firstLine="709"/>
    </w:pPr>
  </w:style>
  <w:style w:type="paragraph" w:styleId="affb">
    <w:name w:val="Document Map"/>
    <w:basedOn w:val="a5"/>
    <w:link w:val="affc"/>
    <w:rsid w:val="00CD3BE9"/>
    <w:pPr>
      <w:widowControl w:val="0"/>
      <w:ind w:firstLine="220"/>
    </w:pPr>
    <w:rPr>
      <w:rFonts w:ascii="Tahoma" w:eastAsia="Times New Roman" w:hAnsi="Tahoma" w:cs="Tahoma"/>
      <w:b/>
      <w:bCs/>
      <w:sz w:val="16"/>
      <w:szCs w:val="16"/>
    </w:rPr>
  </w:style>
  <w:style w:type="character" w:customStyle="1" w:styleId="affc">
    <w:name w:val="Схема документа Знак"/>
    <w:basedOn w:val="a7"/>
    <w:link w:val="affb"/>
    <w:rsid w:val="00CD3BE9"/>
    <w:rPr>
      <w:rFonts w:ascii="Tahoma" w:eastAsia="Times New Roman" w:hAnsi="Tahoma" w:cs="Tahoma"/>
      <w:b/>
      <w:bCs/>
      <w:sz w:val="16"/>
      <w:szCs w:val="16"/>
      <w:lang w:eastAsia="ru-RU"/>
    </w:rPr>
  </w:style>
  <w:style w:type="paragraph" w:customStyle="1" w:styleId="230">
    <w:name w:val="Знак Знак Знак2 Знак Знак Знак Знак Знак Знак Знак3"/>
    <w:basedOn w:val="a5"/>
    <w:rsid w:val="00CD3BE9"/>
    <w:pPr>
      <w:ind w:firstLine="0"/>
      <w:jc w:val="left"/>
    </w:pPr>
    <w:rPr>
      <w:rFonts w:ascii="Verdana" w:eastAsia="Times New Roman" w:hAnsi="Verdana" w:cs="Verdana"/>
      <w:sz w:val="20"/>
      <w:szCs w:val="20"/>
      <w:lang w:val="en-US"/>
    </w:rPr>
  </w:style>
  <w:style w:type="character" w:customStyle="1" w:styleId="113">
    <w:name w:val="Знак Знак Знак Знак Знак Знак11"/>
    <w:aliases w:val=" Знак Знак Знак Знак Знак Знак Знак"/>
    <w:rsid w:val="00CD3BE9"/>
    <w:rPr>
      <w:rFonts w:ascii="Arial" w:hAnsi="Arial" w:cs="Arial"/>
      <w:sz w:val="24"/>
      <w:szCs w:val="24"/>
      <w:lang w:val="ru-RU" w:eastAsia="ru-RU" w:bidi="ar-SA"/>
    </w:rPr>
  </w:style>
  <w:style w:type="character" w:customStyle="1" w:styleId="92">
    <w:name w:val="Знак Знак9"/>
    <w:semiHidden/>
    <w:rsid w:val="00CD3BE9"/>
    <w:rPr>
      <w:rFonts w:ascii="Arial" w:hAnsi="Arial" w:cs="Arial"/>
      <w:lang w:val="ru-RU" w:eastAsia="ru-RU" w:bidi="ar-SA"/>
    </w:rPr>
  </w:style>
  <w:style w:type="numbering" w:customStyle="1" w:styleId="42">
    <w:name w:val="Нет списка4"/>
    <w:next w:val="a9"/>
    <w:uiPriority w:val="99"/>
    <w:semiHidden/>
    <w:unhideWhenUsed/>
    <w:rsid w:val="00CD3BE9"/>
  </w:style>
  <w:style w:type="character" w:styleId="affd">
    <w:name w:val="annotation reference"/>
    <w:semiHidden/>
    <w:unhideWhenUsed/>
    <w:rsid w:val="00CD3BE9"/>
    <w:rPr>
      <w:sz w:val="16"/>
      <w:szCs w:val="16"/>
    </w:rPr>
  </w:style>
  <w:style w:type="paragraph" w:styleId="affe">
    <w:name w:val="annotation subject"/>
    <w:basedOn w:val="aff3"/>
    <w:next w:val="aff3"/>
    <w:link w:val="afff"/>
    <w:semiHidden/>
    <w:unhideWhenUsed/>
    <w:rsid w:val="00CD3BE9"/>
    <w:pPr>
      <w:ind w:firstLine="1418"/>
      <w:jc w:val="both"/>
    </w:pPr>
    <w:rPr>
      <w:rFonts w:ascii="Times New Roman" w:eastAsia="Calibri" w:hAnsi="Times New Roman" w:cs="Times New Roman"/>
      <w:b/>
      <w:bCs/>
    </w:rPr>
  </w:style>
  <w:style w:type="character" w:customStyle="1" w:styleId="afff">
    <w:name w:val="Тема примечания Знак"/>
    <w:basedOn w:val="aff4"/>
    <w:link w:val="affe"/>
    <w:semiHidden/>
    <w:rsid w:val="00CD3BE9"/>
    <w:rPr>
      <w:rFonts w:ascii="Times New Roman" w:eastAsia="Calibri" w:hAnsi="Times New Roman" w:cs="Times New Roman"/>
      <w:b/>
      <w:bCs/>
      <w:sz w:val="20"/>
      <w:szCs w:val="20"/>
      <w:lang w:eastAsia="ru-RU"/>
    </w:rPr>
  </w:style>
  <w:style w:type="table" w:customStyle="1" w:styleId="1b">
    <w:name w:val="Сетка таблицы1"/>
    <w:basedOn w:val="a8"/>
    <w:next w:val="af2"/>
    <w:uiPriority w:val="59"/>
    <w:rsid w:val="00CD3B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a5"/>
    <w:rsid w:val="00565A1B"/>
    <w:pPr>
      <w:spacing w:before="100" w:beforeAutospacing="1" w:after="100" w:afterAutospacing="1"/>
      <w:ind w:firstLine="0"/>
      <w:jc w:val="left"/>
    </w:pPr>
    <w:rPr>
      <w:rFonts w:eastAsia="Times New Roman"/>
      <w:color w:val="000000"/>
      <w:sz w:val="20"/>
      <w:szCs w:val="20"/>
    </w:rPr>
  </w:style>
  <w:style w:type="paragraph" w:customStyle="1" w:styleId="font6">
    <w:name w:val="font6"/>
    <w:basedOn w:val="a5"/>
    <w:rsid w:val="00565A1B"/>
    <w:pPr>
      <w:spacing w:before="100" w:beforeAutospacing="1" w:after="100" w:afterAutospacing="1"/>
      <w:ind w:firstLine="0"/>
      <w:jc w:val="left"/>
    </w:pPr>
    <w:rPr>
      <w:rFonts w:eastAsia="Times New Roman"/>
      <w:color w:val="FF0000"/>
      <w:sz w:val="20"/>
      <w:szCs w:val="20"/>
    </w:rPr>
  </w:style>
  <w:style w:type="paragraph" w:customStyle="1" w:styleId="font7">
    <w:name w:val="font7"/>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8">
    <w:name w:val="font8"/>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9">
    <w:name w:val="font9"/>
    <w:basedOn w:val="a5"/>
    <w:rsid w:val="00565A1B"/>
    <w:pPr>
      <w:spacing w:before="100" w:beforeAutospacing="1" w:after="100" w:afterAutospacing="1"/>
      <w:ind w:firstLine="0"/>
      <w:jc w:val="left"/>
    </w:pPr>
    <w:rPr>
      <w:rFonts w:eastAsia="Times New Roman"/>
      <w:sz w:val="20"/>
      <w:szCs w:val="20"/>
    </w:rPr>
  </w:style>
  <w:style w:type="paragraph" w:customStyle="1" w:styleId="font10">
    <w:name w:val="font10"/>
    <w:basedOn w:val="a5"/>
    <w:rsid w:val="00565A1B"/>
    <w:pPr>
      <w:spacing w:before="100" w:beforeAutospacing="1" w:after="100" w:afterAutospacing="1"/>
      <w:ind w:firstLine="0"/>
      <w:jc w:val="left"/>
    </w:pPr>
    <w:rPr>
      <w:rFonts w:eastAsia="Times New Roman"/>
      <w:color w:val="00B0F0"/>
      <w:sz w:val="20"/>
      <w:szCs w:val="20"/>
    </w:rPr>
  </w:style>
  <w:style w:type="paragraph" w:customStyle="1" w:styleId="font11">
    <w:name w:val="font11"/>
    <w:basedOn w:val="a5"/>
    <w:rsid w:val="00565A1B"/>
    <w:pPr>
      <w:spacing w:before="100" w:beforeAutospacing="1" w:after="100" w:afterAutospacing="1"/>
      <w:ind w:firstLine="0"/>
      <w:jc w:val="left"/>
    </w:pPr>
    <w:rPr>
      <w:rFonts w:eastAsia="Times New Roman"/>
      <w:color w:val="7030A0"/>
      <w:sz w:val="20"/>
      <w:szCs w:val="20"/>
    </w:rPr>
  </w:style>
  <w:style w:type="paragraph" w:customStyle="1" w:styleId="font12">
    <w:name w:val="font12"/>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13">
    <w:name w:val="font13"/>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14">
    <w:name w:val="font14"/>
    <w:basedOn w:val="a5"/>
    <w:rsid w:val="00565A1B"/>
    <w:pPr>
      <w:spacing w:before="100" w:beforeAutospacing="1" w:after="100" w:afterAutospacing="1"/>
      <w:ind w:firstLine="0"/>
      <w:jc w:val="left"/>
    </w:pPr>
    <w:rPr>
      <w:rFonts w:eastAsia="Times New Roman"/>
      <w:color w:val="4F81BD"/>
      <w:sz w:val="20"/>
      <w:szCs w:val="20"/>
    </w:rPr>
  </w:style>
  <w:style w:type="paragraph" w:customStyle="1" w:styleId="font15">
    <w:name w:val="font15"/>
    <w:basedOn w:val="a5"/>
    <w:rsid w:val="00565A1B"/>
    <w:pPr>
      <w:spacing w:before="100" w:beforeAutospacing="1" w:after="100" w:afterAutospacing="1"/>
      <w:ind w:firstLine="0"/>
      <w:jc w:val="left"/>
    </w:pPr>
    <w:rPr>
      <w:rFonts w:eastAsia="Times New Roman"/>
      <w:color w:val="FFC000"/>
      <w:sz w:val="20"/>
      <w:szCs w:val="20"/>
    </w:rPr>
  </w:style>
  <w:style w:type="paragraph" w:customStyle="1" w:styleId="xl65">
    <w:name w:val="xl65"/>
    <w:basedOn w:val="a5"/>
    <w:rsid w:val="00565A1B"/>
    <w:pPr>
      <w:spacing w:before="100" w:beforeAutospacing="1" w:after="100" w:afterAutospacing="1"/>
      <w:ind w:firstLine="0"/>
      <w:jc w:val="center"/>
    </w:pPr>
    <w:rPr>
      <w:rFonts w:eastAsia="Times New Roman"/>
      <w:sz w:val="24"/>
      <w:szCs w:val="24"/>
    </w:rPr>
  </w:style>
  <w:style w:type="paragraph" w:customStyle="1" w:styleId="xl66">
    <w:name w:val="xl66"/>
    <w:basedOn w:val="a5"/>
    <w:rsid w:val="00565A1B"/>
    <w:pPr>
      <w:spacing w:before="100" w:beforeAutospacing="1" w:after="100" w:afterAutospacing="1"/>
      <w:ind w:firstLine="0"/>
      <w:jc w:val="left"/>
    </w:pPr>
    <w:rPr>
      <w:rFonts w:eastAsia="Times New Roman"/>
      <w:sz w:val="24"/>
      <w:szCs w:val="24"/>
    </w:rPr>
  </w:style>
  <w:style w:type="paragraph" w:customStyle="1" w:styleId="xl67">
    <w:name w:val="xl6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8">
    <w:name w:val="xl6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9">
    <w:name w:val="xl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0">
    <w:name w:val="xl7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71">
    <w:name w:val="xl7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72">
    <w:name w:val="xl7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73">
    <w:name w:val="xl7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4">
    <w:name w:val="xl7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5">
    <w:name w:val="xl7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6">
    <w:name w:val="xl7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7">
    <w:name w:val="xl77"/>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8">
    <w:name w:val="xl7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9">
    <w:name w:val="xl7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80">
    <w:name w:val="xl80"/>
    <w:basedOn w:val="a5"/>
    <w:rsid w:val="00565A1B"/>
    <w:pPr>
      <w:spacing w:before="100" w:beforeAutospacing="1" w:after="100" w:afterAutospacing="1"/>
      <w:ind w:firstLine="0"/>
      <w:jc w:val="left"/>
    </w:pPr>
    <w:rPr>
      <w:rFonts w:eastAsia="Times New Roman"/>
      <w:sz w:val="24"/>
      <w:szCs w:val="24"/>
    </w:rPr>
  </w:style>
  <w:style w:type="paragraph" w:customStyle="1" w:styleId="xl81">
    <w:name w:val="xl81"/>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2">
    <w:name w:val="xl82"/>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3">
    <w:name w:val="xl8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4">
    <w:name w:val="xl8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5">
    <w:name w:val="xl85"/>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6">
    <w:name w:val="xl86"/>
    <w:basedOn w:val="a5"/>
    <w:rsid w:val="00565A1B"/>
    <w:pPr>
      <w:spacing w:before="100" w:beforeAutospacing="1" w:after="100" w:afterAutospacing="1"/>
      <w:ind w:firstLine="0"/>
      <w:jc w:val="left"/>
      <w:textAlignment w:val="top"/>
    </w:pPr>
    <w:rPr>
      <w:rFonts w:eastAsia="Times New Roman"/>
      <w:sz w:val="24"/>
      <w:szCs w:val="24"/>
    </w:rPr>
  </w:style>
  <w:style w:type="paragraph" w:customStyle="1" w:styleId="xl87">
    <w:name w:val="xl87"/>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8">
    <w:name w:val="xl8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9">
    <w:name w:val="xl89"/>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90">
    <w:name w:val="xl9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16"/>
      <w:szCs w:val="16"/>
    </w:rPr>
  </w:style>
  <w:style w:type="paragraph" w:customStyle="1" w:styleId="xl91">
    <w:name w:val="xl9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2">
    <w:name w:val="xl9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93">
    <w:name w:val="xl93"/>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4">
    <w:name w:val="xl94"/>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5">
    <w:name w:val="xl9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6">
    <w:name w:val="xl9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7">
    <w:name w:val="xl9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98">
    <w:name w:val="xl9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99">
    <w:name w:val="xl9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00">
    <w:name w:val="xl10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1">
    <w:name w:val="xl10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2">
    <w:name w:val="xl10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03">
    <w:name w:val="xl103"/>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FF0000"/>
      <w:sz w:val="20"/>
      <w:szCs w:val="20"/>
    </w:rPr>
  </w:style>
  <w:style w:type="paragraph" w:customStyle="1" w:styleId="xl104">
    <w:name w:val="xl10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05">
    <w:name w:val="xl105"/>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106">
    <w:name w:val="xl10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7">
    <w:name w:val="xl107"/>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8">
    <w:name w:val="xl10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09">
    <w:name w:val="xl1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0">
    <w:name w:val="xl1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1">
    <w:name w:val="xl11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2">
    <w:name w:val="xl11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13">
    <w:name w:val="xl11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16"/>
      <w:szCs w:val="16"/>
    </w:rPr>
  </w:style>
  <w:style w:type="paragraph" w:customStyle="1" w:styleId="xl114">
    <w:name w:val="xl11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7030A0"/>
      <w:sz w:val="20"/>
      <w:szCs w:val="20"/>
    </w:rPr>
  </w:style>
  <w:style w:type="paragraph" w:customStyle="1" w:styleId="xl115">
    <w:name w:val="xl11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6">
    <w:name w:val="xl11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7">
    <w:name w:val="xl11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18">
    <w:name w:val="xl11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119">
    <w:name w:val="xl11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0">
    <w:name w:val="xl12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1">
    <w:name w:val="xl121"/>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2">
    <w:name w:val="xl12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123">
    <w:name w:val="xl123"/>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4">
    <w:name w:val="xl124"/>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5">
    <w:name w:val="xl12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26">
    <w:name w:val="xl12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00B0F0"/>
      <w:sz w:val="20"/>
      <w:szCs w:val="20"/>
    </w:rPr>
  </w:style>
  <w:style w:type="paragraph" w:customStyle="1" w:styleId="xl127">
    <w:name w:val="xl12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16"/>
      <w:szCs w:val="16"/>
    </w:rPr>
  </w:style>
  <w:style w:type="paragraph" w:customStyle="1" w:styleId="xl128">
    <w:name w:val="xl128"/>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29">
    <w:name w:val="xl129"/>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130">
    <w:name w:val="xl1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1">
    <w:name w:val="xl131"/>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2">
    <w:name w:val="xl132"/>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3">
    <w:name w:val="xl133"/>
    <w:basedOn w:val="a5"/>
    <w:rsid w:val="00565A1B"/>
    <w:pPr>
      <w:pBdr>
        <w:top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34">
    <w:name w:val="xl13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5">
    <w:name w:val="xl135"/>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6">
    <w:name w:val="xl136"/>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37">
    <w:name w:val="xl137"/>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0000"/>
      <w:sz w:val="20"/>
      <w:szCs w:val="20"/>
    </w:rPr>
  </w:style>
  <w:style w:type="paragraph" w:customStyle="1" w:styleId="xl138">
    <w:name w:val="xl13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39">
    <w:name w:val="xl139"/>
    <w:basedOn w:val="a5"/>
    <w:rsid w:val="00565A1B"/>
    <w:pPr>
      <w:spacing w:before="100" w:beforeAutospacing="1" w:after="100" w:afterAutospacing="1"/>
      <w:ind w:firstLine="0"/>
      <w:jc w:val="center"/>
    </w:pPr>
    <w:rPr>
      <w:rFonts w:eastAsia="Times New Roman"/>
      <w:sz w:val="24"/>
      <w:szCs w:val="24"/>
    </w:rPr>
  </w:style>
  <w:style w:type="paragraph" w:customStyle="1" w:styleId="xl140">
    <w:name w:val="xl14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41">
    <w:name w:val="xl14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2">
    <w:name w:val="xl14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4"/>
      <w:szCs w:val="24"/>
    </w:rPr>
  </w:style>
  <w:style w:type="paragraph" w:customStyle="1" w:styleId="xl143">
    <w:name w:val="xl14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4">
    <w:name w:val="xl144"/>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5">
    <w:name w:val="xl14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6">
    <w:name w:val="xl146"/>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7">
    <w:name w:val="xl147"/>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8">
    <w:name w:val="xl148"/>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9">
    <w:name w:val="xl1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0">
    <w:name w:val="xl150"/>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1">
    <w:name w:val="xl151"/>
    <w:basedOn w:val="a5"/>
    <w:rsid w:val="00565A1B"/>
    <w:pPr>
      <w:pBdr>
        <w:top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2">
    <w:name w:val="xl152"/>
    <w:basedOn w:val="a5"/>
    <w:rsid w:val="00565A1B"/>
    <w:pPr>
      <w:pBdr>
        <w:top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3">
    <w:name w:val="xl15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54">
    <w:name w:val="xl15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55">
    <w:name w:val="xl15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56">
    <w:name w:val="xl15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7">
    <w:name w:val="xl15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8">
    <w:name w:val="xl158"/>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9">
    <w:name w:val="xl15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60">
    <w:name w:val="xl16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1">
    <w:name w:val="xl161"/>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2">
    <w:name w:val="xl162"/>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3">
    <w:name w:val="xl163"/>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4">
    <w:name w:val="xl164"/>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5">
    <w:name w:val="xl165"/>
    <w:basedOn w:val="a5"/>
    <w:rsid w:val="00565A1B"/>
    <w:pPr>
      <w:pBdr>
        <w:left w:val="single" w:sz="4" w:space="0" w:color="auto"/>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6">
    <w:name w:val="xl16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7">
    <w:name w:val="xl167"/>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8">
    <w:name w:val="xl16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9">
    <w:name w:val="xl169"/>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0">
    <w:name w:val="xl17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71">
    <w:name w:val="xl171"/>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2">
    <w:name w:val="xl172"/>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173">
    <w:name w:val="xl173"/>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4">
    <w:name w:val="xl17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5">
    <w:name w:val="xl17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6">
    <w:name w:val="xl176"/>
    <w:basedOn w:val="a5"/>
    <w:rsid w:val="00565A1B"/>
    <w:pPr>
      <w:pBdr>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7">
    <w:name w:val="xl177"/>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8">
    <w:name w:val="xl178"/>
    <w:basedOn w:val="a5"/>
    <w:rsid w:val="00565A1B"/>
    <w:pPr>
      <w:pBdr>
        <w:top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9">
    <w:name w:val="xl179"/>
    <w:basedOn w:val="a5"/>
    <w:rsid w:val="00565A1B"/>
    <w:pPr>
      <w:spacing w:before="100" w:beforeAutospacing="1" w:after="100" w:afterAutospacing="1"/>
      <w:ind w:firstLine="0"/>
      <w:jc w:val="center"/>
      <w:textAlignment w:val="center"/>
    </w:pPr>
    <w:rPr>
      <w:rFonts w:eastAsia="Times New Roman"/>
      <w:color w:val="00B0F0"/>
      <w:sz w:val="20"/>
      <w:szCs w:val="20"/>
    </w:rPr>
  </w:style>
  <w:style w:type="paragraph" w:customStyle="1" w:styleId="xl180">
    <w:name w:val="xl180"/>
    <w:basedOn w:val="a5"/>
    <w:rsid w:val="00565A1B"/>
    <w:pPr>
      <w:pBdr>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81">
    <w:name w:val="xl18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2">
    <w:name w:val="xl18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3">
    <w:name w:val="xl18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4">
    <w:name w:val="xl18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5">
    <w:name w:val="xl18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6">
    <w:name w:val="xl18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7">
    <w:name w:val="xl187"/>
    <w:basedOn w:val="a5"/>
    <w:rsid w:val="00565A1B"/>
    <w:pPr>
      <w:pBdr>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8">
    <w:name w:val="xl188"/>
    <w:basedOn w:val="a5"/>
    <w:rsid w:val="00565A1B"/>
    <w:pPr>
      <w:pBdr>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9">
    <w:name w:val="xl18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0">
    <w:name w:val="xl19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1">
    <w:name w:val="xl191"/>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2">
    <w:name w:val="xl19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3">
    <w:name w:val="xl19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4">
    <w:name w:val="xl19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5">
    <w:name w:val="xl195"/>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6">
    <w:name w:val="xl196"/>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7">
    <w:name w:val="xl197"/>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8">
    <w:name w:val="xl198"/>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9">
    <w:name w:val="xl19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0">
    <w:name w:val="xl20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1">
    <w:name w:val="xl20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2">
    <w:name w:val="xl20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3">
    <w:name w:val="xl203"/>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4">
    <w:name w:val="xl204"/>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5">
    <w:name w:val="xl20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6">
    <w:name w:val="xl206"/>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7">
    <w:name w:val="xl207"/>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8">
    <w:name w:val="xl208"/>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9">
    <w:name w:val="xl209"/>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0">
    <w:name w:val="xl210"/>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1">
    <w:name w:val="xl211"/>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2">
    <w:name w:val="xl212"/>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3">
    <w:name w:val="xl21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4">
    <w:name w:val="xl21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5">
    <w:name w:val="xl21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6">
    <w:name w:val="xl21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7">
    <w:name w:val="xl217"/>
    <w:basedOn w:val="a5"/>
    <w:rsid w:val="00565A1B"/>
    <w:pPr>
      <w:pBdr>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8">
    <w:name w:val="xl218"/>
    <w:basedOn w:val="a5"/>
    <w:rsid w:val="00565A1B"/>
    <w:pPr>
      <w:pBdr>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9">
    <w:name w:val="xl21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0">
    <w:name w:val="xl22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1">
    <w:name w:val="xl22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2">
    <w:name w:val="xl22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3">
    <w:name w:val="xl223"/>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4">
    <w:name w:val="xl224"/>
    <w:basedOn w:val="a5"/>
    <w:rsid w:val="00565A1B"/>
    <w:pPr>
      <w:pBdr>
        <w:top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5">
    <w:name w:val="xl225"/>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6">
    <w:name w:val="xl226"/>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7">
    <w:name w:val="xl227"/>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8">
    <w:name w:val="xl22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29">
    <w:name w:val="xl22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0">
    <w:name w:val="xl2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1">
    <w:name w:val="xl231"/>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232">
    <w:name w:val="xl232"/>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3">
    <w:name w:val="xl23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4">
    <w:name w:val="xl23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5">
    <w:name w:val="xl235"/>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6">
    <w:name w:val="xl23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7">
    <w:name w:val="xl237"/>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8">
    <w:name w:val="xl238"/>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9">
    <w:name w:val="xl239"/>
    <w:basedOn w:val="a5"/>
    <w:rsid w:val="00565A1B"/>
    <w:pPr>
      <w:pBdr>
        <w:top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0">
    <w:name w:val="xl24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1">
    <w:name w:val="xl241"/>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00B0F0"/>
      <w:sz w:val="20"/>
      <w:szCs w:val="20"/>
    </w:rPr>
  </w:style>
  <w:style w:type="paragraph" w:customStyle="1" w:styleId="xl242">
    <w:name w:val="xl242"/>
    <w:basedOn w:val="a5"/>
    <w:rsid w:val="00565A1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3">
    <w:name w:val="xl243"/>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4">
    <w:name w:val="xl244"/>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5">
    <w:name w:val="xl245"/>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6">
    <w:name w:val="xl246"/>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7">
    <w:name w:val="xl24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8">
    <w:name w:val="xl24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9">
    <w:name w:val="xl2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50">
    <w:name w:val="xl250"/>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1">
    <w:name w:val="xl251"/>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2">
    <w:name w:val="xl252"/>
    <w:basedOn w:val="a5"/>
    <w:rsid w:val="00565A1B"/>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3">
    <w:name w:val="xl253"/>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4">
    <w:name w:val="xl254"/>
    <w:basedOn w:val="a5"/>
    <w:rsid w:val="00565A1B"/>
    <w:pPr>
      <w:pBdr>
        <w:top w:val="single" w:sz="4" w:space="0" w:color="auto"/>
        <w:left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5">
    <w:name w:val="xl255"/>
    <w:basedOn w:val="a5"/>
    <w:rsid w:val="00565A1B"/>
    <w:pPr>
      <w:pBdr>
        <w:top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6">
    <w:name w:val="xl256"/>
    <w:basedOn w:val="a5"/>
    <w:rsid w:val="00565A1B"/>
    <w:pPr>
      <w:pBdr>
        <w:top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7">
    <w:name w:val="xl25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8">
    <w:name w:val="xl258"/>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9">
    <w:name w:val="xl25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0">
    <w:name w:val="xl260"/>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1">
    <w:name w:val="xl261"/>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2">
    <w:name w:val="xl262"/>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3">
    <w:name w:val="xl263"/>
    <w:basedOn w:val="a5"/>
    <w:rsid w:val="00565A1B"/>
    <w:pPr>
      <w:pBdr>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4">
    <w:name w:val="xl264"/>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5">
    <w:name w:val="xl265"/>
    <w:basedOn w:val="a5"/>
    <w:rsid w:val="00565A1B"/>
    <w:pPr>
      <w:pBdr>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6">
    <w:name w:val="xl266"/>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7">
    <w:name w:val="xl26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8">
    <w:name w:val="xl26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9">
    <w:name w:val="xl269"/>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0">
    <w:name w:val="xl27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1">
    <w:name w:val="xl271"/>
    <w:basedOn w:val="a5"/>
    <w:rsid w:val="00565A1B"/>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2">
    <w:name w:val="xl272"/>
    <w:basedOn w:val="a5"/>
    <w:rsid w:val="00565A1B"/>
    <w:pPr>
      <w:pBdr>
        <w:top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3">
    <w:name w:val="xl273"/>
    <w:basedOn w:val="a5"/>
    <w:rsid w:val="00565A1B"/>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4">
    <w:name w:val="xl274"/>
    <w:basedOn w:val="a5"/>
    <w:rsid w:val="00565A1B"/>
    <w:pPr>
      <w:pBdr>
        <w:lef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5">
    <w:name w:val="xl275"/>
    <w:basedOn w:val="a5"/>
    <w:rsid w:val="00565A1B"/>
    <w:pPr>
      <w:pBdr>
        <w:righ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6">
    <w:name w:val="xl276"/>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7">
    <w:name w:val="xl277"/>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8">
    <w:name w:val="xl278"/>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9">
    <w:name w:val="xl279"/>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0">
    <w:name w:val="xl280"/>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1">
    <w:name w:val="xl281"/>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2">
    <w:name w:val="xl282"/>
    <w:basedOn w:val="a5"/>
    <w:rsid w:val="00565A1B"/>
    <w:pPr>
      <w:pBdr>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3">
    <w:name w:val="xl283"/>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4">
    <w:name w:val="xl284"/>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5">
    <w:name w:val="xl285"/>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6">
    <w:name w:val="xl28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7">
    <w:name w:val="xl287"/>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8">
    <w:name w:val="xl288"/>
    <w:basedOn w:val="a5"/>
    <w:rsid w:val="00565A1B"/>
    <w:pPr>
      <w:pBdr>
        <w:top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9">
    <w:name w:val="xl289"/>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0">
    <w:name w:val="xl290"/>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1">
    <w:name w:val="xl291"/>
    <w:basedOn w:val="a5"/>
    <w:rsid w:val="00565A1B"/>
    <w:pPr>
      <w:pBdr>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2">
    <w:name w:val="xl292"/>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3">
    <w:name w:val="xl29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4">
    <w:name w:val="xl29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5">
    <w:name w:val="xl295"/>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6">
    <w:name w:val="xl296"/>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7">
    <w:name w:val="xl297"/>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8">
    <w:name w:val="xl298"/>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9">
    <w:name w:val="xl299"/>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0">
    <w:name w:val="xl30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1">
    <w:name w:val="xl301"/>
    <w:basedOn w:val="a5"/>
    <w:rsid w:val="00565A1B"/>
    <w:pPr>
      <w:pBdr>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2">
    <w:name w:val="xl302"/>
    <w:basedOn w:val="a5"/>
    <w:rsid w:val="00565A1B"/>
    <w:pPr>
      <w:pBdr>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3">
    <w:name w:val="xl303"/>
    <w:basedOn w:val="a5"/>
    <w:rsid w:val="00565A1B"/>
    <w:pPr>
      <w:spacing w:before="100" w:beforeAutospacing="1" w:after="100" w:afterAutospacing="1"/>
      <w:ind w:firstLine="0"/>
      <w:jc w:val="center"/>
      <w:textAlignment w:val="center"/>
    </w:pPr>
    <w:rPr>
      <w:rFonts w:eastAsia="Times New Roman"/>
      <w:b/>
      <w:bCs/>
      <w:sz w:val="20"/>
      <w:szCs w:val="20"/>
    </w:rPr>
  </w:style>
  <w:style w:type="paragraph" w:customStyle="1" w:styleId="xl304">
    <w:name w:val="xl304"/>
    <w:basedOn w:val="a5"/>
    <w:rsid w:val="00565A1B"/>
    <w:pPr>
      <w:pBdr>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5">
    <w:name w:val="xl305"/>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6">
    <w:name w:val="xl306"/>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7">
    <w:name w:val="xl307"/>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8">
    <w:name w:val="xl30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309">
    <w:name w:val="xl3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0">
    <w:name w:val="xl31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311">
    <w:name w:val="xl311"/>
    <w:basedOn w:val="a5"/>
    <w:rsid w:val="00565A1B"/>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312">
    <w:name w:val="xl312"/>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3">
    <w:name w:val="xl313"/>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14">
    <w:name w:val="xl314"/>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5">
    <w:name w:val="xl315"/>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6">
    <w:name w:val="xl316"/>
    <w:basedOn w:val="a5"/>
    <w:rsid w:val="00565A1B"/>
    <w:pPr>
      <w:pBdr>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7">
    <w:name w:val="xl317"/>
    <w:basedOn w:val="a5"/>
    <w:rsid w:val="00565A1B"/>
    <w:pPr>
      <w:pBdr>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8">
    <w:name w:val="xl318"/>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9">
    <w:name w:val="xl319"/>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0">
    <w:name w:val="xl320"/>
    <w:basedOn w:val="a5"/>
    <w:rsid w:val="00565A1B"/>
    <w:pPr>
      <w:pBdr>
        <w:left w:val="single" w:sz="4" w:space="0" w:color="auto"/>
        <w:bottom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1">
    <w:name w:val="xl321"/>
    <w:basedOn w:val="a5"/>
    <w:rsid w:val="00565A1B"/>
    <w:pPr>
      <w:pBdr>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2">
    <w:name w:val="xl32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3">
    <w:name w:val="xl32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4">
    <w:name w:val="xl324"/>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5">
    <w:name w:val="xl325"/>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6">
    <w:name w:val="xl326"/>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7">
    <w:name w:val="xl327"/>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8">
    <w:name w:val="xl328"/>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9">
    <w:name w:val="xl329"/>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0">
    <w:name w:val="xl330"/>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1">
    <w:name w:val="xl33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2">
    <w:name w:val="xl332"/>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33">
    <w:name w:val="xl333"/>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34">
    <w:name w:val="xl33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FF0000"/>
      <w:sz w:val="20"/>
      <w:szCs w:val="20"/>
    </w:rPr>
  </w:style>
  <w:style w:type="paragraph" w:customStyle="1" w:styleId="xl335">
    <w:name w:val="xl335"/>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336">
    <w:name w:val="xl33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7">
    <w:name w:val="xl33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8">
    <w:name w:val="xl338"/>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39">
    <w:name w:val="xl339"/>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0">
    <w:name w:val="xl340"/>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1">
    <w:name w:val="xl341"/>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2">
    <w:name w:val="xl342"/>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3">
    <w:name w:val="xl343"/>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4">
    <w:name w:val="xl34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5">
    <w:name w:val="xl34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6">
    <w:name w:val="xl346"/>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47">
    <w:name w:val="xl347"/>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8">
    <w:name w:val="xl348"/>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9">
    <w:name w:val="xl34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0">
    <w:name w:val="xl35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1">
    <w:name w:val="xl35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2">
    <w:name w:val="xl35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3">
    <w:name w:val="xl353"/>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4">
    <w:name w:val="xl354"/>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5">
    <w:name w:val="xl355"/>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8"/>
      <w:szCs w:val="28"/>
    </w:rPr>
  </w:style>
  <w:style w:type="paragraph" w:customStyle="1" w:styleId="xl356">
    <w:name w:val="xl356"/>
    <w:basedOn w:val="a5"/>
    <w:rsid w:val="00565A1B"/>
    <w:pPr>
      <w:pBdr>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7">
    <w:name w:val="xl357"/>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8">
    <w:name w:val="xl358"/>
    <w:basedOn w:val="a5"/>
    <w:rsid w:val="00565A1B"/>
    <w:pPr>
      <w:pBdr>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9">
    <w:name w:val="xl359"/>
    <w:basedOn w:val="a5"/>
    <w:rsid w:val="00565A1B"/>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0">
    <w:name w:val="xl360"/>
    <w:basedOn w:val="a5"/>
    <w:rsid w:val="00565A1B"/>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1">
    <w:name w:val="xl361"/>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2">
    <w:name w:val="xl36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3">
    <w:name w:val="xl36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4">
    <w:name w:val="xl36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5">
    <w:name w:val="xl365"/>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366">
    <w:name w:val="xl36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7">
    <w:name w:val="xl36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8">
    <w:name w:val="xl36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9">
    <w:name w:val="xl369"/>
    <w:basedOn w:val="a5"/>
    <w:rsid w:val="00565A1B"/>
    <w:pPr>
      <w:pBdr>
        <w:top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0">
    <w:name w:val="xl370"/>
    <w:basedOn w:val="a5"/>
    <w:rsid w:val="00565A1B"/>
    <w:pPr>
      <w:pBdr>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1">
    <w:name w:val="xl371"/>
    <w:basedOn w:val="a5"/>
    <w:rsid w:val="00565A1B"/>
    <w:pPr>
      <w:pBdr>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2">
    <w:name w:val="xl372"/>
    <w:basedOn w:val="a5"/>
    <w:rsid w:val="00565A1B"/>
    <w:pPr>
      <w:pBdr>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3">
    <w:name w:val="xl37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4">
    <w:name w:val="xl374"/>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5">
    <w:name w:val="xl375"/>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6">
    <w:name w:val="xl376"/>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7">
    <w:name w:val="xl377"/>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8">
    <w:name w:val="xl37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9">
    <w:name w:val="xl37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80">
    <w:name w:val="xl380"/>
    <w:basedOn w:val="a5"/>
    <w:rsid w:val="00565A1B"/>
    <w:pPr>
      <w:pBdr>
        <w:top w:val="single" w:sz="8"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1">
    <w:name w:val="xl381"/>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2">
    <w:name w:val="xl382"/>
    <w:basedOn w:val="a5"/>
    <w:rsid w:val="00565A1B"/>
    <w:pPr>
      <w:pBdr>
        <w:left w:val="single" w:sz="4" w:space="0" w:color="auto"/>
        <w:bottom w:val="single" w:sz="8"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3">
    <w:name w:val="xl38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olor w:val="FF0000"/>
      <w:sz w:val="20"/>
      <w:szCs w:val="20"/>
    </w:rPr>
  </w:style>
  <w:style w:type="paragraph" w:customStyle="1" w:styleId="xl384">
    <w:name w:val="xl384"/>
    <w:basedOn w:val="a5"/>
    <w:rsid w:val="00565A1B"/>
    <w:pPr>
      <w:pBdr>
        <w:top w:val="single" w:sz="8"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5">
    <w:name w:val="xl385"/>
    <w:basedOn w:val="a5"/>
    <w:rsid w:val="00565A1B"/>
    <w:pPr>
      <w:pBdr>
        <w:top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6">
    <w:name w:val="xl38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87">
    <w:name w:val="xl387"/>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8">
    <w:name w:val="xl388"/>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9">
    <w:name w:val="xl389"/>
    <w:basedOn w:val="a5"/>
    <w:rsid w:val="00565A1B"/>
    <w:pPr>
      <w:pBdr>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0">
    <w:name w:val="xl390"/>
    <w:basedOn w:val="a5"/>
    <w:rsid w:val="00565A1B"/>
    <w:pPr>
      <w:pBdr>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1">
    <w:name w:val="xl391"/>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2">
    <w:name w:val="xl392"/>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3">
    <w:name w:val="xl393"/>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94">
    <w:name w:val="xl39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5">
    <w:name w:val="xl39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6">
    <w:name w:val="xl396"/>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7">
    <w:name w:val="xl397"/>
    <w:basedOn w:val="a5"/>
    <w:rsid w:val="00565A1B"/>
    <w:pPr>
      <w:pBdr>
        <w:top w:val="single" w:sz="8"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8">
    <w:name w:val="xl398"/>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9">
    <w:name w:val="xl399"/>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0">
    <w:name w:val="xl400"/>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1">
    <w:name w:val="xl401"/>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2">
    <w:name w:val="xl40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3">
    <w:name w:val="xl40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4">
    <w:name w:val="xl404"/>
    <w:basedOn w:val="a5"/>
    <w:rsid w:val="00565A1B"/>
    <w:pPr>
      <w:pBdr>
        <w:top w:val="single" w:sz="4" w:space="0" w:color="auto"/>
        <w:left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5">
    <w:name w:val="xl405"/>
    <w:basedOn w:val="a5"/>
    <w:rsid w:val="00565A1B"/>
    <w:pPr>
      <w:pBdr>
        <w:top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6">
    <w:name w:val="xl406"/>
    <w:basedOn w:val="a5"/>
    <w:rsid w:val="00565A1B"/>
    <w:pPr>
      <w:pBdr>
        <w:left w:val="single" w:sz="8"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7">
    <w:name w:val="xl407"/>
    <w:basedOn w:val="a5"/>
    <w:rsid w:val="00565A1B"/>
    <w:pPr>
      <w:pBdr>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8">
    <w:name w:val="xl408"/>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9">
    <w:name w:val="xl40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0">
    <w:name w:val="xl4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1">
    <w:name w:val="xl411"/>
    <w:basedOn w:val="a5"/>
    <w:rsid w:val="00565A1B"/>
    <w:pPr>
      <w:pBdr>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12">
    <w:name w:val="xl412"/>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3">
    <w:name w:val="xl41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14">
    <w:name w:val="xl414"/>
    <w:basedOn w:val="a5"/>
    <w:rsid w:val="00565A1B"/>
    <w:pPr>
      <w:pBdr>
        <w:top w:val="single" w:sz="4" w:space="0" w:color="auto"/>
        <w:left w:val="single" w:sz="8"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15">
    <w:name w:val="xl415"/>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6">
    <w:name w:val="xl416"/>
    <w:basedOn w:val="a5"/>
    <w:rsid w:val="00565A1B"/>
    <w:pPr>
      <w:pBdr>
        <w:top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7">
    <w:name w:val="xl417"/>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8">
    <w:name w:val="xl418"/>
    <w:basedOn w:val="a5"/>
    <w:rsid w:val="00565A1B"/>
    <w:pPr>
      <w:pBdr>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9">
    <w:name w:val="xl419"/>
    <w:basedOn w:val="a5"/>
    <w:rsid w:val="00565A1B"/>
    <w:pPr>
      <w:spacing w:before="100" w:beforeAutospacing="1" w:after="100" w:afterAutospacing="1"/>
      <w:ind w:firstLine="0"/>
      <w:jc w:val="center"/>
      <w:textAlignment w:val="center"/>
    </w:pPr>
    <w:rPr>
      <w:rFonts w:eastAsia="Times New Roman"/>
      <w:color w:val="7030A0"/>
      <w:sz w:val="20"/>
      <w:szCs w:val="20"/>
    </w:rPr>
  </w:style>
  <w:style w:type="paragraph" w:customStyle="1" w:styleId="xl420">
    <w:name w:val="xl420"/>
    <w:basedOn w:val="a5"/>
    <w:rsid w:val="00565A1B"/>
    <w:pPr>
      <w:pBdr>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21">
    <w:name w:val="xl421"/>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2">
    <w:name w:val="xl42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3">
    <w:name w:val="xl423"/>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4">
    <w:name w:val="xl42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5">
    <w:name w:val="xl425"/>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6">
    <w:name w:val="xl426"/>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7">
    <w:name w:val="xl427"/>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8">
    <w:name w:val="xl428"/>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9">
    <w:name w:val="xl429"/>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0">
    <w:name w:val="xl430"/>
    <w:basedOn w:val="a5"/>
    <w:rsid w:val="00565A1B"/>
    <w:pPr>
      <w:pBdr>
        <w:top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1">
    <w:name w:val="xl431"/>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2">
    <w:name w:val="xl432"/>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3">
    <w:name w:val="xl433"/>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4">
    <w:name w:val="xl434"/>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5">
    <w:name w:val="xl435"/>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6">
    <w:name w:val="xl43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sz w:val="24"/>
      <w:szCs w:val="24"/>
    </w:rPr>
  </w:style>
  <w:style w:type="paragraph" w:customStyle="1" w:styleId="xl437">
    <w:name w:val="xl437"/>
    <w:basedOn w:val="a5"/>
    <w:rsid w:val="00565A1B"/>
    <w:pPr>
      <w:pBdr>
        <w:top w:val="single" w:sz="4"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8">
    <w:name w:val="xl438"/>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9">
    <w:name w:val="xl439"/>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0">
    <w:name w:val="xl44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1">
    <w:name w:val="xl441"/>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2">
    <w:name w:val="xl44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43">
    <w:name w:val="xl443"/>
    <w:basedOn w:val="a5"/>
    <w:rsid w:val="00565A1B"/>
    <w:pPr>
      <w:pBdr>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4">
    <w:name w:val="xl444"/>
    <w:basedOn w:val="a5"/>
    <w:rsid w:val="00565A1B"/>
    <w:pPr>
      <w:pBdr>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5">
    <w:name w:val="xl445"/>
    <w:basedOn w:val="a5"/>
    <w:rsid w:val="00565A1B"/>
    <w:pPr>
      <w:pBdr>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6">
    <w:name w:val="xl446"/>
    <w:basedOn w:val="a5"/>
    <w:rsid w:val="00565A1B"/>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7">
    <w:name w:val="xl447"/>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8">
    <w:name w:val="xl448"/>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9">
    <w:name w:val="xl44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0">
    <w:name w:val="xl45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1">
    <w:name w:val="xl451"/>
    <w:basedOn w:val="a5"/>
    <w:rsid w:val="00565A1B"/>
    <w:pPr>
      <w:pBdr>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2">
    <w:name w:val="xl452"/>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3">
    <w:name w:val="xl45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4">
    <w:name w:val="xl45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5">
    <w:name w:val="xl45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6">
    <w:name w:val="xl456"/>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7">
    <w:name w:val="xl457"/>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8">
    <w:name w:val="xl458"/>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9">
    <w:name w:val="xl459"/>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60">
    <w:name w:val="xl46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1">
    <w:name w:val="xl461"/>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2">
    <w:name w:val="xl46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3">
    <w:name w:val="xl46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4">
    <w:name w:val="xl464"/>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5">
    <w:name w:val="xl465"/>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6">
    <w:name w:val="xl46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7">
    <w:name w:val="xl467"/>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8">
    <w:name w:val="xl46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9">
    <w:name w:val="xl4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0">
    <w:name w:val="xl47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1">
    <w:name w:val="xl471"/>
    <w:basedOn w:val="a5"/>
    <w:rsid w:val="00565A1B"/>
    <w:pPr>
      <w:pBdr>
        <w:top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2">
    <w:name w:val="xl472"/>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3">
    <w:name w:val="xl47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4">
    <w:name w:val="xl474"/>
    <w:basedOn w:val="a5"/>
    <w:rsid w:val="00565A1B"/>
    <w:pPr>
      <w:spacing w:before="100" w:beforeAutospacing="1" w:after="100" w:afterAutospacing="1"/>
      <w:ind w:firstLine="0"/>
      <w:jc w:val="center"/>
      <w:textAlignment w:val="top"/>
    </w:pPr>
    <w:rPr>
      <w:rFonts w:eastAsia="Times New Roman"/>
      <w:color w:val="00B0F0"/>
      <w:sz w:val="20"/>
      <w:szCs w:val="20"/>
    </w:rPr>
  </w:style>
  <w:style w:type="paragraph" w:customStyle="1" w:styleId="xl475">
    <w:name w:val="xl475"/>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6">
    <w:name w:val="xl47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7">
    <w:name w:val="xl477"/>
    <w:basedOn w:val="a5"/>
    <w:rsid w:val="00565A1B"/>
    <w:pPr>
      <w:pBdr>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8">
    <w:name w:val="xl478"/>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9">
    <w:name w:val="xl479"/>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480">
    <w:name w:val="xl480"/>
    <w:basedOn w:val="a5"/>
    <w:rsid w:val="00565A1B"/>
    <w:pPr>
      <w:pBdr>
        <w:top w:val="single" w:sz="4" w:space="0" w:color="auto"/>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1">
    <w:name w:val="xl481"/>
    <w:basedOn w:val="a5"/>
    <w:rsid w:val="00565A1B"/>
    <w:pPr>
      <w:pBdr>
        <w:top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2">
    <w:name w:val="xl482"/>
    <w:basedOn w:val="a5"/>
    <w:rsid w:val="00565A1B"/>
    <w:pPr>
      <w:pBdr>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3">
    <w:name w:val="xl483"/>
    <w:basedOn w:val="a5"/>
    <w:rsid w:val="00565A1B"/>
    <w:pPr>
      <w:pBdr>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4">
    <w:name w:val="xl484"/>
    <w:basedOn w:val="a5"/>
    <w:rsid w:val="00565A1B"/>
    <w:pPr>
      <w:pBdr>
        <w:left w:val="single" w:sz="4" w:space="0" w:color="auto"/>
        <w:bottom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5">
    <w:name w:val="xl485"/>
    <w:basedOn w:val="a5"/>
    <w:rsid w:val="00565A1B"/>
    <w:pPr>
      <w:pBdr>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6">
    <w:name w:val="xl486"/>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7">
    <w:name w:val="xl487"/>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8">
    <w:name w:val="xl488"/>
    <w:basedOn w:val="a5"/>
    <w:rsid w:val="00565A1B"/>
    <w:pPr>
      <w:pBdr>
        <w:top w:val="single" w:sz="4" w:space="0" w:color="auto"/>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89">
    <w:name w:val="xl489"/>
    <w:basedOn w:val="a5"/>
    <w:rsid w:val="00565A1B"/>
    <w:pPr>
      <w:pBdr>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0">
    <w:name w:val="xl490"/>
    <w:basedOn w:val="a5"/>
    <w:rsid w:val="00565A1B"/>
    <w:pPr>
      <w:pBdr>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1">
    <w:name w:val="xl491"/>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2">
    <w:name w:val="xl49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3">
    <w:name w:val="xl493"/>
    <w:basedOn w:val="a5"/>
    <w:rsid w:val="00565A1B"/>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4">
    <w:name w:val="xl494"/>
    <w:basedOn w:val="a5"/>
    <w:rsid w:val="00565A1B"/>
    <w:pPr>
      <w:pBdr>
        <w:top w:val="single" w:sz="4" w:space="0" w:color="auto"/>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5">
    <w:name w:val="xl495"/>
    <w:basedOn w:val="a5"/>
    <w:rsid w:val="00565A1B"/>
    <w:pPr>
      <w:pBdr>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6">
    <w:name w:val="xl496"/>
    <w:basedOn w:val="a5"/>
    <w:rsid w:val="00565A1B"/>
    <w:pPr>
      <w:pBdr>
        <w:left w:val="single" w:sz="4" w:space="0" w:color="auto"/>
        <w:bottom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7">
    <w:name w:val="xl497"/>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98">
    <w:name w:val="xl498"/>
    <w:basedOn w:val="a5"/>
    <w:rsid w:val="00565A1B"/>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499">
    <w:name w:val="xl499"/>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0">
    <w:name w:val="xl500"/>
    <w:basedOn w:val="a5"/>
    <w:rsid w:val="00565A1B"/>
    <w:pPr>
      <w:pBdr>
        <w:left w:val="single" w:sz="4" w:space="0" w:color="auto"/>
        <w:bottom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1">
    <w:name w:val="xl50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502">
    <w:name w:val="xl502"/>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3">
    <w:name w:val="xl503"/>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4">
    <w:name w:val="xl50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5">
    <w:name w:val="xl505"/>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6">
    <w:name w:val="xl506"/>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63">
    <w:name w:val="xl63"/>
    <w:basedOn w:val="a5"/>
    <w:rsid w:val="00963FEE"/>
    <w:pPr>
      <w:spacing w:before="100" w:beforeAutospacing="1" w:after="100" w:afterAutospacing="1"/>
      <w:ind w:firstLine="0"/>
      <w:jc w:val="left"/>
    </w:pPr>
    <w:rPr>
      <w:rFonts w:eastAsia="Times New Roman"/>
      <w:sz w:val="24"/>
      <w:szCs w:val="24"/>
    </w:rPr>
  </w:style>
  <w:style w:type="paragraph" w:customStyle="1" w:styleId="xl64">
    <w:name w:val="xl64"/>
    <w:basedOn w:val="a5"/>
    <w:rsid w:val="00963FEE"/>
    <w:pPr>
      <w:spacing w:before="100" w:beforeAutospacing="1" w:after="100" w:afterAutospacing="1"/>
      <w:ind w:firstLine="0"/>
      <w:jc w:val="center"/>
    </w:pPr>
    <w:rPr>
      <w:rFonts w:eastAsia="Times New Roman"/>
      <w:sz w:val="24"/>
      <w:szCs w:val="24"/>
    </w:rPr>
  </w:style>
  <w:style w:type="paragraph" w:customStyle="1" w:styleId="a6">
    <w:name w:val="Абзац"/>
    <w:basedOn w:val="a5"/>
    <w:link w:val="afff0"/>
    <w:qFormat/>
    <w:rsid w:val="000531F1"/>
    <w:pPr>
      <w:spacing w:before="120" w:after="60"/>
      <w:ind w:firstLine="567"/>
    </w:pPr>
    <w:rPr>
      <w:rFonts w:eastAsia="Times New Roman"/>
      <w:sz w:val="24"/>
      <w:szCs w:val="24"/>
    </w:rPr>
  </w:style>
  <w:style w:type="character" w:customStyle="1" w:styleId="afff0">
    <w:name w:val="Абзац Знак"/>
    <w:link w:val="a6"/>
    <w:rsid w:val="000531F1"/>
    <w:rPr>
      <w:rFonts w:ascii="Times New Roman" w:eastAsia="Times New Roman" w:hAnsi="Times New Roman" w:cs="Times New Roman"/>
      <w:sz w:val="24"/>
      <w:szCs w:val="24"/>
      <w:lang w:eastAsia="ru-RU"/>
    </w:rPr>
  </w:style>
  <w:style w:type="paragraph" w:styleId="afff1">
    <w:name w:val="List"/>
    <w:basedOn w:val="a5"/>
    <w:link w:val="afff2"/>
    <w:unhideWhenUsed/>
    <w:rsid w:val="003F21B6"/>
    <w:pPr>
      <w:ind w:left="283" w:hanging="283"/>
      <w:contextualSpacing/>
    </w:pPr>
  </w:style>
  <w:style w:type="character" w:customStyle="1" w:styleId="40">
    <w:name w:val="Заголовок 4 Знак"/>
    <w:aliases w:val="ПОДЗАГОЛОВКИ Знак"/>
    <w:basedOn w:val="a7"/>
    <w:link w:val="4"/>
    <w:rsid w:val="003F21B6"/>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rsid w:val="003F21B6"/>
    <w:rPr>
      <w:rFonts w:ascii="Times New Roman" w:eastAsia="Times New Roman" w:hAnsi="Times New Roman" w:cs="Times New Roman"/>
      <w:b/>
      <w:bCs/>
      <w:iCs/>
      <w:lang w:val="x-none" w:eastAsia="x-none"/>
    </w:rPr>
  </w:style>
  <w:style w:type="character" w:customStyle="1" w:styleId="60">
    <w:name w:val="Заголовок 6 Знак"/>
    <w:basedOn w:val="a7"/>
    <w:link w:val="6"/>
    <w:rsid w:val="003F21B6"/>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rsid w:val="003F21B6"/>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3F21B6"/>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3F21B6"/>
    <w:rPr>
      <w:rFonts w:ascii="Arial" w:eastAsia="Times New Roman" w:hAnsi="Arial" w:cs="Times New Roman"/>
      <w:lang w:val="x-none" w:eastAsia="x-none"/>
    </w:rPr>
  </w:style>
  <w:style w:type="character" w:customStyle="1" w:styleId="afff2">
    <w:name w:val="Список Знак"/>
    <w:link w:val="afff1"/>
    <w:rsid w:val="003F21B6"/>
    <w:rPr>
      <w:rFonts w:ascii="Times New Roman" w:eastAsia="Calibri" w:hAnsi="Times New Roman" w:cs="Times New Roman"/>
      <w:lang w:eastAsia="ru-RU"/>
    </w:rPr>
  </w:style>
  <w:style w:type="paragraph" w:styleId="37">
    <w:name w:val="toc 3"/>
    <w:basedOn w:val="a5"/>
    <w:next w:val="a5"/>
    <w:autoRedefine/>
    <w:uiPriority w:val="39"/>
    <w:qFormat/>
    <w:rsid w:val="003F21B6"/>
    <w:pPr>
      <w:ind w:left="480" w:firstLine="0"/>
      <w:jc w:val="left"/>
    </w:pPr>
    <w:rPr>
      <w:rFonts w:eastAsia="Times New Roman"/>
      <w:i/>
      <w:iCs/>
      <w:sz w:val="20"/>
      <w:szCs w:val="20"/>
    </w:rPr>
  </w:style>
  <w:style w:type="paragraph" w:customStyle="1" w:styleId="a">
    <w:name w:val="Список нумерованный"/>
    <w:basedOn w:val="a5"/>
    <w:rsid w:val="003F21B6"/>
    <w:pPr>
      <w:numPr>
        <w:numId w:val="10"/>
      </w:numPr>
      <w:spacing w:before="120"/>
    </w:pPr>
    <w:rPr>
      <w:rFonts w:eastAsia="Times New Roman"/>
      <w:sz w:val="24"/>
      <w:szCs w:val="24"/>
    </w:rPr>
  </w:style>
  <w:style w:type="paragraph" w:customStyle="1" w:styleId="afff3">
    <w:name w:val="Табличный"/>
    <w:basedOn w:val="a5"/>
    <w:rsid w:val="003F21B6"/>
    <w:pPr>
      <w:keepNext/>
      <w:widowControl w:val="0"/>
      <w:spacing w:before="60" w:after="60"/>
      <w:ind w:firstLine="0"/>
      <w:jc w:val="center"/>
    </w:pPr>
    <w:rPr>
      <w:rFonts w:eastAsia="Times New Roman"/>
      <w:b/>
      <w:szCs w:val="20"/>
    </w:rPr>
  </w:style>
  <w:style w:type="paragraph" w:customStyle="1" w:styleId="afff4">
    <w:name w:val="Содержание"/>
    <w:basedOn w:val="a5"/>
    <w:rsid w:val="003F21B6"/>
    <w:pPr>
      <w:widowControl w:val="0"/>
      <w:spacing w:before="240" w:after="240"/>
      <w:ind w:firstLine="0"/>
      <w:jc w:val="center"/>
    </w:pPr>
    <w:rPr>
      <w:rFonts w:eastAsia="Times New Roman"/>
      <w:b/>
      <w:caps/>
      <w:sz w:val="24"/>
      <w:szCs w:val="20"/>
    </w:rPr>
  </w:style>
  <w:style w:type="paragraph" w:styleId="1c">
    <w:name w:val="toc 1"/>
    <w:basedOn w:val="a5"/>
    <w:next w:val="a5"/>
    <w:uiPriority w:val="39"/>
    <w:qFormat/>
    <w:rsid w:val="003F21B6"/>
    <w:pPr>
      <w:spacing w:before="120" w:after="120"/>
      <w:ind w:firstLine="0"/>
      <w:jc w:val="left"/>
    </w:pPr>
    <w:rPr>
      <w:rFonts w:eastAsia="Times New Roman"/>
      <w:b/>
      <w:bCs/>
      <w:caps/>
      <w:sz w:val="20"/>
      <w:szCs w:val="20"/>
    </w:rPr>
  </w:style>
  <w:style w:type="paragraph" w:styleId="2b">
    <w:name w:val="toc 2"/>
    <w:basedOn w:val="a5"/>
    <w:next w:val="a5"/>
    <w:autoRedefine/>
    <w:uiPriority w:val="39"/>
    <w:qFormat/>
    <w:rsid w:val="00DE204C"/>
    <w:pPr>
      <w:tabs>
        <w:tab w:val="left" w:pos="960"/>
        <w:tab w:val="right" w:leader="dot" w:pos="9627"/>
      </w:tabs>
      <w:ind w:firstLine="567"/>
      <w:jc w:val="left"/>
    </w:pPr>
    <w:rPr>
      <w:rFonts w:eastAsia="Times New Roman"/>
      <w:b/>
      <w:bCs/>
      <w:iCs/>
      <w:smallCaps/>
      <w:noProof/>
      <w:sz w:val="20"/>
      <w:szCs w:val="20"/>
    </w:rPr>
  </w:style>
  <w:style w:type="paragraph" w:styleId="aff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c"/>
    <w:qFormat/>
    <w:rsid w:val="003F21B6"/>
    <w:pPr>
      <w:keepNext/>
      <w:keepLines/>
      <w:spacing w:before="240" w:after="120"/>
      <w:ind w:firstLine="0"/>
      <w:jc w:val="left"/>
    </w:pPr>
    <w:rPr>
      <w:rFonts w:eastAsia="Times New Roman"/>
      <w:b/>
      <w:bCs/>
      <w:sz w:val="24"/>
      <w:szCs w:val="24"/>
      <w:lang w:val="x-none" w:eastAsia="x-none"/>
    </w:rPr>
  </w:style>
  <w:style w:type="paragraph" w:customStyle="1" w:styleId="afff6">
    <w:name w:val="Название таблицы"/>
    <w:basedOn w:val="3"/>
    <w:rsid w:val="003F21B6"/>
    <w:pPr>
      <w:tabs>
        <w:tab w:val="left" w:pos="1276"/>
      </w:tabs>
      <w:spacing w:before="120" w:after="120"/>
      <w:ind w:left="426"/>
    </w:pPr>
    <w:rPr>
      <w:rFonts w:ascii="Times New Roman" w:hAnsi="Times New Roman" w:cs="Times New Roman"/>
      <w:sz w:val="26"/>
      <w:szCs w:val="26"/>
      <w:lang w:val="x-none" w:eastAsia="x-none"/>
    </w:rPr>
  </w:style>
  <w:style w:type="paragraph" w:customStyle="1" w:styleId="afff7">
    <w:name w:val="Табличный_заголовки"/>
    <w:basedOn w:val="a5"/>
    <w:qFormat/>
    <w:rsid w:val="003F21B6"/>
    <w:pPr>
      <w:keepNext/>
      <w:keepLines/>
      <w:ind w:firstLine="0"/>
      <w:jc w:val="center"/>
    </w:pPr>
    <w:rPr>
      <w:rFonts w:eastAsia="Times New Roman"/>
      <w:b/>
      <w:sz w:val="24"/>
      <w:szCs w:val="24"/>
    </w:rPr>
  </w:style>
  <w:style w:type="paragraph" w:customStyle="1" w:styleId="afff8">
    <w:name w:val="Табличный_центр"/>
    <w:basedOn w:val="a5"/>
    <w:rsid w:val="003F21B6"/>
    <w:pPr>
      <w:ind w:firstLine="0"/>
      <w:jc w:val="center"/>
    </w:pPr>
    <w:rPr>
      <w:rFonts w:eastAsia="Times New Roman"/>
    </w:rPr>
  </w:style>
  <w:style w:type="paragraph" w:customStyle="1" w:styleId="11">
    <w:name w:val="Список 1)"/>
    <w:basedOn w:val="a5"/>
    <w:rsid w:val="003F21B6"/>
    <w:pPr>
      <w:numPr>
        <w:numId w:val="7"/>
      </w:numPr>
      <w:spacing w:after="60"/>
    </w:pPr>
    <w:rPr>
      <w:rFonts w:eastAsia="Times New Roman"/>
      <w:sz w:val="24"/>
      <w:szCs w:val="24"/>
    </w:rPr>
  </w:style>
  <w:style w:type="paragraph" w:customStyle="1" w:styleId="a1">
    <w:name w:val="Табличный_нумерованный"/>
    <w:basedOn w:val="a5"/>
    <w:link w:val="afff9"/>
    <w:rsid w:val="003F21B6"/>
    <w:pPr>
      <w:numPr>
        <w:numId w:val="6"/>
      </w:numPr>
      <w:jc w:val="left"/>
    </w:pPr>
    <w:rPr>
      <w:rFonts w:eastAsia="Times New Roman"/>
      <w:lang w:val="x-none" w:eastAsia="x-none"/>
    </w:rPr>
  </w:style>
  <w:style w:type="character" w:customStyle="1" w:styleId="afff9">
    <w:name w:val="Табличный_нумерованный Знак"/>
    <w:link w:val="a1"/>
    <w:rsid w:val="003F21B6"/>
    <w:rPr>
      <w:rFonts w:ascii="Times New Roman" w:eastAsia="Times New Roman" w:hAnsi="Times New Roman" w:cs="Times New Roman"/>
      <w:lang w:val="x-none" w:eastAsia="x-none"/>
    </w:rPr>
  </w:style>
  <w:style w:type="paragraph" w:styleId="43">
    <w:name w:val="toc 4"/>
    <w:basedOn w:val="a5"/>
    <w:next w:val="a5"/>
    <w:autoRedefine/>
    <w:uiPriority w:val="39"/>
    <w:rsid w:val="003F21B6"/>
    <w:pPr>
      <w:ind w:left="720" w:firstLine="0"/>
      <w:jc w:val="left"/>
    </w:pPr>
    <w:rPr>
      <w:rFonts w:eastAsia="Times New Roman"/>
      <w:sz w:val="18"/>
      <w:szCs w:val="18"/>
    </w:rPr>
  </w:style>
  <w:style w:type="paragraph" w:styleId="53">
    <w:name w:val="toc 5"/>
    <w:basedOn w:val="a5"/>
    <w:next w:val="a5"/>
    <w:autoRedefine/>
    <w:rsid w:val="003F21B6"/>
    <w:pPr>
      <w:ind w:left="960" w:firstLine="0"/>
      <w:jc w:val="left"/>
    </w:pPr>
    <w:rPr>
      <w:rFonts w:eastAsia="Times New Roman"/>
      <w:sz w:val="18"/>
      <w:szCs w:val="18"/>
    </w:rPr>
  </w:style>
  <w:style w:type="paragraph" w:styleId="62">
    <w:name w:val="toc 6"/>
    <w:basedOn w:val="a5"/>
    <w:next w:val="a5"/>
    <w:autoRedefine/>
    <w:rsid w:val="003F21B6"/>
    <w:pPr>
      <w:ind w:left="1200" w:firstLine="0"/>
      <w:jc w:val="left"/>
    </w:pPr>
    <w:rPr>
      <w:rFonts w:eastAsia="Times New Roman"/>
      <w:sz w:val="18"/>
      <w:szCs w:val="18"/>
    </w:rPr>
  </w:style>
  <w:style w:type="paragraph" w:styleId="72">
    <w:name w:val="toc 7"/>
    <w:basedOn w:val="a5"/>
    <w:next w:val="a5"/>
    <w:autoRedefine/>
    <w:rsid w:val="003F21B6"/>
    <w:pPr>
      <w:ind w:left="1440" w:firstLine="0"/>
      <w:jc w:val="left"/>
    </w:pPr>
    <w:rPr>
      <w:rFonts w:eastAsia="Times New Roman"/>
      <w:sz w:val="18"/>
      <w:szCs w:val="18"/>
    </w:rPr>
  </w:style>
  <w:style w:type="paragraph" w:styleId="82">
    <w:name w:val="toc 8"/>
    <w:basedOn w:val="a5"/>
    <w:next w:val="a5"/>
    <w:autoRedefine/>
    <w:rsid w:val="003F21B6"/>
    <w:pPr>
      <w:ind w:left="1680" w:firstLine="0"/>
      <w:jc w:val="left"/>
    </w:pPr>
    <w:rPr>
      <w:rFonts w:eastAsia="Times New Roman"/>
      <w:sz w:val="18"/>
      <w:szCs w:val="18"/>
    </w:rPr>
  </w:style>
  <w:style w:type="paragraph" w:styleId="93">
    <w:name w:val="toc 9"/>
    <w:basedOn w:val="a5"/>
    <w:next w:val="a5"/>
    <w:autoRedefine/>
    <w:rsid w:val="003F21B6"/>
    <w:pPr>
      <w:ind w:left="1920" w:firstLine="0"/>
      <w:jc w:val="left"/>
    </w:pPr>
    <w:rPr>
      <w:rFonts w:eastAsia="Times New Roman"/>
      <w:sz w:val="18"/>
      <w:szCs w:val="18"/>
    </w:rPr>
  </w:style>
  <w:style w:type="paragraph" w:styleId="afffa">
    <w:name w:val="toa heading"/>
    <w:basedOn w:val="a5"/>
    <w:next w:val="a5"/>
    <w:semiHidden/>
    <w:rsid w:val="003F21B6"/>
    <w:pPr>
      <w:spacing w:before="40" w:after="20"/>
      <w:ind w:firstLine="0"/>
      <w:jc w:val="center"/>
    </w:pPr>
    <w:rPr>
      <w:rFonts w:eastAsia="Times New Roman"/>
      <w:b/>
      <w:szCs w:val="20"/>
    </w:rPr>
  </w:style>
  <w:style w:type="paragraph" w:customStyle="1" w:styleId="a4">
    <w:name w:val="Требования"/>
    <w:basedOn w:val="a5"/>
    <w:rsid w:val="003F21B6"/>
    <w:pPr>
      <w:numPr>
        <w:ilvl w:val="1"/>
        <w:numId w:val="8"/>
      </w:numPr>
      <w:spacing w:before="120" w:after="60"/>
      <w:ind w:left="0" w:firstLine="567"/>
      <w:outlineLvl w:val="1"/>
    </w:pPr>
    <w:rPr>
      <w:rFonts w:eastAsia="Times New Roman"/>
      <w:bCs/>
      <w:i/>
      <w:iCs/>
      <w:sz w:val="24"/>
      <w:szCs w:val="24"/>
    </w:rPr>
  </w:style>
  <w:style w:type="paragraph" w:customStyle="1" w:styleId="a0">
    <w:name w:val="Список а)"/>
    <w:basedOn w:val="afff1"/>
    <w:rsid w:val="003F21B6"/>
    <w:pPr>
      <w:numPr>
        <w:numId w:val="5"/>
      </w:numPr>
      <w:spacing w:after="60"/>
      <w:contextualSpacing w:val="0"/>
    </w:pPr>
    <w:rPr>
      <w:rFonts w:eastAsia="Times New Roman"/>
      <w:snapToGrid w:val="0"/>
      <w:sz w:val="24"/>
      <w:szCs w:val="24"/>
      <w:lang w:val="x-none" w:eastAsia="x-none"/>
    </w:rPr>
  </w:style>
  <w:style w:type="paragraph" w:customStyle="1" w:styleId="afffb">
    <w:name w:val="Табличный_слева"/>
    <w:basedOn w:val="a5"/>
    <w:rsid w:val="003F21B6"/>
    <w:pPr>
      <w:ind w:firstLine="0"/>
      <w:jc w:val="left"/>
    </w:pPr>
    <w:rPr>
      <w:rFonts w:eastAsia="Times New Roman"/>
    </w:rPr>
  </w:style>
  <w:style w:type="paragraph" w:customStyle="1" w:styleId="1d">
    <w:name w:val="Обычный 1"/>
    <w:basedOn w:val="a5"/>
    <w:next w:val="a5"/>
    <w:semiHidden/>
    <w:rsid w:val="003F21B6"/>
    <w:pPr>
      <w:tabs>
        <w:tab w:val="num" w:pos="360"/>
      </w:tabs>
      <w:spacing w:before="120"/>
      <w:ind w:left="360" w:hanging="360"/>
    </w:pPr>
    <w:rPr>
      <w:rFonts w:eastAsia="Times New Roman"/>
      <w:sz w:val="24"/>
      <w:szCs w:val="20"/>
    </w:rPr>
  </w:style>
  <w:style w:type="paragraph" w:customStyle="1" w:styleId="afffc">
    <w:name w:val="Обычный влево"/>
    <w:basedOn w:val="1d"/>
    <w:rsid w:val="003F21B6"/>
    <w:pPr>
      <w:tabs>
        <w:tab w:val="clear" w:pos="360"/>
      </w:tabs>
      <w:spacing w:before="0"/>
      <w:ind w:left="0" w:firstLine="0"/>
      <w:jc w:val="left"/>
    </w:pPr>
  </w:style>
  <w:style w:type="paragraph" w:customStyle="1" w:styleId="afffd">
    <w:name w:val="Табличный_по ширине"/>
    <w:basedOn w:val="afffb"/>
    <w:rsid w:val="003F21B6"/>
    <w:pPr>
      <w:jc w:val="both"/>
    </w:pPr>
  </w:style>
  <w:style w:type="paragraph" w:customStyle="1" w:styleId="101">
    <w:name w:val="Табличный_центр_10"/>
    <w:basedOn w:val="a5"/>
    <w:qFormat/>
    <w:rsid w:val="003F21B6"/>
    <w:pPr>
      <w:ind w:firstLine="0"/>
      <w:jc w:val="center"/>
    </w:pPr>
    <w:rPr>
      <w:rFonts w:eastAsia="Times New Roman"/>
      <w:sz w:val="20"/>
      <w:szCs w:val="24"/>
    </w:rPr>
  </w:style>
  <w:style w:type="paragraph" w:customStyle="1" w:styleId="102">
    <w:name w:val="Табличный_слева_10"/>
    <w:basedOn w:val="a5"/>
    <w:uiPriority w:val="99"/>
    <w:qFormat/>
    <w:rsid w:val="003F21B6"/>
    <w:pPr>
      <w:ind w:firstLine="0"/>
      <w:jc w:val="left"/>
    </w:pPr>
    <w:rPr>
      <w:rFonts w:eastAsia="Times New Roman"/>
      <w:sz w:val="20"/>
      <w:szCs w:val="24"/>
    </w:rPr>
  </w:style>
  <w:style w:type="paragraph" w:customStyle="1" w:styleId="103">
    <w:name w:val="Табличный_по ширине_10"/>
    <w:basedOn w:val="a5"/>
    <w:qFormat/>
    <w:rsid w:val="003F21B6"/>
    <w:pPr>
      <w:ind w:firstLine="0"/>
    </w:pPr>
    <w:rPr>
      <w:rFonts w:eastAsia="Times New Roman"/>
      <w:sz w:val="20"/>
      <w:szCs w:val="24"/>
    </w:rPr>
  </w:style>
  <w:style w:type="paragraph" w:customStyle="1" w:styleId="10">
    <w:name w:val="Табличный_нумерованный_10"/>
    <w:basedOn w:val="a5"/>
    <w:qFormat/>
    <w:rsid w:val="003F21B6"/>
    <w:pPr>
      <w:numPr>
        <w:numId w:val="11"/>
      </w:numPr>
      <w:jc w:val="left"/>
    </w:pPr>
    <w:rPr>
      <w:rFonts w:eastAsia="Times New Roman"/>
      <w:sz w:val="20"/>
      <w:szCs w:val="24"/>
    </w:rPr>
  </w:style>
  <w:style w:type="paragraph" w:customStyle="1" w:styleId="104">
    <w:name w:val="Табличный_заголовки_10"/>
    <w:basedOn w:val="a6"/>
    <w:qFormat/>
    <w:rsid w:val="003F21B6"/>
    <w:pPr>
      <w:jc w:val="center"/>
    </w:pPr>
    <w:rPr>
      <w:b/>
      <w:sz w:val="20"/>
    </w:rPr>
  </w:style>
  <w:style w:type="paragraph" w:styleId="afffe">
    <w:name w:val="Title"/>
    <w:basedOn w:val="a5"/>
    <w:next w:val="a5"/>
    <w:link w:val="affff"/>
    <w:qFormat/>
    <w:rsid w:val="003F21B6"/>
    <w:pPr>
      <w:pBdr>
        <w:top w:val="single" w:sz="8" w:space="10" w:color="A7BFDE"/>
        <w:bottom w:val="single" w:sz="24" w:space="15" w:color="9BBB59"/>
      </w:pBdr>
      <w:spacing w:line="360" w:lineRule="auto"/>
      <w:ind w:firstLine="680"/>
      <w:jc w:val="center"/>
    </w:pPr>
    <w:rPr>
      <w:rFonts w:ascii="Cambria" w:eastAsia="Times New Roman" w:hAnsi="Cambria"/>
      <w:i/>
      <w:iCs/>
      <w:color w:val="243F60"/>
      <w:sz w:val="60"/>
      <w:szCs w:val="60"/>
      <w:lang w:val="x-none" w:eastAsia="x-none"/>
    </w:rPr>
  </w:style>
  <w:style w:type="character" w:customStyle="1" w:styleId="affff">
    <w:name w:val="Название Знак"/>
    <w:basedOn w:val="a7"/>
    <w:link w:val="afffe"/>
    <w:rsid w:val="003F21B6"/>
    <w:rPr>
      <w:rFonts w:ascii="Cambria" w:eastAsia="Times New Roman" w:hAnsi="Cambria" w:cs="Times New Roman"/>
      <w:i/>
      <w:iCs/>
      <w:color w:val="243F60"/>
      <w:sz w:val="60"/>
      <w:szCs w:val="60"/>
      <w:lang w:val="x-none" w:eastAsia="x-none"/>
    </w:rPr>
  </w:style>
  <w:style w:type="paragraph" w:styleId="affff0">
    <w:name w:val="Subtitle"/>
    <w:basedOn w:val="a5"/>
    <w:next w:val="a5"/>
    <w:link w:val="affff1"/>
    <w:qFormat/>
    <w:rsid w:val="003F21B6"/>
    <w:pPr>
      <w:spacing w:before="200" w:after="900" w:line="360" w:lineRule="auto"/>
      <w:ind w:firstLine="680"/>
      <w:jc w:val="right"/>
    </w:pPr>
    <w:rPr>
      <w:rFonts w:eastAsia="Times New Roman"/>
      <w:i/>
      <w:iCs/>
      <w:sz w:val="24"/>
      <w:szCs w:val="24"/>
      <w:lang w:val="x-none" w:eastAsia="x-none"/>
    </w:rPr>
  </w:style>
  <w:style w:type="character" w:customStyle="1" w:styleId="affff1">
    <w:name w:val="Подзаголовок Знак"/>
    <w:basedOn w:val="a7"/>
    <w:link w:val="affff0"/>
    <w:rsid w:val="003F21B6"/>
    <w:rPr>
      <w:rFonts w:ascii="Times New Roman" w:eastAsia="Times New Roman" w:hAnsi="Times New Roman" w:cs="Times New Roman"/>
      <w:i/>
      <w:iCs/>
      <w:sz w:val="24"/>
      <w:szCs w:val="24"/>
      <w:lang w:val="x-none" w:eastAsia="x-none"/>
    </w:rPr>
  </w:style>
  <w:style w:type="character" w:styleId="affff2">
    <w:name w:val="Emphasis"/>
    <w:qFormat/>
    <w:rsid w:val="003F21B6"/>
    <w:rPr>
      <w:b/>
      <w:bCs/>
      <w:i/>
      <w:iCs/>
      <w:color w:val="5A5A5A"/>
    </w:rPr>
  </w:style>
  <w:style w:type="paragraph" w:styleId="2d">
    <w:name w:val="Quote"/>
    <w:basedOn w:val="a5"/>
    <w:next w:val="a5"/>
    <w:link w:val="2e"/>
    <w:uiPriority w:val="29"/>
    <w:qFormat/>
    <w:rsid w:val="003F21B6"/>
    <w:pPr>
      <w:spacing w:line="360" w:lineRule="auto"/>
      <w:ind w:firstLine="680"/>
    </w:pPr>
    <w:rPr>
      <w:rFonts w:ascii="Cambria" w:eastAsia="Times New Roman" w:hAnsi="Cambria"/>
      <w:i/>
      <w:iCs/>
      <w:color w:val="5A5A5A"/>
      <w:sz w:val="24"/>
      <w:szCs w:val="24"/>
      <w:lang w:val="x-none" w:eastAsia="x-none"/>
    </w:rPr>
  </w:style>
  <w:style w:type="character" w:customStyle="1" w:styleId="2e">
    <w:name w:val="Цитата 2 Знак"/>
    <w:basedOn w:val="a7"/>
    <w:link w:val="2d"/>
    <w:uiPriority w:val="29"/>
    <w:rsid w:val="003F21B6"/>
    <w:rPr>
      <w:rFonts w:ascii="Cambria" w:eastAsia="Times New Roman" w:hAnsi="Cambria" w:cs="Times New Roman"/>
      <w:i/>
      <w:iCs/>
      <w:color w:val="5A5A5A"/>
      <w:sz w:val="24"/>
      <w:szCs w:val="24"/>
      <w:lang w:val="x-none" w:eastAsia="x-none"/>
    </w:rPr>
  </w:style>
  <w:style w:type="paragraph" w:styleId="affff3">
    <w:name w:val="Intense Quote"/>
    <w:basedOn w:val="a5"/>
    <w:next w:val="a5"/>
    <w:link w:val="affff4"/>
    <w:uiPriority w:val="30"/>
    <w:qFormat/>
    <w:rsid w:val="003F21B6"/>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i/>
      <w:iCs/>
      <w:color w:val="F4F4F4"/>
      <w:sz w:val="24"/>
      <w:szCs w:val="24"/>
      <w:lang w:val="x-none" w:eastAsia="x-none"/>
    </w:rPr>
  </w:style>
  <w:style w:type="character" w:customStyle="1" w:styleId="affff4">
    <w:name w:val="Выделенная цитата Знак"/>
    <w:basedOn w:val="a7"/>
    <w:link w:val="affff3"/>
    <w:uiPriority w:val="30"/>
    <w:rsid w:val="003F21B6"/>
    <w:rPr>
      <w:rFonts w:ascii="Cambria" w:eastAsia="Times New Roman" w:hAnsi="Cambria" w:cs="Times New Roman"/>
      <w:i/>
      <w:iCs/>
      <w:color w:val="F4F4F4"/>
      <w:sz w:val="24"/>
      <w:szCs w:val="24"/>
      <w:shd w:val="clear" w:color="auto" w:fill="4F81BD"/>
      <w:lang w:val="x-none" w:eastAsia="x-none"/>
    </w:rPr>
  </w:style>
  <w:style w:type="character" w:styleId="affff5">
    <w:name w:val="Subtle Emphasis"/>
    <w:uiPriority w:val="19"/>
    <w:qFormat/>
    <w:rsid w:val="003F21B6"/>
    <w:rPr>
      <w:i/>
      <w:iCs/>
      <w:color w:val="5A5A5A"/>
    </w:rPr>
  </w:style>
  <w:style w:type="character" w:styleId="affff6">
    <w:name w:val="Intense Emphasis"/>
    <w:uiPriority w:val="21"/>
    <w:qFormat/>
    <w:rsid w:val="003F21B6"/>
    <w:rPr>
      <w:b/>
      <w:bCs/>
      <w:i/>
      <w:iCs/>
      <w:color w:val="4F81BD"/>
      <w:sz w:val="22"/>
      <w:szCs w:val="22"/>
    </w:rPr>
  </w:style>
  <w:style w:type="character" w:styleId="affff7">
    <w:name w:val="Subtle Reference"/>
    <w:uiPriority w:val="31"/>
    <w:qFormat/>
    <w:rsid w:val="003F21B6"/>
    <w:rPr>
      <w:color w:val="auto"/>
      <w:u w:val="single" w:color="9BBB59"/>
    </w:rPr>
  </w:style>
  <w:style w:type="character" w:styleId="affff8">
    <w:name w:val="Intense Reference"/>
    <w:uiPriority w:val="32"/>
    <w:qFormat/>
    <w:rsid w:val="003F21B6"/>
    <w:rPr>
      <w:b/>
      <w:bCs/>
      <w:color w:val="76923C"/>
      <w:u w:val="single" w:color="9BBB59"/>
    </w:rPr>
  </w:style>
  <w:style w:type="character" w:styleId="affff9">
    <w:name w:val="Book Title"/>
    <w:uiPriority w:val="33"/>
    <w:qFormat/>
    <w:rsid w:val="003F21B6"/>
    <w:rPr>
      <w:rFonts w:ascii="Cambria" w:eastAsia="Times New Roman" w:hAnsi="Cambria" w:cs="Times New Roman"/>
      <w:b/>
      <w:bCs/>
      <w:i/>
      <w:iCs/>
      <w:color w:val="auto"/>
    </w:rPr>
  </w:style>
  <w:style w:type="paragraph" w:styleId="affffa">
    <w:name w:val="TOC Heading"/>
    <w:basedOn w:val="12"/>
    <w:next w:val="a5"/>
    <w:uiPriority w:val="39"/>
    <w:qFormat/>
    <w:rsid w:val="003F21B6"/>
    <w:pPr>
      <w:keepNext w:val="0"/>
      <w:pBdr>
        <w:bottom w:val="single" w:sz="12" w:space="1" w:color="365F91"/>
      </w:pBdr>
      <w:spacing w:before="600" w:after="80" w:line="360" w:lineRule="auto"/>
      <w:ind w:firstLine="680"/>
      <w:jc w:val="both"/>
      <w:outlineLvl w:val="9"/>
    </w:pPr>
    <w:rPr>
      <w:rFonts w:ascii="Cambria" w:hAnsi="Cambria"/>
      <w:color w:val="365F91"/>
      <w:kern w:val="0"/>
      <w:sz w:val="24"/>
      <w:szCs w:val="24"/>
      <w:lang w:val="x-none" w:eastAsia="x-none"/>
    </w:rPr>
  </w:style>
  <w:style w:type="numbering" w:styleId="111111">
    <w:name w:val="Outline List 2"/>
    <w:basedOn w:val="a9"/>
    <w:rsid w:val="003F21B6"/>
    <w:pPr>
      <w:numPr>
        <w:numId w:val="2"/>
      </w:numPr>
    </w:pPr>
  </w:style>
  <w:style w:type="numbering" w:styleId="1ai">
    <w:name w:val="Outline List 1"/>
    <w:basedOn w:val="a9"/>
    <w:rsid w:val="003F21B6"/>
  </w:style>
  <w:style w:type="paragraph" w:styleId="38">
    <w:name w:val="Body Text 3"/>
    <w:basedOn w:val="a5"/>
    <w:link w:val="39"/>
    <w:rsid w:val="003F21B6"/>
    <w:pPr>
      <w:spacing w:after="120" w:line="360" w:lineRule="auto"/>
      <w:ind w:firstLine="680"/>
    </w:pPr>
    <w:rPr>
      <w:rFonts w:eastAsia="Times New Roman"/>
      <w:sz w:val="16"/>
      <w:szCs w:val="16"/>
      <w:lang w:val="x-none" w:eastAsia="x-none"/>
    </w:rPr>
  </w:style>
  <w:style w:type="character" w:customStyle="1" w:styleId="39">
    <w:name w:val="Основной текст 3 Знак"/>
    <w:basedOn w:val="a7"/>
    <w:link w:val="38"/>
    <w:rsid w:val="003F21B6"/>
    <w:rPr>
      <w:rFonts w:ascii="Times New Roman" w:eastAsia="Times New Roman" w:hAnsi="Times New Roman" w:cs="Times New Roman"/>
      <w:sz w:val="16"/>
      <w:szCs w:val="16"/>
      <w:lang w:val="x-none" w:eastAsia="x-none"/>
    </w:rPr>
  </w:style>
  <w:style w:type="paragraph" w:styleId="affffb">
    <w:name w:val="Block Text"/>
    <w:basedOn w:val="a5"/>
    <w:rsid w:val="003F21B6"/>
    <w:pPr>
      <w:spacing w:line="360" w:lineRule="auto"/>
      <w:ind w:left="526" w:right="43" w:firstLine="709"/>
    </w:pPr>
    <w:rPr>
      <w:rFonts w:eastAsia="Times New Roman"/>
      <w:sz w:val="28"/>
      <w:szCs w:val="28"/>
    </w:rPr>
  </w:style>
  <w:style w:type="character" w:styleId="affffc">
    <w:name w:val="line number"/>
    <w:rsid w:val="003F21B6"/>
    <w:rPr>
      <w:sz w:val="18"/>
      <w:szCs w:val="18"/>
    </w:rPr>
  </w:style>
  <w:style w:type="paragraph" w:styleId="44">
    <w:name w:val="List 4"/>
    <w:basedOn w:val="afff1"/>
    <w:rsid w:val="003F21B6"/>
    <w:pPr>
      <w:spacing w:after="240" w:line="240" w:lineRule="atLeast"/>
      <w:ind w:left="2520" w:hanging="360"/>
      <w:contextualSpacing w:val="0"/>
    </w:pPr>
    <w:rPr>
      <w:rFonts w:ascii="Arial" w:eastAsia="Times New Roman" w:hAnsi="Arial" w:cs="Arial"/>
      <w:spacing w:val="-5"/>
      <w:sz w:val="20"/>
      <w:szCs w:val="20"/>
      <w:lang w:val="x-none" w:eastAsia="en-US"/>
    </w:rPr>
  </w:style>
  <w:style w:type="paragraph" w:styleId="54">
    <w:name w:val="List 5"/>
    <w:basedOn w:val="afff1"/>
    <w:rsid w:val="003F21B6"/>
    <w:pPr>
      <w:spacing w:after="240" w:line="240" w:lineRule="atLeast"/>
      <w:ind w:left="2880" w:hanging="360"/>
      <w:contextualSpacing w:val="0"/>
    </w:pPr>
    <w:rPr>
      <w:rFonts w:ascii="Arial" w:eastAsia="Times New Roman" w:hAnsi="Arial" w:cs="Arial"/>
      <w:spacing w:val="-5"/>
      <w:sz w:val="20"/>
      <w:szCs w:val="20"/>
      <w:lang w:val="x-none" w:eastAsia="en-US"/>
    </w:rPr>
  </w:style>
  <w:style w:type="paragraph" w:styleId="3a">
    <w:name w:val="List Bullet 3"/>
    <w:basedOn w:val="aff1"/>
    <w:autoRedefine/>
    <w:rsid w:val="003F21B6"/>
    <w:pPr>
      <w:tabs>
        <w:tab w:val="num" w:pos="360"/>
      </w:tabs>
      <w:spacing w:after="240" w:line="240" w:lineRule="atLeast"/>
      <w:ind w:left="2160"/>
      <w:jc w:val="both"/>
    </w:pPr>
    <w:rPr>
      <w:spacing w:val="-5"/>
      <w:sz w:val="20"/>
      <w:szCs w:val="20"/>
      <w:lang w:eastAsia="en-US"/>
    </w:rPr>
  </w:style>
  <w:style w:type="paragraph" w:styleId="45">
    <w:name w:val="List Bullet 4"/>
    <w:basedOn w:val="aff1"/>
    <w:autoRedefine/>
    <w:rsid w:val="003F21B6"/>
    <w:pPr>
      <w:tabs>
        <w:tab w:val="num" w:pos="360"/>
      </w:tabs>
      <w:spacing w:after="240" w:line="240" w:lineRule="atLeast"/>
      <w:ind w:left="2520"/>
      <w:jc w:val="both"/>
    </w:pPr>
    <w:rPr>
      <w:spacing w:val="-5"/>
      <w:sz w:val="20"/>
      <w:szCs w:val="20"/>
      <w:lang w:eastAsia="en-US"/>
    </w:rPr>
  </w:style>
  <w:style w:type="paragraph" w:styleId="55">
    <w:name w:val="List Bullet 5"/>
    <w:basedOn w:val="aff1"/>
    <w:autoRedefine/>
    <w:rsid w:val="003F21B6"/>
    <w:pPr>
      <w:tabs>
        <w:tab w:val="num" w:pos="360"/>
      </w:tabs>
      <w:spacing w:after="240" w:line="240" w:lineRule="atLeast"/>
      <w:ind w:left="2880"/>
      <w:jc w:val="both"/>
    </w:pPr>
    <w:rPr>
      <w:spacing w:val="-5"/>
      <w:sz w:val="20"/>
      <w:szCs w:val="20"/>
      <w:lang w:eastAsia="en-US"/>
    </w:rPr>
  </w:style>
  <w:style w:type="paragraph" w:styleId="affffd">
    <w:name w:val="List Continue"/>
    <w:basedOn w:val="afff1"/>
    <w:rsid w:val="003F21B6"/>
    <w:pPr>
      <w:spacing w:after="240" w:line="240" w:lineRule="atLeast"/>
      <w:ind w:left="1440" w:firstLine="0"/>
      <w:contextualSpacing w:val="0"/>
    </w:pPr>
    <w:rPr>
      <w:rFonts w:ascii="Arial" w:eastAsia="Times New Roman" w:hAnsi="Arial" w:cs="Arial"/>
      <w:spacing w:val="-5"/>
      <w:sz w:val="20"/>
      <w:szCs w:val="20"/>
      <w:lang w:val="x-none" w:eastAsia="en-US"/>
    </w:rPr>
  </w:style>
  <w:style w:type="paragraph" w:styleId="46">
    <w:name w:val="List Continue 4"/>
    <w:basedOn w:val="affffd"/>
    <w:rsid w:val="003F21B6"/>
    <w:pPr>
      <w:ind w:left="2880"/>
    </w:pPr>
  </w:style>
  <w:style w:type="paragraph" w:styleId="56">
    <w:name w:val="List Continue 5"/>
    <w:basedOn w:val="affffd"/>
    <w:rsid w:val="003F21B6"/>
    <w:pPr>
      <w:ind w:left="3240"/>
    </w:pPr>
  </w:style>
  <w:style w:type="paragraph" w:styleId="affffe">
    <w:name w:val="List Number"/>
    <w:basedOn w:val="a5"/>
    <w:rsid w:val="003F21B6"/>
    <w:pPr>
      <w:spacing w:before="100" w:beforeAutospacing="1" w:after="100" w:afterAutospacing="1" w:line="360" w:lineRule="auto"/>
      <w:ind w:firstLine="709"/>
    </w:pPr>
    <w:rPr>
      <w:rFonts w:eastAsia="Times New Roman"/>
      <w:sz w:val="28"/>
      <w:szCs w:val="28"/>
    </w:rPr>
  </w:style>
  <w:style w:type="paragraph" w:styleId="2f">
    <w:name w:val="List Number 2"/>
    <w:basedOn w:val="affffe"/>
    <w:rsid w:val="003F21B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b">
    <w:name w:val="List Number 3"/>
    <w:basedOn w:val="affffe"/>
    <w:rsid w:val="003F21B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7">
    <w:name w:val="List Number 4"/>
    <w:basedOn w:val="affffe"/>
    <w:rsid w:val="003F21B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7">
    <w:name w:val="List Number 5"/>
    <w:basedOn w:val="affffe"/>
    <w:rsid w:val="003F21B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
    <w:name w:val="Message Header"/>
    <w:basedOn w:val="afd"/>
    <w:link w:val="afffff0"/>
    <w:rsid w:val="003F21B6"/>
    <w:pPr>
      <w:keepLines/>
      <w:tabs>
        <w:tab w:val="left" w:pos="3600"/>
        <w:tab w:val="left" w:pos="4680"/>
      </w:tabs>
      <w:spacing w:line="280" w:lineRule="exact"/>
      <w:ind w:left="1080" w:right="2160" w:hanging="1080"/>
      <w:jc w:val="both"/>
    </w:pPr>
    <w:rPr>
      <w:rFonts w:cs="Times New Roman"/>
      <w:sz w:val="22"/>
      <w:szCs w:val="22"/>
      <w:lang w:val="x-none" w:eastAsia="en-US"/>
    </w:rPr>
  </w:style>
  <w:style w:type="character" w:customStyle="1" w:styleId="afffff0">
    <w:name w:val="Шапка Знак"/>
    <w:basedOn w:val="a7"/>
    <w:link w:val="afffff"/>
    <w:rsid w:val="003F21B6"/>
    <w:rPr>
      <w:rFonts w:ascii="Arial" w:eastAsia="Times New Roman" w:hAnsi="Arial" w:cs="Times New Roman"/>
      <w:lang w:val="x-none"/>
    </w:rPr>
  </w:style>
  <w:style w:type="paragraph" w:styleId="afffff1">
    <w:name w:val="Normal Indent"/>
    <w:basedOn w:val="a5"/>
    <w:rsid w:val="003F21B6"/>
    <w:pPr>
      <w:spacing w:line="360" w:lineRule="auto"/>
      <w:ind w:left="1440" w:firstLine="709"/>
    </w:pPr>
    <w:rPr>
      <w:rFonts w:ascii="Arial" w:eastAsia="Times New Roman" w:hAnsi="Arial" w:cs="Arial"/>
      <w:spacing w:val="-5"/>
      <w:sz w:val="20"/>
      <w:szCs w:val="20"/>
      <w:lang w:eastAsia="en-US"/>
    </w:rPr>
  </w:style>
  <w:style w:type="paragraph" w:styleId="HTML1">
    <w:name w:val="HTML Address"/>
    <w:basedOn w:val="a5"/>
    <w:link w:val="HTML2"/>
    <w:rsid w:val="003F21B6"/>
    <w:pPr>
      <w:spacing w:line="360" w:lineRule="auto"/>
      <w:ind w:left="1080" w:firstLine="709"/>
    </w:pPr>
    <w:rPr>
      <w:rFonts w:ascii="Arial" w:eastAsia="Times New Roman" w:hAnsi="Arial"/>
      <w:i/>
      <w:iCs/>
      <w:spacing w:val="-5"/>
      <w:sz w:val="20"/>
      <w:szCs w:val="20"/>
      <w:lang w:val="x-none" w:eastAsia="en-US"/>
    </w:rPr>
  </w:style>
  <w:style w:type="character" w:customStyle="1" w:styleId="HTML2">
    <w:name w:val="Адрес HTML Знак"/>
    <w:basedOn w:val="a7"/>
    <w:link w:val="HTML1"/>
    <w:rsid w:val="003F21B6"/>
    <w:rPr>
      <w:rFonts w:ascii="Arial" w:eastAsia="Times New Roman" w:hAnsi="Arial" w:cs="Times New Roman"/>
      <w:i/>
      <w:iCs/>
      <w:spacing w:val="-5"/>
      <w:sz w:val="20"/>
      <w:szCs w:val="20"/>
      <w:lang w:val="x-none"/>
    </w:rPr>
  </w:style>
  <w:style w:type="paragraph" w:styleId="afffff2">
    <w:name w:val="envelope address"/>
    <w:basedOn w:val="a5"/>
    <w:rsid w:val="003F21B6"/>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lang w:eastAsia="en-US"/>
    </w:rPr>
  </w:style>
  <w:style w:type="character" w:styleId="HTML3">
    <w:name w:val="HTML Acronym"/>
    <w:rsid w:val="003F21B6"/>
    <w:rPr>
      <w:lang w:val="ru-RU"/>
    </w:rPr>
  </w:style>
  <w:style w:type="paragraph" w:styleId="afffff3">
    <w:name w:val="Date"/>
    <w:basedOn w:val="a5"/>
    <w:next w:val="a5"/>
    <w:link w:val="afffff4"/>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4">
    <w:name w:val="Дата Знак"/>
    <w:basedOn w:val="a7"/>
    <w:link w:val="afffff3"/>
    <w:rsid w:val="003F21B6"/>
    <w:rPr>
      <w:rFonts w:ascii="Arial" w:eastAsia="Times New Roman" w:hAnsi="Arial" w:cs="Times New Roman"/>
      <w:spacing w:val="-5"/>
      <w:sz w:val="20"/>
      <w:szCs w:val="20"/>
      <w:lang w:val="x-none"/>
    </w:rPr>
  </w:style>
  <w:style w:type="paragraph" w:styleId="afffff5">
    <w:name w:val="Note Heading"/>
    <w:basedOn w:val="a5"/>
    <w:next w:val="a5"/>
    <w:link w:val="afffff6"/>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6">
    <w:name w:val="Заголовок записки Знак"/>
    <w:basedOn w:val="a7"/>
    <w:link w:val="afffff5"/>
    <w:rsid w:val="003F21B6"/>
    <w:rPr>
      <w:rFonts w:ascii="Arial" w:eastAsia="Times New Roman" w:hAnsi="Arial" w:cs="Times New Roman"/>
      <w:spacing w:val="-5"/>
      <w:sz w:val="20"/>
      <w:szCs w:val="20"/>
      <w:lang w:val="x-none"/>
    </w:rPr>
  </w:style>
  <w:style w:type="character" w:styleId="HTML4">
    <w:name w:val="HTML Keyboard"/>
    <w:rsid w:val="003F21B6"/>
    <w:rPr>
      <w:rFonts w:ascii="Courier New" w:hAnsi="Courier New" w:cs="Courier New"/>
      <w:sz w:val="20"/>
      <w:szCs w:val="20"/>
      <w:lang w:val="ru-RU"/>
    </w:rPr>
  </w:style>
  <w:style w:type="character" w:styleId="HTML5">
    <w:name w:val="HTML Code"/>
    <w:rsid w:val="003F21B6"/>
    <w:rPr>
      <w:rFonts w:ascii="Courier New" w:hAnsi="Courier New" w:cs="Courier New"/>
      <w:sz w:val="20"/>
      <w:szCs w:val="20"/>
      <w:lang w:val="ru-RU"/>
    </w:rPr>
  </w:style>
  <w:style w:type="paragraph" w:styleId="afffff7">
    <w:name w:val="Body Text First Indent"/>
    <w:basedOn w:val="afd"/>
    <w:link w:val="afffff8"/>
    <w:rsid w:val="003F21B6"/>
    <w:pPr>
      <w:spacing w:line="360" w:lineRule="auto"/>
      <w:ind w:left="1080" w:firstLine="210"/>
      <w:jc w:val="both"/>
    </w:pPr>
    <w:rPr>
      <w:rFonts w:cs="Times New Roman"/>
      <w:spacing w:val="-5"/>
      <w:lang w:val="x-none" w:eastAsia="en-US"/>
    </w:rPr>
  </w:style>
  <w:style w:type="character" w:customStyle="1" w:styleId="afffff8">
    <w:name w:val="Красная строка Знак"/>
    <w:basedOn w:val="afe"/>
    <w:link w:val="afffff7"/>
    <w:rsid w:val="003F21B6"/>
    <w:rPr>
      <w:rFonts w:ascii="Arial" w:eastAsia="Times New Roman" w:hAnsi="Arial" w:cs="Times New Roman"/>
      <w:spacing w:val="-5"/>
      <w:sz w:val="24"/>
      <w:szCs w:val="24"/>
      <w:lang w:val="x-none" w:eastAsia="ru-RU"/>
    </w:rPr>
  </w:style>
  <w:style w:type="paragraph" w:styleId="2f0">
    <w:name w:val="Body Text First Indent 2"/>
    <w:basedOn w:val="afa"/>
    <w:link w:val="2f1"/>
    <w:rsid w:val="003F21B6"/>
    <w:pPr>
      <w:spacing w:line="360" w:lineRule="auto"/>
      <w:ind w:firstLine="210"/>
    </w:pPr>
    <w:rPr>
      <w:rFonts w:cs="Times New Roman"/>
      <w:spacing w:val="-5"/>
      <w:lang w:val="x-none" w:eastAsia="en-US"/>
    </w:rPr>
  </w:style>
  <w:style w:type="character" w:customStyle="1" w:styleId="2f1">
    <w:name w:val="Красная строка 2 Знак"/>
    <w:basedOn w:val="afb"/>
    <w:link w:val="2f0"/>
    <w:rsid w:val="003F21B6"/>
    <w:rPr>
      <w:rFonts w:ascii="Arial" w:eastAsia="Times New Roman" w:hAnsi="Arial" w:cs="Times New Roman"/>
      <w:spacing w:val="-5"/>
      <w:sz w:val="24"/>
      <w:szCs w:val="24"/>
      <w:lang w:val="x-none" w:eastAsia="ru-RU"/>
    </w:rPr>
  </w:style>
  <w:style w:type="character" w:styleId="HTML6">
    <w:name w:val="HTML Sample"/>
    <w:rsid w:val="003F21B6"/>
    <w:rPr>
      <w:rFonts w:ascii="Courier New" w:hAnsi="Courier New" w:cs="Courier New"/>
      <w:lang w:val="ru-RU"/>
    </w:rPr>
  </w:style>
  <w:style w:type="paragraph" w:styleId="2f2">
    <w:name w:val="envelope return"/>
    <w:basedOn w:val="a5"/>
    <w:rsid w:val="003F21B6"/>
    <w:pPr>
      <w:spacing w:line="360" w:lineRule="auto"/>
      <w:ind w:left="1080" w:firstLine="709"/>
    </w:pPr>
    <w:rPr>
      <w:rFonts w:ascii="Arial" w:eastAsia="Times New Roman" w:hAnsi="Arial" w:cs="Arial"/>
      <w:spacing w:val="-5"/>
      <w:sz w:val="20"/>
      <w:szCs w:val="20"/>
      <w:lang w:eastAsia="en-US"/>
    </w:rPr>
  </w:style>
  <w:style w:type="character" w:styleId="HTML7">
    <w:name w:val="HTML Definition"/>
    <w:rsid w:val="003F21B6"/>
    <w:rPr>
      <w:i/>
      <w:iCs/>
      <w:lang w:val="ru-RU"/>
    </w:rPr>
  </w:style>
  <w:style w:type="character" w:styleId="HTML8">
    <w:name w:val="HTML Variable"/>
    <w:rsid w:val="003F21B6"/>
    <w:rPr>
      <w:i/>
      <w:iCs/>
      <w:lang w:val="ru-RU"/>
    </w:rPr>
  </w:style>
  <w:style w:type="character" w:styleId="HTML9">
    <w:name w:val="HTML Typewriter"/>
    <w:rsid w:val="003F21B6"/>
    <w:rPr>
      <w:rFonts w:ascii="Courier New" w:hAnsi="Courier New" w:cs="Courier New"/>
      <w:sz w:val="20"/>
      <w:szCs w:val="20"/>
      <w:lang w:val="ru-RU"/>
    </w:rPr>
  </w:style>
  <w:style w:type="paragraph" w:styleId="afffff9">
    <w:name w:val="Signature"/>
    <w:basedOn w:val="a5"/>
    <w:link w:val="afffffa"/>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a">
    <w:name w:val="Подпись Знак"/>
    <w:basedOn w:val="a7"/>
    <w:link w:val="afffff9"/>
    <w:rsid w:val="003F21B6"/>
    <w:rPr>
      <w:rFonts w:ascii="Arial" w:eastAsia="Times New Roman" w:hAnsi="Arial" w:cs="Times New Roman"/>
      <w:spacing w:val="-5"/>
      <w:sz w:val="20"/>
      <w:szCs w:val="20"/>
      <w:lang w:val="x-none"/>
    </w:rPr>
  </w:style>
  <w:style w:type="paragraph" w:styleId="afffffb">
    <w:name w:val="Salutation"/>
    <w:basedOn w:val="a5"/>
    <w:next w:val="a5"/>
    <w:link w:val="afffffc"/>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c">
    <w:name w:val="Приветствие Знак"/>
    <w:basedOn w:val="a7"/>
    <w:link w:val="afffffb"/>
    <w:rsid w:val="003F21B6"/>
    <w:rPr>
      <w:rFonts w:ascii="Arial" w:eastAsia="Times New Roman" w:hAnsi="Arial" w:cs="Times New Roman"/>
      <w:spacing w:val="-5"/>
      <w:sz w:val="20"/>
      <w:szCs w:val="20"/>
      <w:lang w:val="x-none"/>
    </w:rPr>
  </w:style>
  <w:style w:type="paragraph" w:styleId="afffffd">
    <w:name w:val="Closing"/>
    <w:basedOn w:val="a5"/>
    <w:link w:val="afffffe"/>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e">
    <w:name w:val="Прощание Знак"/>
    <w:basedOn w:val="a7"/>
    <w:link w:val="afffffd"/>
    <w:rsid w:val="003F21B6"/>
    <w:rPr>
      <w:rFonts w:ascii="Arial" w:eastAsia="Times New Roman" w:hAnsi="Arial" w:cs="Times New Roman"/>
      <w:spacing w:val="-5"/>
      <w:sz w:val="20"/>
      <w:szCs w:val="20"/>
      <w:lang w:val="x-none"/>
    </w:rPr>
  </w:style>
  <w:style w:type="character" w:styleId="HTMLa">
    <w:name w:val="HTML Cite"/>
    <w:rsid w:val="003F21B6"/>
    <w:rPr>
      <w:i/>
      <w:iCs/>
      <w:lang w:val="ru-RU"/>
    </w:rPr>
  </w:style>
  <w:style w:type="paragraph" w:styleId="affffff">
    <w:name w:val="E-mail Signature"/>
    <w:basedOn w:val="a5"/>
    <w:link w:val="affffff0"/>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f0">
    <w:name w:val="Электронная подпись Знак"/>
    <w:basedOn w:val="a7"/>
    <w:link w:val="affffff"/>
    <w:rsid w:val="003F21B6"/>
    <w:rPr>
      <w:rFonts w:ascii="Arial" w:eastAsia="Times New Roman" w:hAnsi="Arial" w:cs="Times New Roman"/>
      <w:spacing w:val="-5"/>
      <w:sz w:val="20"/>
      <w:szCs w:val="20"/>
      <w:lang w:val="x-none"/>
    </w:rPr>
  </w:style>
  <w:style w:type="table" w:styleId="-1">
    <w:name w:val="Table Web 1"/>
    <w:basedOn w:val="a8"/>
    <w:rsid w:val="003F21B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3F21B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3F21B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e">
    <w:name w:val="Table Subtle 1"/>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8"/>
    <w:rsid w:val="003F21B6"/>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Classic 1"/>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8"/>
    <w:rsid w:val="003F21B6"/>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0">
    <w:name w:val="Table 3D effects 1"/>
    <w:basedOn w:val="a8"/>
    <w:rsid w:val="003F21B6"/>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8"/>
    <w:rsid w:val="003F21B6"/>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Simple 1"/>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8"/>
    <w:rsid w:val="003F21B6"/>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2">
    <w:name w:val="Table Grid 1"/>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8"/>
    <w:rsid w:val="003F21B6"/>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8"/>
    <w:rsid w:val="003F21B6"/>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8"/>
    <w:rsid w:val="003F21B6"/>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9"/>
    <w:rsid w:val="003F21B6"/>
    <w:pPr>
      <w:numPr>
        <w:numId w:val="4"/>
      </w:numPr>
    </w:pPr>
  </w:style>
  <w:style w:type="table" w:styleId="1f3">
    <w:name w:val="Table Columns 1"/>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8"/>
    <w:rsid w:val="003F21B6"/>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8"/>
    <w:rsid w:val="003F21B6"/>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3F21B6"/>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4">
    <w:name w:val="Table Theme"/>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4">
    <w:name w:val="Table Colorful 1"/>
    <w:basedOn w:val="a8"/>
    <w:rsid w:val="003F21B6"/>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8"/>
    <w:rsid w:val="003F21B6"/>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5">
    <w:name w:val="endnote text"/>
    <w:basedOn w:val="a5"/>
    <w:link w:val="affffff6"/>
    <w:uiPriority w:val="99"/>
    <w:rsid w:val="003F21B6"/>
    <w:pPr>
      <w:spacing w:line="360" w:lineRule="auto"/>
      <w:ind w:firstLine="680"/>
    </w:pPr>
    <w:rPr>
      <w:rFonts w:eastAsia="Times New Roman"/>
      <w:sz w:val="20"/>
      <w:szCs w:val="20"/>
    </w:rPr>
  </w:style>
  <w:style w:type="character" w:customStyle="1" w:styleId="affffff6">
    <w:name w:val="Текст концевой сноски Знак"/>
    <w:basedOn w:val="a7"/>
    <w:link w:val="affffff5"/>
    <w:uiPriority w:val="99"/>
    <w:rsid w:val="003F21B6"/>
    <w:rPr>
      <w:rFonts w:ascii="Times New Roman" w:eastAsia="Times New Roman" w:hAnsi="Times New Roman" w:cs="Times New Roman"/>
      <w:sz w:val="20"/>
      <w:szCs w:val="20"/>
      <w:lang w:eastAsia="ru-RU"/>
    </w:rPr>
  </w:style>
  <w:style w:type="character" w:styleId="affffff7">
    <w:name w:val="endnote reference"/>
    <w:rsid w:val="003F21B6"/>
    <w:rPr>
      <w:vertAlign w:val="superscript"/>
    </w:rPr>
  </w:style>
  <w:style w:type="table" w:styleId="2-5">
    <w:name w:val="Medium Shading 2 Accent 5"/>
    <w:basedOn w:val="a8"/>
    <w:uiPriority w:val="64"/>
    <w:rsid w:val="003F21B6"/>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8">
    <w:name w:val="Îáû÷íûé"/>
    <w:rsid w:val="003F21B6"/>
    <w:pPr>
      <w:spacing w:after="0" w:line="240" w:lineRule="auto"/>
    </w:pPr>
    <w:rPr>
      <w:rFonts w:ascii="Times New Roman" w:eastAsia="Times New Roman" w:hAnsi="Times New Roman" w:cs="Times New Roman"/>
      <w:sz w:val="28"/>
      <w:szCs w:val="20"/>
      <w:lang w:eastAsia="ru-RU"/>
    </w:rPr>
  </w:style>
  <w:style w:type="paragraph" w:customStyle="1" w:styleId="Sd">
    <w:name w:val="S_Титульный"/>
    <w:basedOn w:val="a5"/>
    <w:rsid w:val="003F21B6"/>
    <w:pPr>
      <w:spacing w:line="360" w:lineRule="auto"/>
      <w:ind w:left="3240" w:firstLine="0"/>
      <w:jc w:val="right"/>
    </w:pPr>
    <w:rPr>
      <w:rFonts w:eastAsia="Times New Roman"/>
      <w:b/>
      <w:sz w:val="32"/>
      <w:szCs w:val="32"/>
    </w:rPr>
  </w:style>
  <w:style w:type="paragraph" w:customStyle="1" w:styleId="affffff9">
    <w:name w:val="ТЕКСТ ГРАД"/>
    <w:basedOn w:val="a5"/>
    <w:link w:val="affffffa"/>
    <w:qFormat/>
    <w:rsid w:val="003F21B6"/>
    <w:pPr>
      <w:spacing w:line="360" w:lineRule="auto"/>
      <w:ind w:firstLine="709"/>
    </w:pPr>
    <w:rPr>
      <w:rFonts w:eastAsia="Times New Roman"/>
      <w:sz w:val="24"/>
      <w:szCs w:val="24"/>
      <w:lang w:val="x-none" w:eastAsia="x-none"/>
    </w:rPr>
  </w:style>
  <w:style w:type="character" w:customStyle="1" w:styleId="affffffa">
    <w:name w:val="ТЕКСТ ГРАД Знак"/>
    <w:link w:val="affffff9"/>
    <w:rsid w:val="003F21B6"/>
    <w:rPr>
      <w:rFonts w:ascii="Times New Roman" w:eastAsia="Times New Roman" w:hAnsi="Times New Roman" w:cs="Times New Roman"/>
      <w:sz w:val="24"/>
      <w:szCs w:val="24"/>
      <w:lang w:val="x-none" w:eastAsia="x-none"/>
    </w:rPr>
  </w:style>
  <w:style w:type="paragraph" w:customStyle="1" w:styleId="affffffb">
    <w:name w:val="ООО  «Институт Территориального Планирования"/>
    <w:basedOn w:val="a5"/>
    <w:link w:val="affffffc"/>
    <w:qFormat/>
    <w:rsid w:val="003F21B6"/>
    <w:pPr>
      <w:spacing w:line="360" w:lineRule="auto"/>
      <w:ind w:left="709" w:firstLine="0"/>
      <w:jc w:val="right"/>
    </w:pPr>
    <w:rPr>
      <w:rFonts w:eastAsia="Times New Roman"/>
      <w:sz w:val="24"/>
      <w:szCs w:val="24"/>
      <w:lang w:val="x-none" w:eastAsia="x-none"/>
    </w:rPr>
  </w:style>
  <w:style w:type="character" w:customStyle="1" w:styleId="affffffc">
    <w:name w:val="ООО  «Институт Территориального Планирования Знак"/>
    <w:link w:val="affffffb"/>
    <w:rsid w:val="003F21B6"/>
    <w:rPr>
      <w:rFonts w:ascii="Times New Roman" w:eastAsia="Times New Roman" w:hAnsi="Times New Roman" w:cs="Times New Roman"/>
      <w:sz w:val="24"/>
      <w:szCs w:val="24"/>
      <w:lang w:val="x-none" w:eastAsia="x-none"/>
    </w:rPr>
  </w:style>
  <w:style w:type="character" w:styleId="affffffd">
    <w:name w:val="Placeholder Text"/>
    <w:uiPriority w:val="99"/>
    <w:semiHidden/>
    <w:rsid w:val="003F21B6"/>
    <w:rPr>
      <w:color w:val="808080"/>
    </w:rPr>
  </w:style>
  <w:style w:type="paragraph" w:styleId="affffffe">
    <w:name w:val="Revision"/>
    <w:hidden/>
    <w:uiPriority w:val="99"/>
    <w:semiHidden/>
    <w:rsid w:val="003F21B6"/>
    <w:pPr>
      <w:spacing w:after="0" w:line="240" w:lineRule="auto"/>
    </w:pPr>
    <w:rPr>
      <w:rFonts w:ascii="Times New Roman" w:eastAsia="Times New Roman" w:hAnsi="Times New Roman" w:cs="Times New Roman"/>
      <w:sz w:val="24"/>
      <w:szCs w:val="24"/>
      <w:lang w:eastAsia="ru-RU"/>
    </w:rPr>
  </w:style>
  <w:style w:type="paragraph" w:customStyle="1" w:styleId="FooterOdd">
    <w:name w:val="Footer Odd"/>
    <w:basedOn w:val="a5"/>
    <w:qFormat/>
    <w:rsid w:val="003F21B6"/>
    <w:pPr>
      <w:pBdr>
        <w:top w:val="single" w:sz="4" w:space="1" w:color="4F81BD"/>
      </w:pBdr>
      <w:spacing w:after="180" w:line="264" w:lineRule="auto"/>
      <w:ind w:firstLine="0"/>
      <w:jc w:val="right"/>
    </w:pPr>
    <w:rPr>
      <w:rFonts w:ascii="Calibri" w:eastAsia="Times New Roman" w:hAnsi="Calibri"/>
      <w:color w:val="1F497D"/>
      <w:sz w:val="20"/>
      <w:szCs w:val="23"/>
      <w:lang w:eastAsia="ja-JP"/>
    </w:rPr>
  </w:style>
  <w:style w:type="paragraph" w:customStyle="1" w:styleId="HeaderOdd">
    <w:name w:val="Header Odd"/>
    <w:basedOn w:val="ae"/>
    <w:qFormat/>
    <w:rsid w:val="003F21B6"/>
    <w:pPr>
      <w:pBdr>
        <w:bottom w:val="single" w:sz="4" w:space="1" w:color="4F81BD"/>
      </w:pBdr>
      <w:jc w:val="right"/>
    </w:pPr>
    <w:rPr>
      <w:rFonts w:ascii="Calibri" w:hAnsi="Calibri"/>
      <w:b/>
      <w:bCs/>
      <w:color w:val="1F497D"/>
      <w:sz w:val="20"/>
      <w:szCs w:val="23"/>
      <w:lang w:val="x-none" w:eastAsia="ja-JP"/>
    </w:rPr>
  </w:style>
  <w:style w:type="character" w:customStyle="1" w:styleId="114">
    <w:name w:val="Заголовок 1 Знак1"/>
    <w:aliases w:val="Заголовок 1 Знак Знак Знак2,Заголовок 1 Знак Знак Знак Знак1"/>
    <w:rsid w:val="003F21B6"/>
  </w:style>
  <w:style w:type="character" w:customStyle="1" w:styleId="710">
    <w:name w:val="Заголовок 7 Знак1"/>
    <w:aliases w:val="Заголовок x.x Знак"/>
    <w:semiHidden/>
    <w:rsid w:val="003F21B6"/>
    <w:rPr>
      <w:rFonts w:ascii="Cambria" w:eastAsia="Times New Roman" w:hAnsi="Cambria" w:cs="Times New Roman"/>
      <w:i/>
      <w:iCs/>
      <w:color w:val="404040"/>
      <w:sz w:val="24"/>
      <w:szCs w:val="24"/>
    </w:rPr>
  </w:style>
  <w:style w:type="character" w:customStyle="1" w:styleId="1f5">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3F21B6"/>
  </w:style>
  <w:style w:type="character" w:customStyle="1" w:styleId="1f6">
    <w:name w:val="Верхний колонтитул Знак1"/>
    <w:aliases w:val="Знак4 Знак1"/>
    <w:semiHidden/>
    <w:rsid w:val="003F21B6"/>
    <w:rPr>
      <w:sz w:val="24"/>
      <w:szCs w:val="24"/>
    </w:rPr>
  </w:style>
  <w:style w:type="character" w:customStyle="1" w:styleId="1f7">
    <w:name w:val="Нижний колонтитул Знак1"/>
    <w:aliases w:val="Знак Знак2,Знак6 Знак1"/>
    <w:semiHidden/>
    <w:rsid w:val="003F21B6"/>
    <w:rPr>
      <w:sz w:val="24"/>
      <w:szCs w:val="24"/>
    </w:rPr>
  </w:style>
  <w:style w:type="character" w:customStyle="1" w:styleId="1f8">
    <w:name w:val="Основной текст Знак1"/>
    <w:aliases w:val="Знак1 Знак Знак Знак Знак Знак1,Знак1 Знак Знак Знак Знак2"/>
    <w:rsid w:val="003F21B6"/>
    <w:rPr>
      <w:sz w:val="24"/>
      <w:szCs w:val="24"/>
    </w:rPr>
  </w:style>
  <w:style w:type="character" w:customStyle="1" w:styleId="211">
    <w:name w:val="Основной текст 2 Знак1"/>
    <w:aliases w:val="Знак1 Знак1"/>
    <w:rsid w:val="003F21B6"/>
    <w:rPr>
      <w:sz w:val="24"/>
      <w:szCs w:val="24"/>
    </w:rPr>
  </w:style>
  <w:style w:type="character" w:customStyle="1" w:styleId="1f9">
    <w:name w:val="Текст выноски Знак1"/>
    <w:aliases w:val="Знак5 Знак1"/>
    <w:uiPriority w:val="99"/>
    <w:semiHidden/>
    <w:rsid w:val="003F21B6"/>
    <w:rPr>
      <w:rFonts w:ascii="Tahoma" w:hAnsi="Tahoma" w:cs="Tahoma"/>
      <w:sz w:val="16"/>
      <w:szCs w:val="16"/>
    </w:rPr>
  </w:style>
  <w:style w:type="paragraph" w:customStyle="1" w:styleId="S1">
    <w:name w:val="S_Заголовок 1"/>
    <w:basedOn w:val="a5"/>
    <w:qFormat/>
    <w:rsid w:val="003F21B6"/>
    <w:pPr>
      <w:numPr>
        <w:numId w:val="15"/>
      </w:numPr>
      <w:jc w:val="center"/>
    </w:pPr>
    <w:rPr>
      <w:rFonts w:eastAsia="Times New Roman"/>
      <w:b/>
      <w:caps/>
      <w:sz w:val="24"/>
      <w:szCs w:val="24"/>
    </w:rPr>
  </w:style>
  <w:style w:type="paragraph" w:customStyle="1" w:styleId="S2">
    <w:name w:val="S_Заголовок 2"/>
    <w:basedOn w:val="20"/>
    <w:rsid w:val="003F21B6"/>
    <w:pPr>
      <w:keepNext w:val="0"/>
      <w:numPr>
        <w:ilvl w:val="1"/>
        <w:numId w:val="15"/>
      </w:numPr>
      <w:spacing w:before="0" w:after="0" w:line="360" w:lineRule="auto"/>
      <w:jc w:val="both"/>
    </w:pPr>
    <w:rPr>
      <w:rFonts w:ascii="Times New Roman" w:hAnsi="Times New Roman" w:cs="Times New Roman"/>
      <w:bCs w:val="0"/>
      <w:i w:val="0"/>
      <w:iCs w:val="0"/>
      <w:sz w:val="24"/>
      <w:szCs w:val="24"/>
      <w:lang w:eastAsia="x-none"/>
    </w:rPr>
  </w:style>
  <w:style w:type="paragraph" w:customStyle="1" w:styleId="S3">
    <w:name w:val="S_Заголовок 3"/>
    <w:basedOn w:val="3"/>
    <w:rsid w:val="003F21B6"/>
    <w:pPr>
      <w:keepNext w:val="0"/>
      <w:numPr>
        <w:ilvl w:val="2"/>
        <w:numId w:val="15"/>
      </w:numPr>
      <w:spacing w:line="360" w:lineRule="auto"/>
      <w:jc w:val="both"/>
    </w:pPr>
    <w:rPr>
      <w:rFonts w:ascii="Times New Roman" w:hAnsi="Times New Roman" w:cs="Times New Roman"/>
      <w:b w:val="0"/>
      <w:bCs w:val="0"/>
      <w:sz w:val="24"/>
      <w:szCs w:val="24"/>
      <w:u w:val="single"/>
      <w:lang w:val="x-none" w:eastAsia="x-none"/>
    </w:rPr>
  </w:style>
  <w:style w:type="paragraph" w:customStyle="1" w:styleId="S4">
    <w:name w:val="S_Заголовок 4"/>
    <w:basedOn w:val="4"/>
    <w:link w:val="S40"/>
    <w:rsid w:val="003F21B6"/>
    <w:pPr>
      <w:keepNext w:val="0"/>
      <w:numPr>
        <w:ilvl w:val="3"/>
        <w:numId w:val="15"/>
      </w:numPr>
      <w:tabs>
        <w:tab w:val="clear" w:pos="1418"/>
      </w:tabs>
      <w:spacing w:before="0" w:after="0"/>
    </w:pPr>
    <w:rPr>
      <w:b w:val="0"/>
      <w:bCs w:val="0"/>
      <w:i/>
    </w:rPr>
  </w:style>
  <w:style w:type="paragraph" w:customStyle="1" w:styleId="Se">
    <w:name w:val="Стиль S_Маркированный + Междустр.интервал:  полуторный"/>
    <w:basedOn w:val="S6"/>
    <w:autoRedefine/>
    <w:rsid w:val="003F21B6"/>
    <w:pPr>
      <w:widowControl w:val="0"/>
      <w:tabs>
        <w:tab w:val="clear" w:pos="992"/>
        <w:tab w:val="left" w:pos="900"/>
      </w:tabs>
      <w:autoSpaceDE w:val="0"/>
      <w:autoSpaceDN w:val="0"/>
      <w:adjustRightInd w:val="0"/>
      <w:spacing w:line="240" w:lineRule="auto"/>
      <w:ind w:left="284" w:firstLine="0"/>
    </w:pPr>
    <w:rPr>
      <w:rFonts w:ascii="Times New Roman" w:eastAsia="Times New Roman" w:hAnsi="Times New Roman" w:cs="Times New Roman"/>
      <w:sz w:val="20"/>
      <w:szCs w:val="20"/>
      <w:lang w:val="x-none" w:eastAsia="x-none"/>
    </w:rPr>
  </w:style>
  <w:style w:type="paragraph" w:customStyle="1" w:styleId="S0">
    <w:name w:val="S_рисунок"/>
    <w:basedOn w:val="a5"/>
    <w:qFormat/>
    <w:rsid w:val="003F21B6"/>
    <w:pPr>
      <w:numPr>
        <w:numId w:val="16"/>
      </w:numPr>
      <w:tabs>
        <w:tab w:val="clear" w:pos="2149"/>
        <w:tab w:val="num" w:pos="1069"/>
      </w:tabs>
      <w:spacing w:line="360" w:lineRule="auto"/>
      <w:ind w:left="1069"/>
      <w:jc w:val="right"/>
    </w:pPr>
    <w:rPr>
      <w:rFonts w:eastAsia="Times New Roman"/>
      <w:sz w:val="24"/>
      <w:szCs w:val="24"/>
    </w:rPr>
  </w:style>
  <w:style w:type="paragraph" w:customStyle="1" w:styleId="-S">
    <w:name w:val="- S_Маркированный"/>
    <w:basedOn w:val="a5"/>
    <w:autoRedefine/>
    <w:rsid w:val="003F21B6"/>
    <w:pPr>
      <w:ind w:left="284" w:firstLine="0"/>
      <w:jc w:val="left"/>
    </w:pPr>
    <w:rPr>
      <w:rFonts w:eastAsia="Times New Roman"/>
      <w:b/>
      <w:color w:val="76923C"/>
      <w:sz w:val="24"/>
      <w:szCs w:val="24"/>
    </w:rPr>
  </w:style>
  <w:style w:type="paragraph" w:customStyle="1" w:styleId="Sf">
    <w:name w:val="S_Маркированный+Обычный"/>
    <w:basedOn w:val="aff1"/>
    <w:autoRedefine/>
    <w:rsid w:val="003F21B6"/>
    <w:pPr>
      <w:spacing w:line="360" w:lineRule="auto"/>
      <w:ind w:left="0" w:firstLine="0"/>
      <w:jc w:val="center"/>
    </w:pPr>
    <w:rPr>
      <w:rFonts w:ascii="Times New Roman" w:hAnsi="Times New Roman" w:cs="Times New Roman"/>
      <w:w w:val="109"/>
    </w:rPr>
  </w:style>
  <w:style w:type="paragraph" w:customStyle="1" w:styleId="Sf0">
    <w:name w:val="S_Обычный Знак Знак Знак Знак"/>
    <w:basedOn w:val="a5"/>
    <w:link w:val="Sf1"/>
    <w:rsid w:val="003F21B6"/>
    <w:pPr>
      <w:spacing w:line="360" w:lineRule="auto"/>
      <w:ind w:firstLine="709"/>
    </w:pPr>
    <w:rPr>
      <w:rFonts w:eastAsia="Times New Roman"/>
      <w:sz w:val="24"/>
      <w:szCs w:val="24"/>
      <w:lang w:val="x-none" w:eastAsia="x-none"/>
    </w:rPr>
  </w:style>
  <w:style w:type="character" w:customStyle="1" w:styleId="Sf1">
    <w:name w:val="S_Обычный Знак Знак Знак Знак Знак"/>
    <w:link w:val="Sf0"/>
    <w:rsid w:val="003F21B6"/>
    <w:rPr>
      <w:rFonts w:ascii="Times New Roman" w:eastAsia="Times New Roman" w:hAnsi="Times New Roman" w:cs="Times New Roman"/>
      <w:sz w:val="24"/>
      <w:szCs w:val="24"/>
      <w:lang w:val="x-none" w:eastAsia="x-none"/>
    </w:rPr>
  </w:style>
  <w:style w:type="paragraph" w:customStyle="1" w:styleId="Sf2">
    <w:name w:val="Стиль S_Маркированный+Обычный + Междустр.интервал:  полуторный"/>
    <w:basedOn w:val="Sf"/>
    <w:autoRedefine/>
    <w:rsid w:val="003F21B6"/>
    <w:pPr>
      <w:tabs>
        <w:tab w:val="num" w:pos="851"/>
      </w:tabs>
      <w:ind w:firstLine="284"/>
      <w:jc w:val="left"/>
    </w:pPr>
    <w:rPr>
      <w:w w:val="100"/>
      <w:szCs w:val="20"/>
    </w:rPr>
  </w:style>
  <w:style w:type="paragraph" w:customStyle="1" w:styleId="Sf3">
    <w:name w:val="S_Обычный_Жирный"/>
    <w:basedOn w:val="a5"/>
    <w:rsid w:val="003F21B6"/>
    <w:pPr>
      <w:spacing w:line="360" w:lineRule="auto"/>
      <w:ind w:firstLine="1259"/>
    </w:pPr>
    <w:rPr>
      <w:rFonts w:eastAsia="Times New Roman"/>
      <w:sz w:val="24"/>
      <w:szCs w:val="24"/>
    </w:rPr>
  </w:style>
  <w:style w:type="paragraph" w:customStyle="1" w:styleId="S21">
    <w:name w:val="Стиль S_Заголовок 2 + не полужирный"/>
    <w:basedOn w:val="S2"/>
    <w:autoRedefine/>
    <w:rsid w:val="003F21B6"/>
    <w:pPr>
      <w:numPr>
        <w:ilvl w:val="0"/>
        <w:numId w:val="0"/>
      </w:numPr>
    </w:pPr>
  </w:style>
  <w:style w:type="paragraph" w:customStyle="1" w:styleId="S5">
    <w:name w:val="S_Маркированный+Обычеый"/>
    <w:basedOn w:val="aff1"/>
    <w:autoRedefine/>
    <w:rsid w:val="003F21B6"/>
    <w:pPr>
      <w:numPr>
        <w:numId w:val="17"/>
      </w:numPr>
      <w:spacing w:line="360" w:lineRule="auto"/>
      <w:jc w:val="both"/>
    </w:pPr>
    <w:rPr>
      <w:rFonts w:ascii="Times New Roman" w:hAnsi="Times New Roman" w:cs="Times New Roman"/>
      <w:w w:val="109"/>
    </w:rPr>
  </w:style>
  <w:style w:type="paragraph" w:customStyle="1" w:styleId="1fa">
    <w:name w:val="Заголовок оглавления1"/>
    <w:basedOn w:val="12"/>
    <w:next w:val="a5"/>
    <w:uiPriority w:val="39"/>
    <w:qFormat/>
    <w:rsid w:val="003F21B6"/>
    <w:pPr>
      <w:keepLines/>
      <w:tabs>
        <w:tab w:val="num" w:pos="935"/>
      </w:tabs>
      <w:spacing w:before="480" w:after="0"/>
      <w:ind w:left="935"/>
      <w:outlineLvl w:val="9"/>
    </w:pPr>
    <w:rPr>
      <w:rFonts w:ascii="Cambria" w:hAnsi="Cambria"/>
      <w:color w:val="365F91"/>
      <w:kern w:val="0"/>
      <w:szCs w:val="28"/>
      <w:lang w:val="x-none" w:eastAsia="x-none"/>
    </w:rPr>
  </w:style>
  <w:style w:type="paragraph" w:customStyle="1" w:styleId="afffffff">
    <w:name w:val="Табличный_справа"/>
    <w:basedOn w:val="a5"/>
    <w:rsid w:val="003F21B6"/>
    <w:pPr>
      <w:ind w:firstLine="0"/>
      <w:jc w:val="right"/>
    </w:pPr>
    <w:rPr>
      <w:rFonts w:eastAsia="Times New Roman"/>
    </w:rPr>
  </w:style>
  <w:style w:type="paragraph" w:customStyle="1" w:styleId="Style50">
    <w:name w:val="Style50"/>
    <w:basedOn w:val="a5"/>
    <w:uiPriority w:val="99"/>
    <w:rsid w:val="003F21B6"/>
    <w:pPr>
      <w:widowControl w:val="0"/>
      <w:autoSpaceDE w:val="0"/>
      <w:autoSpaceDN w:val="0"/>
      <w:adjustRightInd w:val="0"/>
      <w:spacing w:line="264" w:lineRule="exact"/>
      <w:ind w:firstLine="706"/>
    </w:pPr>
    <w:rPr>
      <w:rFonts w:ascii="Arial Narrow" w:eastAsia="Times New Roman" w:hAnsi="Arial Narrow"/>
      <w:sz w:val="24"/>
      <w:szCs w:val="24"/>
    </w:rPr>
  </w:style>
  <w:style w:type="paragraph" w:customStyle="1" w:styleId="afffffff0">
    <w:name w:val="Основной текст продолжение"/>
    <w:basedOn w:val="a5"/>
    <w:next w:val="afd"/>
    <w:link w:val="1fb"/>
    <w:rsid w:val="003F21B6"/>
    <w:pPr>
      <w:spacing w:before="120"/>
      <w:ind w:firstLine="709"/>
    </w:pPr>
    <w:rPr>
      <w:rFonts w:eastAsia="Times New Roman"/>
      <w:sz w:val="24"/>
      <w:szCs w:val="20"/>
      <w:lang w:val="x-none" w:eastAsia="x-none"/>
    </w:rPr>
  </w:style>
  <w:style w:type="paragraph" w:customStyle="1" w:styleId="afffffff1">
    <w:name w:val="табл_строка"/>
    <w:basedOn w:val="a5"/>
    <w:link w:val="afffffff2"/>
    <w:rsid w:val="003F21B6"/>
    <w:pPr>
      <w:spacing w:before="120"/>
      <w:ind w:firstLine="0"/>
      <w:jc w:val="center"/>
    </w:pPr>
    <w:rPr>
      <w:rFonts w:eastAsia="Times New Roman"/>
      <w:sz w:val="24"/>
      <w:szCs w:val="20"/>
      <w:lang w:val="x-none" w:eastAsia="x-none"/>
    </w:rPr>
  </w:style>
  <w:style w:type="paragraph" w:customStyle="1" w:styleId="afffffff3">
    <w:name w:val="табл_заголовок"/>
    <w:link w:val="afffffff4"/>
    <w:rsid w:val="003F21B6"/>
    <w:pPr>
      <w:keepNext/>
      <w:keepLines/>
      <w:spacing w:after="0" w:line="240" w:lineRule="auto"/>
      <w:jc w:val="center"/>
    </w:pPr>
    <w:rPr>
      <w:rFonts w:ascii="Times New Roman" w:eastAsia="Times New Roman" w:hAnsi="Times New Roman" w:cs="Times New Roman"/>
      <w:noProof/>
      <w:sz w:val="24"/>
      <w:szCs w:val="20"/>
      <w:lang w:eastAsia="ru-RU"/>
    </w:rPr>
  </w:style>
  <w:style w:type="numbering" w:customStyle="1" w:styleId="2010">
    <w:name w:val="Перечисление 2010"/>
    <w:rsid w:val="003F21B6"/>
    <w:pPr>
      <w:numPr>
        <w:numId w:val="18"/>
      </w:numPr>
    </w:pPr>
  </w:style>
  <w:style w:type="character" w:customStyle="1" w:styleId="2c">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5"/>
    <w:locked/>
    <w:rsid w:val="003F21B6"/>
    <w:rPr>
      <w:rFonts w:ascii="Times New Roman" w:eastAsia="Times New Roman" w:hAnsi="Times New Roman" w:cs="Times New Roman"/>
      <w:b/>
      <w:bCs/>
      <w:sz w:val="24"/>
      <w:szCs w:val="24"/>
      <w:lang w:val="x-none" w:eastAsia="x-none"/>
    </w:rPr>
  </w:style>
  <w:style w:type="character" w:customStyle="1" w:styleId="1fb">
    <w:name w:val="Основной текст продолжение Знак1"/>
    <w:link w:val="afffffff0"/>
    <w:rsid w:val="003F21B6"/>
    <w:rPr>
      <w:rFonts w:ascii="Times New Roman" w:eastAsia="Times New Roman" w:hAnsi="Times New Roman" w:cs="Times New Roman"/>
      <w:sz w:val="24"/>
      <w:szCs w:val="20"/>
      <w:lang w:val="x-none" w:eastAsia="x-none"/>
    </w:rPr>
  </w:style>
  <w:style w:type="character" w:customStyle="1" w:styleId="afffffff4">
    <w:name w:val="табл_заголовок Знак"/>
    <w:link w:val="afffffff3"/>
    <w:rsid w:val="003F21B6"/>
    <w:rPr>
      <w:rFonts w:ascii="Times New Roman" w:eastAsia="Times New Roman" w:hAnsi="Times New Roman" w:cs="Times New Roman"/>
      <w:noProof/>
      <w:sz w:val="24"/>
      <w:szCs w:val="20"/>
      <w:lang w:eastAsia="ru-RU"/>
    </w:rPr>
  </w:style>
  <w:style w:type="character" w:customStyle="1" w:styleId="afffffff2">
    <w:name w:val="табл_строка Знак"/>
    <w:link w:val="afffffff1"/>
    <w:rsid w:val="003F21B6"/>
    <w:rPr>
      <w:rFonts w:ascii="Times New Roman" w:eastAsia="Times New Roman" w:hAnsi="Times New Roman" w:cs="Times New Roman"/>
      <w:sz w:val="24"/>
      <w:szCs w:val="20"/>
      <w:lang w:val="x-none" w:eastAsia="x-none"/>
    </w:rPr>
  </w:style>
  <w:style w:type="character" w:customStyle="1" w:styleId="FontStyle77">
    <w:name w:val="Font Style77"/>
    <w:uiPriority w:val="99"/>
    <w:rsid w:val="003F21B6"/>
    <w:rPr>
      <w:rFonts w:ascii="Times New Roman" w:hAnsi="Times New Roman" w:cs="Times New Roman"/>
      <w:b/>
      <w:bCs/>
      <w:sz w:val="20"/>
      <w:szCs w:val="20"/>
    </w:rPr>
  </w:style>
  <w:style w:type="paragraph" w:customStyle="1" w:styleId="CharChar1CharChar1CharChar">
    <w:name w:val="Char Char Знак Знак1 Char Char1 Знак Знак Char Char"/>
    <w:basedOn w:val="a5"/>
    <w:uiPriority w:val="99"/>
    <w:rsid w:val="003F21B6"/>
    <w:pPr>
      <w:spacing w:before="100" w:beforeAutospacing="1" w:after="100" w:afterAutospacing="1"/>
      <w:ind w:firstLine="0"/>
      <w:jc w:val="left"/>
    </w:pPr>
    <w:rPr>
      <w:rFonts w:ascii="Tahoma" w:eastAsia="Times New Roman" w:hAnsi="Tahoma" w:cs="Tahoma"/>
      <w:sz w:val="20"/>
      <w:szCs w:val="20"/>
      <w:lang w:val="en-US" w:eastAsia="en-US"/>
    </w:rPr>
  </w:style>
  <w:style w:type="numbering" w:customStyle="1" w:styleId="1111111">
    <w:name w:val="1 / 1.1 / 1.1.11"/>
    <w:basedOn w:val="a9"/>
    <w:next w:val="111111"/>
    <w:rsid w:val="003F21B6"/>
    <w:pPr>
      <w:numPr>
        <w:numId w:val="12"/>
      </w:numPr>
    </w:pPr>
  </w:style>
  <w:style w:type="numbering" w:customStyle="1" w:styleId="1ai1">
    <w:name w:val="1 / a / i1"/>
    <w:basedOn w:val="a9"/>
    <w:next w:val="1ai"/>
    <w:rsid w:val="003F21B6"/>
  </w:style>
  <w:style w:type="numbering" w:customStyle="1" w:styleId="1">
    <w:name w:val="Статья / Раздел1"/>
    <w:basedOn w:val="a9"/>
    <w:next w:val="a2"/>
    <w:rsid w:val="003F21B6"/>
    <w:pPr>
      <w:numPr>
        <w:numId w:val="19"/>
      </w:numPr>
    </w:pPr>
  </w:style>
  <w:style w:type="table" w:customStyle="1" w:styleId="2-51">
    <w:name w:val="Средняя заливка 2 - Акцент 51"/>
    <w:basedOn w:val="a8"/>
    <w:next w:val="2-5"/>
    <w:uiPriority w:val="64"/>
    <w:rsid w:val="003F21B6"/>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ConsPlusDocList">
    <w:name w:val="ConsPlusDocList"/>
    <w:uiPriority w:val="99"/>
    <w:rsid w:val="003F21B6"/>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f4">
    <w:name w:val="S_Маркированный Знак"/>
    <w:rsid w:val="003F21B6"/>
    <w:rPr>
      <w:b/>
      <w:caps/>
      <w:w w:val="109"/>
    </w:rPr>
  </w:style>
  <w:style w:type="numbering" w:customStyle="1" w:styleId="20101">
    <w:name w:val="Перечисление 20101"/>
    <w:rsid w:val="003F21B6"/>
    <w:pPr>
      <w:numPr>
        <w:numId w:val="20"/>
      </w:numPr>
    </w:pPr>
  </w:style>
  <w:style w:type="paragraph" w:customStyle="1" w:styleId="afffffff5">
    <w:name w:val="ГРАД Табличный текст (ширина)"/>
    <w:basedOn w:val="a5"/>
    <w:autoRedefine/>
    <w:rsid w:val="003F21B6"/>
    <w:pPr>
      <w:tabs>
        <w:tab w:val="left" w:pos="540"/>
      </w:tabs>
      <w:ind w:firstLine="0"/>
    </w:pPr>
    <w:rPr>
      <w:rFonts w:eastAsia="Times New Roman"/>
      <w:b/>
      <w:bCs/>
      <w:color w:val="000000"/>
      <w:spacing w:val="4"/>
      <w:sz w:val="20"/>
      <w:szCs w:val="28"/>
    </w:rPr>
  </w:style>
  <w:style w:type="paragraph" w:customStyle="1" w:styleId="Default">
    <w:name w:val="Default"/>
    <w:rsid w:val="003F21B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ffa">
    <w:name w:val="Абзац списка Знак"/>
    <w:link w:val="aff9"/>
    <w:uiPriority w:val="34"/>
    <w:locked/>
    <w:rsid w:val="003F21B6"/>
    <w:rPr>
      <w:rFonts w:ascii="Times New Roman" w:eastAsia="Calibri" w:hAnsi="Times New Roman" w:cs="Times New Roman"/>
      <w:lang w:eastAsia="ru-RU"/>
    </w:rPr>
  </w:style>
  <w:style w:type="paragraph" w:customStyle="1" w:styleId="afffffff6">
    <w:name w:val="_абзац"/>
    <w:basedOn w:val="a5"/>
    <w:link w:val="afffffff7"/>
    <w:qFormat/>
    <w:rsid w:val="003F21B6"/>
    <w:pPr>
      <w:spacing w:line="276" w:lineRule="auto"/>
      <w:ind w:firstLine="709"/>
    </w:pPr>
    <w:rPr>
      <w:rFonts w:eastAsia="Times New Roman"/>
      <w:sz w:val="24"/>
      <w:szCs w:val="24"/>
      <w:lang w:val="x-none" w:eastAsia="x-none"/>
    </w:rPr>
  </w:style>
  <w:style w:type="character" w:customStyle="1" w:styleId="afffffff7">
    <w:name w:val="_абзац Знак"/>
    <w:link w:val="afffffff6"/>
    <w:rsid w:val="003F21B6"/>
    <w:rPr>
      <w:rFonts w:ascii="Times New Roman" w:eastAsia="Times New Roman" w:hAnsi="Times New Roman" w:cs="Times New Roman"/>
      <w:sz w:val="24"/>
      <w:szCs w:val="24"/>
      <w:lang w:val="x-none" w:eastAsia="x-none"/>
    </w:rPr>
  </w:style>
  <w:style w:type="character" w:customStyle="1" w:styleId="ConsPlusNormal0">
    <w:name w:val="ConsPlusNormal Знак"/>
    <w:link w:val="ConsPlusNormal"/>
    <w:locked/>
    <w:rsid w:val="003F21B6"/>
    <w:rPr>
      <w:rFonts w:ascii="Arial" w:eastAsia="Times New Roman" w:hAnsi="Arial" w:cs="Arial"/>
      <w:lang w:eastAsia="ru-RU"/>
    </w:rPr>
  </w:style>
  <w:style w:type="paragraph" w:customStyle="1" w:styleId="afffffff8">
    <w:name w:val="_список"/>
    <w:basedOn w:val="a5"/>
    <w:link w:val="afffffff9"/>
    <w:qFormat/>
    <w:rsid w:val="003F21B6"/>
    <w:pPr>
      <w:tabs>
        <w:tab w:val="left" w:pos="993"/>
      </w:tabs>
      <w:spacing w:line="276" w:lineRule="auto"/>
      <w:ind w:firstLine="0"/>
    </w:pPr>
    <w:rPr>
      <w:sz w:val="24"/>
      <w:szCs w:val="24"/>
      <w:lang w:val="x-none" w:eastAsia="en-US"/>
    </w:rPr>
  </w:style>
  <w:style w:type="character" w:customStyle="1" w:styleId="afffffff9">
    <w:name w:val="_список Знак"/>
    <w:link w:val="afffffff8"/>
    <w:rsid w:val="003F21B6"/>
    <w:rPr>
      <w:rFonts w:ascii="Times New Roman" w:eastAsia="Calibri" w:hAnsi="Times New Roman" w:cs="Times New Roman"/>
      <w:sz w:val="24"/>
      <w:szCs w:val="24"/>
      <w:lang w:val="x-none"/>
    </w:rPr>
  </w:style>
  <w:style w:type="paragraph" w:customStyle="1" w:styleId="afffffffa">
    <w:name w:val="ГРАД Табличный текст (центр)"/>
    <w:basedOn w:val="a5"/>
    <w:autoRedefine/>
    <w:rsid w:val="003F21B6"/>
    <w:pPr>
      <w:spacing w:before="120" w:after="120"/>
      <w:ind w:firstLine="0"/>
      <w:jc w:val="left"/>
    </w:pPr>
    <w:rPr>
      <w:bCs/>
      <w:spacing w:val="4"/>
      <w:sz w:val="20"/>
      <w:szCs w:val="20"/>
      <w:lang w:val="en-US" w:eastAsia="en-US"/>
    </w:rPr>
  </w:style>
  <w:style w:type="numbering" w:customStyle="1" w:styleId="1111112">
    <w:name w:val="1 / 1.1 / 1.1.12"/>
    <w:basedOn w:val="a9"/>
    <w:next w:val="111111"/>
    <w:rsid w:val="003F21B6"/>
    <w:pPr>
      <w:numPr>
        <w:numId w:val="3"/>
      </w:numPr>
    </w:pPr>
  </w:style>
  <w:style w:type="numbering" w:customStyle="1" w:styleId="1ai2">
    <w:name w:val="1 / a / i2"/>
    <w:basedOn w:val="a9"/>
    <w:next w:val="1ai"/>
    <w:rsid w:val="003F21B6"/>
    <w:pPr>
      <w:numPr>
        <w:numId w:val="14"/>
      </w:numPr>
    </w:pPr>
  </w:style>
  <w:style w:type="numbering" w:customStyle="1" w:styleId="2fa">
    <w:name w:val="Статья / Раздел2"/>
    <w:basedOn w:val="a9"/>
    <w:next w:val="a2"/>
    <w:rsid w:val="003F21B6"/>
  </w:style>
  <w:style w:type="table" w:customStyle="1" w:styleId="2-52">
    <w:name w:val="Средняя заливка 2 - Акцент 52"/>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f5">
    <w:name w:val="S_Обложка_проект"/>
    <w:basedOn w:val="a5"/>
    <w:rsid w:val="003F21B6"/>
    <w:pPr>
      <w:spacing w:line="360" w:lineRule="auto"/>
      <w:ind w:left="3240" w:firstLine="0"/>
      <w:jc w:val="right"/>
    </w:pPr>
    <w:rPr>
      <w:rFonts w:eastAsia="Times New Roman"/>
      <w:caps/>
      <w:sz w:val="24"/>
      <w:szCs w:val="24"/>
    </w:rPr>
  </w:style>
  <w:style w:type="paragraph" w:customStyle="1" w:styleId="S22">
    <w:name w:val="S_Титульный 2"/>
    <w:basedOn w:val="a5"/>
    <w:rsid w:val="003F21B6"/>
    <w:pPr>
      <w:shd w:val="clear" w:color="auto" w:fill="FFFFFF"/>
      <w:snapToGrid w:val="0"/>
      <w:ind w:firstLine="0"/>
      <w:jc w:val="center"/>
    </w:pPr>
    <w:rPr>
      <w:sz w:val="24"/>
      <w:szCs w:val="24"/>
      <w:lang w:eastAsia="ar-SA"/>
    </w:rPr>
  </w:style>
  <w:style w:type="paragraph" w:customStyle="1" w:styleId="afffffffb">
    <w:name w:val="ГРАД Основной текст"/>
    <w:basedOn w:val="a5"/>
    <w:link w:val="afffffffc"/>
    <w:autoRedefine/>
    <w:rsid w:val="003F21B6"/>
    <w:pPr>
      <w:tabs>
        <w:tab w:val="left" w:pos="540"/>
        <w:tab w:val="left" w:pos="1260"/>
        <w:tab w:val="left" w:pos="1620"/>
      </w:tabs>
      <w:ind w:firstLine="709"/>
    </w:pPr>
    <w:rPr>
      <w:bCs/>
      <w:spacing w:val="4"/>
      <w:w w:val="109"/>
      <w:sz w:val="24"/>
      <w:szCs w:val="28"/>
      <w:lang w:val="x-none" w:eastAsia="en-US" w:bidi="en-US"/>
    </w:rPr>
  </w:style>
  <w:style w:type="character" w:customStyle="1" w:styleId="afffffffc">
    <w:name w:val="ГРАД Основной текст Знак Знак"/>
    <w:link w:val="afffffffb"/>
    <w:rsid w:val="003F21B6"/>
    <w:rPr>
      <w:rFonts w:ascii="Times New Roman" w:eastAsia="Calibri" w:hAnsi="Times New Roman" w:cs="Times New Roman"/>
      <w:bCs/>
      <w:spacing w:val="4"/>
      <w:w w:val="109"/>
      <w:sz w:val="24"/>
      <w:szCs w:val="28"/>
      <w:lang w:val="x-none" w:bidi="en-US"/>
    </w:rPr>
  </w:style>
  <w:style w:type="paragraph" w:customStyle="1" w:styleId="afffffffd">
    <w:name w:val="ГРАД Список маркированный"/>
    <w:basedOn w:val="aff1"/>
    <w:autoRedefine/>
    <w:rsid w:val="003F21B6"/>
    <w:pPr>
      <w:tabs>
        <w:tab w:val="left" w:pos="900"/>
        <w:tab w:val="num" w:pos="1135"/>
      </w:tabs>
      <w:ind w:left="0" w:firstLine="709"/>
      <w:jc w:val="both"/>
    </w:pPr>
    <w:rPr>
      <w:rFonts w:ascii="Times New Roman" w:eastAsia="Calibri" w:hAnsi="Times New Roman" w:cs="Times New Roman"/>
      <w:spacing w:val="-1"/>
      <w:w w:val="109"/>
      <w:lang w:eastAsia="en-US" w:bidi="en-US"/>
    </w:rPr>
  </w:style>
  <w:style w:type="paragraph" w:customStyle="1" w:styleId="S">
    <w:name w:val="S_Нумерованный"/>
    <w:basedOn w:val="a5"/>
    <w:link w:val="Sf6"/>
    <w:autoRedefine/>
    <w:rsid w:val="003F21B6"/>
    <w:pPr>
      <w:numPr>
        <w:numId w:val="21"/>
      </w:numPr>
      <w:tabs>
        <w:tab w:val="left" w:pos="992"/>
      </w:tabs>
      <w:spacing w:line="360" w:lineRule="auto"/>
      <w:ind w:left="0" w:firstLine="709"/>
    </w:pPr>
    <w:rPr>
      <w:rFonts w:eastAsia="Times New Roman"/>
      <w:sz w:val="24"/>
      <w:szCs w:val="24"/>
      <w:lang w:val="x-none" w:eastAsia="x-none"/>
    </w:rPr>
  </w:style>
  <w:style w:type="character" w:customStyle="1" w:styleId="Sf6">
    <w:name w:val="S_Нумерованный Знак Знак"/>
    <w:link w:val="S"/>
    <w:locked/>
    <w:rsid w:val="003F21B6"/>
    <w:rPr>
      <w:rFonts w:ascii="Times New Roman" w:eastAsia="Times New Roman" w:hAnsi="Times New Roman" w:cs="Times New Roman"/>
      <w:sz w:val="24"/>
      <w:szCs w:val="24"/>
      <w:lang w:val="x-none" w:eastAsia="x-none"/>
    </w:rPr>
  </w:style>
  <w:style w:type="character" w:customStyle="1" w:styleId="FontStyle20">
    <w:name w:val="Font Style20"/>
    <w:rsid w:val="003F21B6"/>
    <w:rPr>
      <w:rFonts w:ascii="Times New Roman" w:hAnsi="Times New Roman" w:cs="Times New Roman"/>
      <w:sz w:val="22"/>
      <w:szCs w:val="22"/>
    </w:rPr>
  </w:style>
  <w:style w:type="character" w:customStyle="1" w:styleId="afffffffe">
    <w:name w:val="Символ сноски"/>
    <w:rsid w:val="003F21B6"/>
  </w:style>
  <w:style w:type="paragraph" w:customStyle="1" w:styleId="affffffff">
    <w:name w:val="Раздел МНГП"/>
    <w:basedOn w:val="12"/>
    <w:qFormat/>
    <w:rsid w:val="003F21B6"/>
    <w:pPr>
      <w:keepLines/>
      <w:spacing w:before="480" w:after="0"/>
      <w:jc w:val="center"/>
    </w:pPr>
    <w:rPr>
      <w:caps/>
      <w:kern w:val="0"/>
      <w:sz w:val="24"/>
      <w:szCs w:val="28"/>
      <w:lang w:val="x-none" w:eastAsia="en-US"/>
    </w:rPr>
  </w:style>
  <w:style w:type="paragraph" w:customStyle="1" w:styleId="affffffff0">
    <w:name w:val="раздел МНГП"/>
    <w:basedOn w:val="12"/>
    <w:qFormat/>
    <w:rsid w:val="003F21B6"/>
    <w:pPr>
      <w:keepLines/>
      <w:spacing w:before="480" w:after="0"/>
      <w:jc w:val="center"/>
    </w:pPr>
    <w:rPr>
      <w:caps/>
      <w:color w:val="000000"/>
      <w:kern w:val="0"/>
      <w:sz w:val="24"/>
      <w:szCs w:val="28"/>
      <w:lang w:val="x-none" w:eastAsia="en-US"/>
    </w:rPr>
  </w:style>
  <w:style w:type="paragraph" w:customStyle="1" w:styleId="a3">
    <w:name w:val="глава МНГП"/>
    <w:basedOn w:val="20"/>
    <w:qFormat/>
    <w:rsid w:val="003F21B6"/>
    <w:pPr>
      <w:keepLines/>
      <w:numPr>
        <w:ilvl w:val="1"/>
        <w:numId w:val="22"/>
      </w:numPr>
      <w:spacing w:before="200" w:after="0" w:line="276" w:lineRule="auto"/>
      <w:jc w:val="both"/>
    </w:pPr>
    <w:rPr>
      <w:rFonts w:ascii="Times New Roman" w:hAnsi="Times New Roman" w:cs="Times New Roman"/>
      <w:i w:val="0"/>
      <w:iCs w:val="0"/>
      <w:sz w:val="24"/>
      <w:szCs w:val="24"/>
      <w:lang w:eastAsia="en-US"/>
    </w:rPr>
  </w:style>
  <w:style w:type="paragraph" w:customStyle="1" w:styleId="2fb">
    <w:name w:val="Стиль2"/>
    <w:basedOn w:val="6"/>
    <w:qFormat/>
    <w:rsid w:val="003F21B6"/>
    <w:pPr>
      <w:spacing w:line="276" w:lineRule="auto"/>
      <w:ind w:left="714" w:hanging="357"/>
    </w:pPr>
    <w:rPr>
      <w:sz w:val="24"/>
      <w:lang w:eastAsia="en-US"/>
    </w:rPr>
  </w:style>
  <w:style w:type="paragraph" w:customStyle="1" w:styleId="1466">
    <w:name w:val="1466"/>
    <w:basedOn w:val="a5"/>
    <w:rsid w:val="003F21B6"/>
    <w:pPr>
      <w:autoSpaceDE w:val="0"/>
      <w:autoSpaceDN w:val="0"/>
      <w:spacing w:before="120" w:after="120"/>
      <w:ind w:firstLine="0"/>
      <w:jc w:val="center"/>
    </w:pPr>
    <w:rPr>
      <w:rFonts w:eastAsia="Times New Roman"/>
      <w:b/>
      <w:bCs/>
      <w:sz w:val="28"/>
      <w:szCs w:val="28"/>
    </w:rPr>
  </w:style>
  <w:style w:type="character" w:customStyle="1" w:styleId="submenu-table">
    <w:name w:val="submenu-table"/>
    <w:rsid w:val="003F21B6"/>
  </w:style>
  <w:style w:type="character" w:customStyle="1" w:styleId="affffffff1">
    <w:name w:val="Основной текст_"/>
    <w:link w:val="2fc"/>
    <w:rsid w:val="003F21B6"/>
    <w:rPr>
      <w:shd w:val="clear" w:color="auto" w:fill="FFFFFF"/>
    </w:rPr>
  </w:style>
  <w:style w:type="paragraph" w:customStyle="1" w:styleId="2fc">
    <w:name w:val="Основной текст2"/>
    <w:basedOn w:val="a5"/>
    <w:link w:val="affffffff1"/>
    <w:rsid w:val="003F21B6"/>
    <w:pPr>
      <w:shd w:val="clear" w:color="auto" w:fill="FFFFFF"/>
      <w:spacing w:before="360" w:after="60" w:line="274" w:lineRule="exact"/>
      <w:ind w:firstLine="0"/>
    </w:pPr>
    <w:rPr>
      <w:rFonts w:asciiTheme="minorHAnsi" w:eastAsiaTheme="minorHAnsi" w:hAnsiTheme="minorHAnsi" w:cstheme="minorBidi"/>
      <w:lang w:eastAsia="en-US"/>
    </w:rPr>
  </w:style>
  <w:style w:type="character" w:customStyle="1" w:styleId="130">
    <w:name w:val="Основной текст (13)_"/>
    <w:link w:val="131"/>
    <w:rsid w:val="003F21B6"/>
    <w:rPr>
      <w:sz w:val="17"/>
      <w:szCs w:val="17"/>
      <w:shd w:val="clear" w:color="auto" w:fill="FFFFFF"/>
    </w:rPr>
  </w:style>
  <w:style w:type="paragraph" w:customStyle="1" w:styleId="131">
    <w:name w:val="Основной текст (13)"/>
    <w:basedOn w:val="a5"/>
    <w:link w:val="130"/>
    <w:rsid w:val="003F21B6"/>
    <w:pPr>
      <w:shd w:val="clear" w:color="auto" w:fill="FFFFFF"/>
      <w:spacing w:after="120" w:line="206" w:lineRule="exact"/>
      <w:ind w:hanging="260"/>
    </w:pPr>
    <w:rPr>
      <w:rFonts w:asciiTheme="minorHAnsi" w:eastAsiaTheme="minorHAnsi" w:hAnsiTheme="minorHAnsi" w:cstheme="minorBidi"/>
      <w:sz w:val="17"/>
      <w:szCs w:val="17"/>
      <w:lang w:eastAsia="en-US"/>
    </w:rPr>
  </w:style>
  <w:style w:type="character" w:customStyle="1" w:styleId="150">
    <w:name w:val="Основной текст (15)_"/>
    <w:link w:val="151"/>
    <w:rsid w:val="003F21B6"/>
    <w:rPr>
      <w:sz w:val="19"/>
      <w:szCs w:val="19"/>
      <w:shd w:val="clear" w:color="auto" w:fill="FFFFFF"/>
    </w:rPr>
  </w:style>
  <w:style w:type="character" w:customStyle="1" w:styleId="affffffff2">
    <w:name w:val="Оглавление_"/>
    <w:link w:val="affffffff3"/>
    <w:rsid w:val="003F21B6"/>
    <w:rPr>
      <w:sz w:val="19"/>
      <w:szCs w:val="19"/>
      <w:shd w:val="clear" w:color="auto" w:fill="FFFFFF"/>
    </w:rPr>
  </w:style>
  <w:style w:type="paragraph" w:customStyle="1" w:styleId="151">
    <w:name w:val="Основной текст (15)"/>
    <w:basedOn w:val="a5"/>
    <w:link w:val="150"/>
    <w:rsid w:val="003F21B6"/>
    <w:pPr>
      <w:shd w:val="clear" w:color="auto" w:fill="FFFFFF"/>
      <w:spacing w:line="0" w:lineRule="atLeast"/>
      <w:ind w:hanging="520"/>
      <w:jc w:val="left"/>
    </w:pPr>
    <w:rPr>
      <w:rFonts w:asciiTheme="minorHAnsi" w:eastAsiaTheme="minorHAnsi" w:hAnsiTheme="minorHAnsi" w:cstheme="minorBidi"/>
      <w:sz w:val="19"/>
      <w:szCs w:val="19"/>
      <w:lang w:eastAsia="en-US"/>
    </w:rPr>
  </w:style>
  <w:style w:type="paragraph" w:customStyle="1" w:styleId="affffffff3">
    <w:name w:val="Оглавление"/>
    <w:basedOn w:val="a5"/>
    <w:link w:val="affffffff2"/>
    <w:rsid w:val="003F21B6"/>
    <w:pPr>
      <w:shd w:val="clear" w:color="auto" w:fill="FFFFFF"/>
      <w:spacing w:before="120" w:line="230" w:lineRule="exact"/>
      <w:ind w:firstLine="0"/>
      <w:jc w:val="left"/>
    </w:pPr>
    <w:rPr>
      <w:rFonts w:asciiTheme="minorHAnsi" w:eastAsiaTheme="minorHAnsi" w:hAnsiTheme="minorHAnsi" w:cstheme="minorBidi"/>
      <w:sz w:val="19"/>
      <w:szCs w:val="19"/>
      <w:lang w:eastAsia="en-US"/>
    </w:rPr>
  </w:style>
  <w:style w:type="paragraph" w:customStyle="1" w:styleId="Sf7">
    <w:name w:val="S_Отступ"/>
    <w:basedOn w:val="a5"/>
    <w:rsid w:val="003F21B6"/>
    <w:pPr>
      <w:spacing w:line="360" w:lineRule="auto"/>
      <w:ind w:firstLine="709"/>
    </w:pPr>
    <w:rPr>
      <w:rFonts w:eastAsia="Times New Roman"/>
      <w:bCs/>
      <w:sz w:val="24"/>
      <w:szCs w:val="32"/>
      <w:lang w:eastAsia="ar-SA"/>
    </w:rPr>
  </w:style>
  <w:style w:type="character" w:customStyle="1" w:styleId="ConsNonformat0">
    <w:name w:val="ConsNonformat Знак"/>
    <w:link w:val="ConsNonformat"/>
    <w:locked/>
    <w:rsid w:val="003F21B6"/>
    <w:rPr>
      <w:rFonts w:ascii="Courier New" w:eastAsia="Times New Roman" w:hAnsi="Courier New" w:cs="Courier New"/>
      <w:lang w:eastAsia="ru-RU"/>
    </w:rPr>
  </w:style>
  <w:style w:type="paragraph" w:customStyle="1" w:styleId="BinomialTheorem">
    <w:name w:val="Binomial Theorem"/>
    <w:rsid w:val="003F21B6"/>
    <w:rPr>
      <w:rFonts w:ascii="Calibri" w:eastAsia="Times New Roman" w:hAnsi="Calibri" w:cs="Times New Roman"/>
      <w:lang w:eastAsia="ru-RU"/>
    </w:rPr>
  </w:style>
  <w:style w:type="character" w:customStyle="1" w:styleId="ConsNormal0">
    <w:name w:val="ConsNormal Знак"/>
    <w:link w:val="ConsNormal"/>
    <w:locked/>
    <w:rsid w:val="003F21B6"/>
    <w:rPr>
      <w:rFonts w:ascii="Arial" w:eastAsia="Times New Roman" w:hAnsi="Arial" w:cs="Arial"/>
      <w:lang w:eastAsia="ru-RU"/>
    </w:rPr>
  </w:style>
  <w:style w:type="paragraph" w:customStyle="1" w:styleId="Sf8">
    <w:name w:val="S_Список литературы"/>
    <w:basedOn w:val="S7"/>
    <w:autoRedefine/>
    <w:rsid w:val="003F21B6"/>
    <w:pPr>
      <w:spacing w:line="240" w:lineRule="auto"/>
      <w:ind w:left="1418" w:firstLine="0"/>
    </w:pPr>
    <w:rPr>
      <w:rFonts w:ascii="Times New Roman" w:eastAsia="Calibri" w:hAnsi="Times New Roman"/>
      <w:sz w:val="20"/>
      <w:lang w:eastAsia="en-US"/>
    </w:rPr>
  </w:style>
  <w:style w:type="paragraph" w:customStyle="1" w:styleId="S50">
    <w:name w:val="S_Заголовок 5"/>
    <w:basedOn w:val="a5"/>
    <w:autoRedefine/>
    <w:qFormat/>
    <w:rsid w:val="003F21B6"/>
    <w:pPr>
      <w:spacing w:line="276" w:lineRule="auto"/>
      <w:ind w:firstLine="567"/>
    </w:pPr>
    <w:rPr>
      <w:rFonts w:eastAsia="Times New Roman"/>
      <w:b/>
      <w:sz w:val="24"/>
      <w:szCs w:val="24"/>
    </w:rPr>
  </w:style>
  <w:style w:type="paragraph" w:customStyle="1" w:styleId="s00">
    <w:name w:val="s0"/>
    <w:basedOn w:val="a5"/>
    <w:rsid w:val="003F21B6"/>
    <w:pPr>
      <w:spacing w:before="100" w:beforeAutospacing="1" w:after="100" w:afterAutospacing="1"/>
      <w:ind w:firstLine="0"/>
      <w:jc w:val="left"/>
    </w:pPr>
    <w:rPr>
      <w:rFonts w:eastAsia="Times New Roman"/>
      <w:sz w:val="24"/>
      <w:szCs w:val="24"/>
    </w:rPr>
  </w:style>
  <w:style w:type="paragraph" w:customStyle="1" w:styleId="affffffff4">
    <w:name w:val="Список нумерованный Знак"/>
    <w:basedOn w:val="a5"/>
    <w:semiHidden/>
    <w:rsid w:val="003F21B6"/>
    <w:pPr>
      <w:tabs>
        <w:tab w:val="num" w:pos="153"/>
        <w:tab w:val="left" w:pos="1260"/>
      </w:tabs>
      <w:spacing w:line="360" w:lineRule="auto"/>
      <w:ind w:left="153" w:hanging="153"/>
    </w:pPr>
    <w:rPr>
      <w:rFonts w:eastAsia="Times New Roman"/>
      <w:sz w:val="24"/>
      <w:szCs w:val="24"/>
    </w:rPr>
  </w:style>
  <w:style w:type="paragraph" w:styleId="affffffff5">
    <w:name w:val="table of figures"/>
    <w:basedOn w:val="a5"/>
    <w:next w:val="a5"/>
    <w:rsid w:val="003F21B6"/>
    <w:pPr>
      <w:ind w:firstLine="0"/>
      <w:jc w:val="left"/>
    </w:pPr>
    <w:rPr>
      <w:rFonts w:eastAsia="Times New Roman"/>
      <w:sz w:val="24"/>
      <w:szCs w:val="24"/>
    </w:rPr>
  </w:style>
  <w:style w:type="paragraph" w:styleId="affffffff6">
    <w:name w:val="Bibliography"/>
    <w:basedOn w:val="a5"/>
    <w:next w:val="a5"/>
    <w:uiPriority w:val="37"/>
    <w:semiHidden/>
    <w:unhideWhenUsed/>
    <w:rsid w:val="003F21B6"/>
    <w:pPr>
      <w:ind w:firstLine="0"/>
      <w:jc w:val="left"/>
    </w:pPr>
    <w:rPr>
      <w:rFonts w:eastAsia="Times New Roman"/>
      <w:sz w:val="24"/>
      <w:szCs w:val="24"/>
    </w:rPr>
  </w:style>
  <w:style w:type="paragraph" w:styleId="affffffff7">
    <w:name w:val="table of authorities"/>
    <w:basedOn w:val="a5"/>
    <w:next w:val="a5"/>
    <w:rsid w:val="003F21B6"/>
    <w:pPr>
      <w:ind w:left="240" w:hanging="240"/>
      <w:jc w:val="left"/>
    </w:pPr>
    <w:rPr>
      <w:rFonts w:eastAsia="Times New Roman"/>
      <w:sz w:val="24"/>
      <w:szCs w:val="24"/>
    </w:rPr>
  </w:style>
  <w:style w:type="paragraph" w:styleId="affffffff8">
    <w:name w:val="macro"/>
    <w:link w:val="affffffff9"/>
    <w:rsid w:val="003F21B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fff9">
    <w:name w:val="Текст макроса Знак"/>
    <w:basedOn w:val="a7"/>
    <w:link w:val="affffffff8"/>
    <w:rsid w:val="003F21B6"/>
    <w:rPr>
      <w:rFonts w:ascii="Courier New" w:eastAsia="Times New Roman" w:hAnsi="Courier New" w:cs="Courier New"/>
      <w:sz w:val="20"/>
      <w:szCs w:val="20"/>
      <w:lang w:eastAsia="ru-RU"/>
    </w:rPr>
  </w:style>
  <w:style w:type="paragraph" w:styleId="1fc">
    <w:name w:val="index 1"/>
    <w:basedOn w:val="a5"/>
    <w:next w:val="a5"/>
    <w:autoRedefine/>
    <w:rsid w:val="003F21B6"/>
    <w:pPr>
      <w:ind w:left="240" w:hanging="240"/>
      <w:jc w:val="left"/>
    </w:pPr>
    <w:rPr>
      <w:rFonts w:eastAsia="Times New Roman"/>
      <w:sz w:val="24"/>
      <w:szCs w:val="24"/>
    </w:rPr>
  </w:style>
  <w:style w:type="paragraph" w:styleId="affffffffa">
    <w:name w:val="index heading"/>
    <w:basedOn w:val="a5"/>
    <w:next w:val="1fc"/>
    <w:rsid w:val="003F21B6"/>
    <w:pPr>
      <w:ind w:firstLine="0"/>
      <w:jc w:val="left"/>
    </w:pPr>
    <w:rPr>
      <w:rFonts w:ascii="Cambria" w:eastAsia="Times New Roman" w:hAnsi="Cambria"/>
      <w:b/>
      <w:bCs/>
      <w:sz w:val="24"/>
      <w:szCs w:val="24"/>
    </w:rPr>
  </w:style>
  <w:style w:type="paragraph" w:styleId="2fd">
    <w:name w:val="index 2"/>
    <w:basedOn w:val="a5"/>
    <w:next w:val="a5"/>
    <w:autoRedefine/>
    <w:rsid w:val="003F21B6"/>
    <w:pPr>
      <w:ind w:left="480" w:hanging="240"/>
      <w:jc w:val="left"/>
    </w:pPr>
    <w:rPr>
      <w:rFonts w:eastAsia="Times New Roman"/>
      <w:sz w:val="24"/>
      <w:szCs w:val="24"/>
    </w:rPr>
  </w:style>
  <w:style w:type="paragraph" w:styleId="3f2">
    <w:name w:val="index 3"/>
    <w:basedOn w:val="a5"/>
    <w:next w:val="a5"/>
    <w:autoRedefine/>
    <w:rsid w:val="003F21B6"/>
    <w:pPr>
      <w:ind w:left="720" w:hanging="240"/>
      <w:jc w:val="left"/>
    </w:pPr>
    <w:rPr>
      <w:rFonts w:eastAsia="Times New Roman"/>
      <w:sz w:val="24"/>
      <w:szCs w:val="24"/>
    </w:rPr>
  </w:style>
  <w:style w:type="paragraph" w:styleId="4b">
    <w:name w:val="index 4"/>
    <w:basedOn w:val="a5"/>
    <w:next w:val="a5"/>
    <w:autoRedefine/>
    <w:rsid w:val="003F21B6"/>
    <w:pPr>
      <w:ind w:left="960" w:hanging="240"/>
      <w:jc w:val="left"/>
    </w:pPr>
    <w:rPr>
      <w:rFonts w:eastAsia="Times New Roman"/>
      <w:sz w:val="24"/>
      <w:szCs w:val="24"/>
    </w:rPr>
  </w:style>
  <w:style w:type="paragraph" w:styleId="5a">
    <w:name w:val="index 5"/>
    <w:basedOn w:val="a5"/>
    <w:next w:val="a5"/>
    <w:autoRedefine/>
    <w:rsid w:val="003F21B6"/>
    <w:pPr>
      <w:ind w:left="1200" w:hanging="240"/>
      <w:jc w:val="left"/>
    </w:pPr>
    <w:rPr>
      <w:rFonts w:eastAsia="Times New Roman"/>
      <w:sz w:val="24"/>
      <w:szCs w:val="24"/>
    </w:rPr>
  </w:style>
  <w:style w:type="paragraph" w:styleId="64">
    <w:name w:val="index 6"/>
    <w:basedOn w:val="a5"/>
    <w:next w:val="a5"/>
    <w:autoRedefine/>
    <w:rsid w:val="003F21B6"/>
    <w:pPr>
      <w:ind w:left="1440" w:hanging="240"/>
      <w:jc w:val="left"/>
    </w:pPr>
    <w:rPr>
      <w:rFonts w:eastAsia="Times New Roman"/>
      <w:sz w:val="24"/>
      <w:szCs w:val="24"/>
    </w:rPr>
  </w:style>
  <w:style w:type="paragraph" w:styleId="74">
    <w:name w:val="index 7"/>
    <w:basedOn w:val="a5"/>
    <w:next w:val="a5"/>
    <w:autoRedefine/>
    <w:rsid w:val="003F21B6"/>
    <w:pPr>
      <w:ind w:left="1680" w:hanging="240"/>
      <w:jc w:val="left"/>
    </w:pPr>
    <w:rPr>
      <w:rFonts w:eastAsia="Times New Roman"/>
      <w:sz w:val="24"/>
      <w:szCs w:val="24"/>
    </w:rPr>
  </w:style>
  <w:style w:type="paragraph" w:styleId="84">
    <w:name w:val="index 8"/>
    <w:basedOn w:val="a5"/>
    <w:next w:val="a5"/>
    <w:autoRedefine/>
    <w:rsid w:val="003F21B6"/>
    <w:pPr>
      <w:ind w:left="1920" w:hanging="240"/>
      <w:jc w:val="left"/>
    </w:pPr>
    <w:rPr>
      <w:rFonts w:eastAsia="Times New Roman"/>
      <w:sz w:val="24"/>
      <w:szCs w:val="24"/>
    </w:rPr>
  </w:style>
  <w:style w:type="paragraph" w:styleId="94">
    <w:name w:val="index 9"/>
    <w:basedOn w:val="a5"/>
    <w:next w:val="a5"/>
    <w:autoRedefine/>
    <w:rsid w:val="003F21B6"/>
    <w:pPr>
      <w:ind w:left="2160" w:hanging="240"/>
      <w:jc w:val="left"/>
    </w:pPr>
    <w:rPr>
      <w:rFonts w:eastAsia="Times New Roman"/>
      <w:sz w:val="24"/>
      <w:szCs w:val="24"/>
    </w:rPr>
  </w:style>
  <w:style w:type="character" w:customStyle="1" w:styleId="fts-hit">
    <w:name w:val="fts-hit"/>
    <w:rsid w:val="003F21B6"/>
  </w:style>
  <w:style w:type="paragraph" w:customStyle="1" w:styleId="1fd">
    <w:name w:val="Маркированный_1"/>
    <w:basedOn w:val="a5"/>
    <w:semiHidden/>
    <w:rsid w:val="003F21B6"/>
    <w:pPr>
      <w:tabs>
        <w:tab w:val="left" w:pos="900"/>
      </w:tabs>
      <w:spacing w:line="360" w:lineRule="auto"/>
      <w:ind w:firstLine="720"/>
    </w:pPr>
    <w:rPr>
      <w:sz w:val="24"/>
      <w:szCs w:val="24"/>
      <w:lang w:val="x-none" w:eastAsia="en-US"/>
    </w:rPr>
  </w:style>
  <w:style w:type="paragraph" w:customStyle="1" w:styleId="affffffffb">
    <w:name w:val="Закладка"/>
    <w:basedOn w:val="12"/>
    <w:link w:val="affffffffc"/>
    <w:qFormat/>
    <w:rsid w:val="003F21B6"/>
    <w:pPr>
      <w:autoSpaceDE w:val="0"/>
      <w:autoSpaceDN w:val="0"/>
      <w:adjustRightInd w:val="0"/>
      <w:spacing w:before="0" w:after="0"/>
      <w:ind w:firstLine="540"/>
      <w:jc w:val="both"/>
    </w:pPr>
    <w:rPr>
      <w:color w:val="365F91"/>
      <w:sz w:val="24"/>
      <w:lang w:val="x-none" w:eastAsia="x-none"/>
    </w:rPr>
  </w:style>
  <w:style w:type="character" w:customStyle="1" w:styleId="affffffffc">
    <w:name w:val="Закладка Знак"/>
    <w:link w:val="affffffffb"/>
    <w:rsid w:val="003F21B6"/>
    <w:rPr>
      <w:rFonts w:ascii="Times New Roman" w:eastAsia="Times New Roman" w:hAnsi="Times New Roman" w:cs="Times New Roman"/>
      <w:b/>
      <w:bCs/>
      <w:color w:val="365F91"/>
      <w:kern w:val="32"/>
      <w:sz w:val="24"/>
      <w:szCs w:val="32"/>
      <w:lang w:val="x-none" w:eastAsia="x-none"/>
    </w:rPr>
  </w:style>
  <w:style w:type="paragraph" w:customStyle="1" w:styleId="1fe">
    <w:name w:val="Абзац списка1"/>
    <w:basedOn w:val="a5"/>
    <w:rsid w:val="003F21B6"/>
    <w:pPr>
      <w:spacing w:after="200" w:line="276" w:lineRule="auto"/>
      <w:ind w:left="720" w:firstLine="0"/>
      <w:contextualSpacing/>
      <w:jc w:val="left"/>
    </w:pPr>
    <w:rPr>
      <w:rFonts w:ascii="Calibri" w:hAnsi="Calibri"/>
      <w:lang w:eastAsia="en-US"/>
    </w:rPr>
  </w:style>
  <w:style w:type="paragraph" w:customStyle="1" w:styleId="affffffffd">
    <w:name w:val="Основной"/>
    <w:basedOn w:val="afa"/>
    <w:rsid w:val="003F21B6"/>
    <w:pPr>
      <w:spacing w:after="0"/>
      <w:ind w:left="0" w:firstLine="680"/>
      <w:jc w:val="both"/>
    </w:pPr>
    <w:rPr>
      <w:rFonts w:ascii="Times New Roman" w:hAnsi="Times New Roman" w:cs="Times New Roman"/>
      <w:sz w:val="28"/>
      <w:lang w:val="x-none"/>
    </w:rPr>
  </w:style>
  <w:style w:type="paragraph" w:customStyle="1" w:styleId="65">
    <w:name w:val="заголовок 6"/>
    <w:basedOn w:val="a5"/>
    <w:next w:val="a5"/>
    <w:rsid w:val="003F21B6"/>
    <w:pPr>
      <w:keepNext/>
      <w:autoSpaceDE w:val="0"/>
      <w:autoSpaceDN w:val="0"/>
      <w:ind w:firstLine="0"/>
      <w:jc w:val="center"/>
    </w:pPr>
    <w:rPr>
      <w:rFonts w:ascii="Courier New" w:eastAsia="Times New Roman" w:hAnsi="Courier New" w:cs="Courier New"/>
      <w:sz w:val="24"/>
      <w:szCs w:val="24"/>
    </w:rPr>
  </w:style>
  <w:style w:type="numbering" w:customStyle="1" w:styleId="11111111">
    <w:name w:val="1 / 1.1 / 1.1.111"/>
    <w:basedOn w:val="a9"/>
    <w:next w:val="111111"/>
    <w:rsid w:val="003F21B6"/>
  </w:style>
  <w:style w:type="numbering" w:customStyle="1" w:styleId="1ai11">
    <w:name w:val="1 / a / i11"/>
    <w:basedOn w:val="a9"/>
    <w:next w:val="1ai"/>
    <w:rsid w:val="003F21B6"/>
  </w:style>
  <w:style w:type="numbering" w:customStyle="1" w:styleId="212">
    <w:name w:val="Нет списка21"/>
    <w:next w:val="a9"/>
    <w:uiPriority w:val="99"/>
    <w:semiHidden/>
    <w:unhideWhenUsed/>
    <w:rsid w:val="003F21B6"/>
  </w:style>
  <w:style w:type="character" w:customStyle="1" w:styleId="ep">
    <w:name w:val="ep"/>
    <w:rsid w:val="003F21B6"/>
  </w:style>
  <w:style w:type="paragraph" w:customStyle="1" w:styleId="S20">
    <w:name w:val="S_Нумерованный 2"/>
    <w:basedOn w:val="a5"/>
    <w:autoRedefine/>
    <w:rsid w:val="003F21B6"/>
    <w:pPr>
      <w:numPr>
        <w:numId w:val="24"/>
      </w:numPr>
      <w:tabs>
        <w:tab w:val="left" w:pos="680"/>
      </w:tabs>
      <w:spacing w:line="360" w:lineRule="auto"/>
      <w:ind w:firstLine="0"/>
    </w:pPr>
    <w:rPr>
      <w:rFonts w:eastAsia="Times New Roman"/>
      <w:sz w:val="24"/>
      <w:szCs w:val="24"/>
    </w:rPr>
  </w:style>
  <w:style w:type="numbering" w:customStyle="1" w:styleId="111111111">
    <w:name w:val="1 / 1.1 / 1.1.1111"/>
    <w:basedOn w:val="a9"/>
    <w:next w:val="111111"/>
    <w:rsid w:val="003F21B6"/>
    <w:pPr>
      <w:numPr>
        <w:numId w:val="23"/>
      </w:numPr>
    </w:pPr>
  </w:style>
  <w:style w:type="numbering" w:customStyle="1" w:styleId="1ai111">
    <w:name w:val="1 / a / i111"/>
    <w:basedOn w:val="a9"/>
    <w:next w:val="1ai"/>
    <w:rsid w:val="003F21B6"/>
    <w:pPr>
      <w:numPr>
        <w:numId w:val="13"/>
      </w:numPr>
    </w:pPr>
  </w:style>
  <w:style w:type="table" w:customStyle="1" w:styleId="2-511">
    <w:name w:val="Средняя заливка 2 - Акцент 511"/>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0">
    <w:name w:val="S_Заголовок 4 Знак"/>
    <w:link w:val="S4"/>
    <w:locked/>
    <w:rsid w:val="003F21B6"/>
    <w:rPr>
      <w:rFonts w:ascii="Times New Roman" w:eastAsia="Times New Roman" w:hAnsi="Times New Roman" w:cs="Times New Roman"/>
      <w:i/>
      <w:sz w:val="24"/>
      <w:szCs w:val="24"/>
      <w:lang w:val="x-none" w:eastAsia="x-none"/>
    </w:rPr>
  </w:style>
  <w:style w:type="paragraph" w:customStyle="1" w:styleId="S31">
    <w:name w:val="S_Нумерованный_3.1"/>
    <w:basedOn w:val="S7"/>
    <w:autoRedefine/>
    <w:rsid w:val="003F21B6"/>
    <w:pPr>
      <w:numPr>
        <w:numId w:val="25"/>
      </w:numPr>
      <w:ind w:firstLine="567"/>
    </w:pPr>
    <w:rPr>
      <w:rFonts w:ascii="Times New Roman" w:hAnsi="Times New Roman" w:cs="Times New Roman"/>
      <w:color w:val="FF0000"/>
      <w:lang w:val="x-none" w:eastAsia="en-US"/>
    </w:rPr>
  </w:style>
  <w:style w:type="numbering" w:customStyle="1" w:styleId="1111115">
    <w:name w:val="1 / 1.1 / 1.1.15"/>
    <w:basedOn w:val="a9"/>
    <w:next w:val="111111"/>
    <w:rsid w:val="003F21B6"/>
    <w:pPr>
      <w:numPr>
        <w:numId w:val="7"/>
      </w:numPr>
    </w:pPr>
  </w:style>
  <w:style w:type="paragraph" w:customStyle="1" w:styleId="3f3">
    <w:name w:val="Основной текст3"/>
    <w:basedOn w:val="a5"/>
    <w:rsid w:val="003F21B6"/>
    <w:pPr>
      <w:widowControl w:val="0"/>
      <w:shd w:val="clear" w:color="auto" w:fill="FFFFFF"/>
      <w:spacing w:after="60" w:line="240" w:lineRule="exact"/>
      <w:ind w:hanging="2020"/>
      <w:jc w:val="center"/>
    </w:pPr>
    <w:rPr>
      <w:rFonts w:ascii="Bookman Old Style" w:eastAsia="Bookman Old Style" w:hAnsi="Bookman Old Style" w:cs="Bookman Old Style"/>
      <w:sz w:val="18"/>
      <w:szCs w:val="18"/>
    </w:rPr>
  </w:style>
  <w:style w:type="paragraph" w:customStyle="1" w:styleId="3f4">
    <w:name w:val="Стиль3"/>
    <w:basedOn w:val="2fb"/>
    <w:rsid w:val="003F21B6"/>
    <w:pPr>
      <w:spacing w:before="0" w:after="0" w:line="288" w:lineRule="auto"/>
      <w:ind w:left="0" w:firstLine="720"/>
      <w:jc w:val="both"/>
      <w:outlineLvl w:val="9"/>
    </w:pPr>
    <w:rPr>
      <w:b w:val="0"/>
      <w:bCs w:val="0"/>
      <w:sz w:val="26"/>
      <w:szCs w:val="20"/>
      <w:lang w:val="ru-RU" w:eastAsia="ru-RU"/>
    </w:rPr>
  </w:style>
  <w:style w:type="character" w:customStyle="1" w:styleId="blk">
    <w:name w:val="blk"/>
    <w:rsid w:val="003F21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note text" w:uiPriority="99"/>
    <w:lsdException w:name="header" w:uiPriority="99"/>
    <w:lsdException w:name="footer" w:uiPriority="99"/>
    <w:lsdException w:name="caption" w:qFormat="1"/>
    <w:lsdException w:name="footnote reference" w:uiPriority="99"/>
    <w:lsdException w:name="endnote text"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HTML Top of Form" w:uiPriority="99"/>
    <w:lsdException w:name="HTML Bottom of Form" w:uiPriority="99"/>
    <w:lsdException w:name="Normal (Web)" w:uiPriority="99"/>
    <w:lsdException w:name="HTML Preformatted"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CD3BE9"/>
    <w:pPr>
      <w:spacing w:after="0" w:line="240" w:lineRule="auto"/>
      <w:ind w:firstLine="1418"/>
      <w:jc w:val="both"/>
    </w:pPr>
    <w:rPr>
      <w:rFonts w:ascii="Times New Roman" w:eastAsia="Calibri" w:hAnsi="Times New Roman" w:cs="Times New Roman"/>
      <w:lang w:eastAsia="ru-RU"/>
    </w:rPr>
  </w:style>
  <w:style w:type="paragraph" w:styleId="12">
    <w:name w:val="heading 1"/>
    <w:aliases w:val="Заголовок 1 Знак Знак,Заголовок 1 Знак Знак Знак"/>
    <w:basedOn w:val="a5"/>
    <w:next w:val="a5"/>
    <w:link w:val="13"/>
    <w:qFormat/>
    <w:rsid w:val="00CD3BE9"/>
    <w:pPr>
      <w:keepNext/>
      <w:spacing w:before="240" w:after="60"/>
      <w:ind w:firstLine="0"/>
      <w:jc w:val="left"/>
      <w:outlineLvl w:val="0"/>
    </w:pPr>
    <w:rPr>
      <w:rFonts w:eastAsia="Times New Roman"/>
      <w:b/>
      <w:bCs/>
      <w:kern w:val="32"/>
      <w:sz w:val="28"/>
      <w:szCs w:val="32"/>
    </w:rPr>
  </w:style>
  <w:style w:type="paragraph" w:styleId="20">
    <w:name w:val="heading 2"/>
    <w:aliases w:val="Знак2 Знак,Знак2 Знак Знак Знак,Знак2 Знак1,ГЛАВА, Знак2, Знак2 Знак Знак Знак, Знак2 Знак1,Заголовок 2 Знак1,Заголовок 2 Знак Знак,Заголовок 21"/>
    <w:basedOn w:val="a5"/>
    <w:next w:val="a5"/>
    <w:link w:val="21"/>
    <w:qFormat/>
    <w:rsid w:val="00CD3BE9"/>
    <w:pPr>
      <w:keepNext/>
      <w:spacing w:before="240" w:after="60"/>
      <w:ind w:firstLine="0"/>
      <w:jc w:val="left"/>
      <w:outlineLvl w:val="1"/>
    </w:pPr>
    <w:rPr>
      <w:rFonts w:ascii="Arial" w:eastAsia="Times New Roman" w:hAnsi="Arial" w:cs="Arial"/>
      <w:b/>
      <w:bCs/>
      <w:i/>
      <w:iCs/>
      <w:sz w:val="28"/>
      <w:szCs w:val="28"/>
    </w:rPr>
  </w:style>
  <w:style w:type="paragraph" w:styleId="3">
    <w:name w:val="heading 3"/>
    <w:aliases w:val="Знак3 Знак,Знак3 Знак Знак Знак,ПодЗаголовок,Заголовок 31,Знак14, Знак3, Знак3 Знак Знак Знак"/>
    <w:basedOn w:val="a5"/>
    <w:next w:val="a5"/>
    <w:link w:val="30"/>
    <w:qFormat/>
    <w:rsid w:val="00CD3BE9"/>
    <w:pPr>
      <w:keepNext/>
      <w:ind w:firstLine="0"/>
      <w:jc w:val="left"/>
      <w:outlineLvl w:val="2"/>
    </w:pPr>
    <w:rPr>
      <w:rFonts w:ascii="Arial" w:eastAsia="Times New Roman" w:hAnsi="Arial" w:cs="Arial"/>
      <w:b/>
      <w:bCs/>
      <w:sz w:val="20"/>
      <w:szCs w:val="20"/>
    </w:rPr>
  </w:style>
  <w:style w:type="paragraph" w:styleId="4">
    <w:name w:val="heading 4"/>
    <w:aliases w:val="ПОДЗАГОЛОВКИ"/>
    <w:basedOn w:val="a5"/>
    <w:next w:val="a6"/>
    <w:link w:val="40"/>
    <w:qFormat/>
    <w:rsid w:val="003F21B6"/>
    <w:pPr>
      <w:keepNext/>
      <w:tabs>
        <w:tab w:val="left" w:pos="1418"/>
      </w:tabs>
      <w:spacing w:before="120" w:after="60"/>
      <w:ind w:left="864" w:hanging="864"/>
      <w:jc w:val="left"/>
      <w:outlineLvl w:val="3"/>
    </w:pPr>
    <w:rPr>
      <w:rFonts w:eastAsia="Times New Roman"/>
      <w:b/>
      <w:bCs/>
      <w:sz w:val="24"/>
      <w:szCs w:val="24"/>
      <w:lang w:val="x-none" w:eastAsia="x-none"/>
    </w:rPr>
  </w:style>
  <w:style w:type="paragraph" w:styleId="5">
    <w:name w:val="heading 5"/>
    <w:basedOn w:val="a5"/>
    <w:next w:val="a5"/>
    <w:link w:val="50"/>
    <w:qFormat/>
    <w:rsid w:val="003F21B6"/>
    <w:pPr>
      <w:tabs>
        <w:tab w:val="left" w:pos="1701"/>
      </w:tabs>
      <w:spacing w:before="240" w:after="60"/>
      <w:ind w:left="1008" w:hanging="1008"/>
      <w:jc w:val="left"/>
      <w:outlineLvl w:val="4"/>
    </w:pPr>
    <w:rPr>
      <w:rFonts w:eastAsia="Times New Roman"/>
      <w:b/>
      <w:bCs/>
      <w:iCs/>
      <w:lang w:val="x-none" w:eastAsia="x-none"/>
    </w:rPr>
  </w:style>
  <w:style w:type="paragraph" w:styleId="6">
    <w:name w:val="heading 6"/>
    <w:basedOn w:val="a5"/>
    <w:next w:val="a5"/>
    <w:link w:val="60"/>
    <w:qFormat/>
    <w:rsid w:val="003F21B6"/>
    <w:pPr>
      <w:spacing w:before="240" w:after="60"/>
      <w:ind w:left="1152" w:hanging="1152"/>
      <w:jc w:val="left"/>
      <w:outlineLvl w:val="5"/>
    </w:pPr>
    <w:rPr>
      <w:rFonts w:eastAsia="Times New Roman"/>
      <w:b/>
      <w:bCs/>
      <w:lang w:val="x-none" w:eastAsia="x-none"/>
    </w:rPr>
  </w:style>
  <w:style w:type="paragraph" w:styleId="7">
    <w:name w:val="heading 7"/>
    <w:aliases w:val="Заголовок x.x"/>
    <w:basedOn w:val="a5"/>
    <w:next w:val="a5"/>
    <w:link w:val="70"/>
    <w:qFormat/>
    <w:rsid w:val="003F21B6"/>
    <w:pPr>
      <w:spacing w:before="240" w:after="60"/>
      <w:ind w:left="1296" w:hanging="1296"/>
      <w:jc w:val="left"/>
      <w:outlineLvl w:val="6"/>
    </w:pPr>
    <w:rPr>
      <w:rFonts w:eastAsia="Times New Roman"/>
      <w:sz w:val="24"/>
      <w:szCs w:val="24"/>
      <w:lang w:val="x-none" w:eastAsia="x-none"/>
    </w:rPr>
  </w:style>
  <w:style w:type="paragraph" w:styleId="8">
    <w:name w:val="heading 8"/>
    <w:basedOn w:val="a5"/>
    <w:next w:val="a5"/>
    <w:link w:val="80"/>
    <w:qFormat/>
    <w:rsid w:val="003F21B6"/>
    <w:pPr>
      <w:spacing w:before="240" w:after="60"/>
      <w:ind w:left="1440" w:hanging="1440"/>
      <w:jc w:val="left"/>
      <w:outlineLvl w:val="7"/>
    </w:pPr>
    <w:rPr>
      <w:rFonts w:eastAsia="Times New Roman"/>
      <w:i/>
      <w:iCs/>
      <w:sz w:val="24"/>
      <w:szCs w:val="24"/>
      <w:lang w:val="x-none" w:eastAsia="x-none"/>
    </w:rPr>
  </w:style>
  <w:style w:type="paragraph" w:styleId="9">
    <w:name w:val="heading 9"/>
    <w:basedOn w:val="a5"/>
    <w:next w:val="a5"/>
    <w:link w:val="90"/>
    <w:qFormat/>
    <w:rsid w:val="003F21B6"/>
    <w:pPr>
      <w:spacing w:before="240" w:after="60"/>
      <w:ind w:left="1584" w:hanging="1584"/>
      <w:jc w:val="left"/>
      <w:outlineLvl w:val="8"/>
    </w:pPr>
    <w:rPr>
      <w:rFonts w:ascii="Arial" w:eastAsia="Times New Roman" w:hAnsi="Arial"/>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7"/>
    <w:link w:val="12"/>
    <w:rsid w:val="00CD3BE9"/>
    <w:rPr>
      <w:rFonts w:ascii="Times New Roman" w:eastAsia="Times New Roman" w:hAnsi="Times New Roman" w:cs="Times New Roman"/>
      <w:b/>
      <w:bCs/>
      <w:kern w:val="32"/>
      <w:sz w:val="28"/>
      <w:szCs w:val="32"/>
      <w:lang w:eastAsia="ru-RU"/>
    </w:rPr>
  </w:style>
  <w:style w:type="character" w:customStyle="1" w:styleId="21">
    <w:name w:val="Заголовок 2 Знак"/>
    <w:aliases w:val="Знак2 Знак Знак,Знак2 Знак Знак Знак Знак,Знак2 Знак1 Знак,ГЛАВА Знак, Знак2 Знак, Знак2 Знак Знак Знак Знак, Знак2 Знак1 Знак,Заголовок 2 Знак1 Знак,Заголовок 2 Знак Знак Знак,Заголовок 21 Знак"/>
    <w:basedOn w:val="a7"/>
    <w:link w:val="20"/>
    <w:rsid w:val="00CD3BE9"/>
    <w:rPr>
      <w:rFonts w:ascii="Arial" w:eastAsia="Times New Roman" w:hAnsi="Arial" w:cs="Arial"/>
      <w:b/>
      <w:bCs/>
      <w:i/>
      <w:iCs/>
      <w:sz w:val="28"/>
      <w:szCs w:val="28"/>
      <w:lang w:eastAsia="ru-RU"/>
    </w:rPr>
  </w:style>
  <w:style w:type="character" w:customStyle="1" w:styleId="30">
    <w:name w:val="Заголовок 3 Знак"/>
    <w:aliases w:val="Знак3 Знак Знак,Знак3 Знак Знак Знак Знак,ПодЗаголовок Знак,Заголовок 31 Знак,Знак14 Знак, Знак3 Знак, Знак3 Знак Знак Знак Знак"/>
    <w:basedOn w:val="a7"/>
    <w:link w:val="3"/>
    <w:rsid w:val="00CD3BE9"/>
    <w:rPr>
      <w:rFonts w:ascii="Arial" w:eastAsia="Times New Roman" w:hAnsi="Arial" w:cs="Arial"/>
      <w:b/>
      <w:bCs/>
      <w:sz w:val="20"/>
      <w:szCs w:val="20"/>
      <w:lang w:eastAsia="ru-RU"/>
    </w:rPr>
  </w:style>
  <w:style w:type="paragraph" w:customStyle="1" w:styleId="ConsPlusNormal">
    <w:name w:val="ConsPlusNormal"/>
    <w:link w:val="ConsPlusNormal0"/>
    <w:rsid w:val="00CD3BE9"/>
    <w:pPr>
      <w:widowControl w:val="0"/>
      <w:autoSpaceDE w:val="0"/>
      <w:autoSpaceDN w:val="0"/>
      <w:adjustRightInd w:val="0"/>
      <w:spacing w:after="0" w:line="240" w:lineRule="auto"/>
    </w:pPr>
    <w:rPr>
      <w:rFonts w:ascii="Arial" w:eastAsia="Times New Roman" w:hAnsi="Arial" w:cs="Arial"/>
      <w:lang w:eastAsia="ru-RU"/>
    </w:rPr>
  </w:style>
  <w:style w:type="paragraph" w:styleId="aa">
    <w:name w:val="header"/>
    <w:aliases w:val="ВерхКолонтитул, Знак4, Знак8"/>
    <w:basedOn w:val="a5"/>
    <w:link w:val="ab"/>
    <w:uiPriority w:val="99"/>
    <w:unhideWhenUsed/>
    <w:rsid w:val="00CD3BE9"/>
    <w:pPr>
      <w:tabs>
        <w:tab w:val="center" w:pos="4677"/>
        <w:tab w:val="right" w:pos="9355"/>
      </w:tabs>
    </w:pPr>
  </w:style>
  <w:style w:type="character" w:customStyle="1" w:styleId="ab">
    <w:name w:val="Верхний колонтитул Знак"/>
    <w:aliases w:val="ВерхКолонтитул Знак, Знак4 Знак, Знак8 Знак"/>
    <w:basedOn w:val="a7"/>
    <w:link w:val="aa"/>
    <w:uiPriority w:val="99"/>
    <w:rsid w:val="00CD3BE9"/>
    <w:rPr>
      <w:rFonts w:ascii="Times New Roman" w:eastAsia="Calibri" w:hAnsi="Times New Roman" w:cs="Times New Roman"/>
      <w:lang w:eastAsia="ru-RU"/>
    </w:rPr>
  </w:style>
  <w:style w:type="paragraph" w:styleId="ac">
    <w:name w:val="footer"/>
    <w:aliases w:val=" Знак, Знак6, Знак14"/>
    <w:basedOn w:val="a5"/>
    <w:link w:val="ad"/>
    <w:uiPriority w:val="99"/>
    <w:unhideWhenUsed/>
    <w:rsid w:val="00CD3BE9"/>
    <w:pPr>
      <w:tabs>
        <w:tab w:val="center" w:pos="4677"/>
        <w:tab w:val="right" w:pos="9355"/>
      </w:tabs>
    </w:pPr>
  </w:style>
  <w:style w:type="character" w:customStyle="1" w:styleId="ad">
    <w:name w:val="Нижний колонтитул Знак"/>
    <w:aliases w:val=" Знак Знак, Знак6 Знак, Знак14 Знак"/>
    <w:basedOn w:val="a7"/>
    <w:link w:val="ac"/>
    <w:uiPriority w:val="99"/>
    <w:rsid w:val="00CD3BE9"/>
    <w:rPr>
      <w:rFonts w:ascii="Times New Roman" w:eastAsia="Calibri" w:hAnsi="Times New Roman" w:cs="Times New Roman"/>
      <w:lang w:eastAsia="ru-RU"/>
    </w:rPr>
  </w:style>
  <w:style w:type="paragraph" w:styleId="ae">
    <w:name w:val="No Spacing"/>
    <w:link w:val="af"/>
    <w:uiPriority w:val="1"/>
    <w:qFormat/>
    <w:rsid w:val="00CD3BE9"/>
    <w:pPr>
      <w:spacing w:after="0" w:line="240" w:lineRule="auto"/>
    </w:pPr>
    <w:rPr>
      <w:rFonts w:ascii="Times New Roman" w:eastAsia="Times New Roman" w:hAnsi="Times New Roman" w:cs="Times New Roman"/>
      <w:lang w:eastAsia="ru-RU"/>
    </w:rPr>
  </w:style>
  <w:style w:type="character" w:customStyle="1" w:styleId="af">
    <w:name w:val="Без интервала Знак"/>
    <w:link w:val="ae"/>
    <w:uiPriority w:val="1"/>
    <w:rsid w:val="00CD3BE9"/>
    <w:rPr>
      <w:rFonts w:ascii="Times New Roman" w:eastAsia="Times New Roman" w:hAnsi="Times New Roman" w:cs="Times New Roman"/>
      <w:lang w:eastAsia="ru-RU"/>
    </w:rPr>
  </w:style>
  <w:style w:type="numbering" w:customStyle="1" w:styleId="14">
    <w:name w:val="Нет списка1"/>
    <w:next w:val="a9"/>
    <w:uiPriority w:val="99"/>
    <w:semiHidden/>
    <w:unhideWhenUsed/>
    <w:rsid w:val="00CD3BE9"/>
  </w:style>
  <w:style w:type="paragraph" w:customStyle="1" w:styleId="ConsPlusNonformat">
    <w:name w:val="ConsPlusNonformat"/>
    <w:uiPriority w:val="99"/>
    <w:rsid w:val="00CD3BE9"/>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Title">
    <w:name w:val="ConsPlusTitle"/>
    <w:uiPriority w:val="99"/>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Cell">
    <w:name w:val="ConsPlusCell"/>
    <w:uiPriority w:val="99"/>
    <w:rsid w:val="00CD3BE9"/>
    <w:pPr>
      <w:widowControl w:val="0"/>
      <w:autoSpaceDE w:val="0"/>
      <w:autoSpaceDN w:val="0"/>
      <w:adjustRightInd w:val="0"/>
      <w:spacing w:after="0" w:line="240" w:lineRule="auto"/>
    </w:pPr>
    <w:rPr>
      <w:rFonts w:ascii="Arial" w:eastAsia="Times New Roman" w:hAnsi="Arial" w:cs="Arial"/>
      <w:lang w:eastAsia="ru-RU"/>
    </w:rPr>
  </w:style>
  <w:style w:type="numbering" w:customStyle="1" w:styleId="22">
    <w:name w:val="Нет списка2"/>
    <w:next w:val="a9"/>
    <w:uiPriority w:val="99"/>
    <w:semiHidden/>
    <w:unhideWhenUsed/>
    <w:rsid w:val="00CD3BE9"/>
  </w:style>
  <w:style w:type="numbering" w:customStyle="1" w:styleId="31">
    <w:name w:val="Нет списка3"/>
    <w:next w:val="a9"/>
    <w:uiPriority w:val="99"/>
    <w:semiHidden/>
    <w:unhideWhenUsed/>
    <w:rsid w:val="00CD3BE9"/>
  </w:style>
  <w:style w:type="paragraph" w:styleId="af0">
    <w:name w:val="Normal (Web)"/>
    <w:basedOn w:val="a5"/>
    <w:uiPriority w:val="99"/>
    <w:rsid w:val="00CD3BE9"/>
    <w:pPr>
      <w:spacing w:before="100" w:beforeAutospacing="1" w:after="100" w:afterAutospacing="1"/>
      <w:ind w:firstLine="0"/>
      <w:jc w:val="left"/>
    </w:pPr>
    <w:rPr>
      <w:rFonts w:ascii="Arial" w:eastAsia="Times New Roman" w:hAnsi="Arial" w:cs="Arial"/>
      <w:sz w:val="24"/>
      <w:szCs w:val="24"/>
    </w:rPr>
  </w:style>
  <w:style w:type="character" w:customStyle="1" w:styleId="apple-converted-space">
    <w:name w:val="apple-converted-space"/>
    <w:rsid w:val="00CD3BE9"/>
  </w:style>
  <w:style w:type="numbering" w:customStyle="1" w:styleId="110">
    <w:name w:val="Нет списка11"/>
    <w:next w:val="a9"/>
    <w:uiPriority w:val="99"/>
    <w:semiHidden/>
    <w:unhideWhenUsed/>
    <w:rsid w:val="00CD3BE9"/>
  </w:style>
  <w:style w:type="paragraph" w:customStyle="1" w:styleId="af1">
    <w:name w:val="Знак"/>
    <w:basedOn w:val="a5"/>
    <w:rsid w:val="00CD3BE9"/>
    <w:pPr>
      <w:spacing w:line="240" w:lineRule="exact"/>
      <w:ind w:firstLine="0"/>
    </w:pPr>
    <w:rPr>
      <w:rFonts w:ascii="Arial" w:eastAsia="Times New Roman" w:hAnsi="Arial" w:cs="Arial"/>
      <w:sz w:val="24"/>
      <w:szCs w:val="24"/>
      <w:lang w:val="en-US"/>
    </w:rPr>
  </w:style>
  <w:style w:type="table" w:styleId="af2">
    <w:name w:val="Table Grid"/>
    <w:basedOn w:val="a8"/>
    <w:rsid w:val="00CD3BE9"/>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link w:val="ConsNormal0"/>
    <w:rsid w:val="00CD3BE9"/>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styleId="af3">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
    <w:basedOn w:val="a5"/>
    <w:link w:val="af4"/>
    <w:uiPriority w:val="99"/>
    <w:rsid w:val="00CD3BE9"/>
    <w:pPr>
      <w:ind w:firstLine="0"/>
      <w:jc w:val="left"/>
    </w:pPr>
    <w:rPr>
      <w:rFonts w:ascii="Arial" w:eastAsia="Times New Roman" w:hAnsi="Arial" w:cs="Arial"/>
      <w:sz w:val="20"/>
      <w:szCs w:val="20"/>
    </w:rPr>
  </w:style>
  <w:style w:type="character" w:customStyle="1" w:styleId="af4">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
    <w:basedOn w:val="a7"/>
    <w:link w:val="af3"/>
    <w:uiPriority w:val="99"/>
    <w:rsid w:val="00CD3BE9"/>
    <w:rPr>
      <w:rFonts w:ascii="Arial" w:eastAsia="Times New Roman" w:hAnsi="Arial" w:cs="Arial"/>
      <w:sz w:val="20"/>
      <w:szCs w:val="20"/>
      <w:lang w:eastAsia="ru-RU"/>
    </w:rPr>
  </w:style>
  <w:style w:type="character" w:styleId="af5">
    <w:name w:val="footnote reference"/>
    <w:aliases w:val="Знак сноски-FN,Знак сноски 1,Ciae niinee-FN,Referencia nota al pie,Ссылка на сноску 45,Appel note de bas de page"/>
    <w:uiPriority w:val="99"/>
    <w:rsid w:val="00CD3BE9"/>
    <w:rPr>
      <w:vertAlign w:val="superscript"/>
    </w:rPr>
  </w:style>
  <w:style w:type="character" w:styleId="af6">
    <w:name w:val="page number"/>
    <w:rsid w:val="00CD3BE9"/>
  </w:style>
  <w:style w:type="character" w:customStyle="1" w:styleId="grame">
    <w:name w:val="grame"/>
    <w:rsid w:val="00CD3BE9"/>
  </w:style>
  <w:style w:type="paragraph" w:customStyle="1" w:styleId="Heading">
    <w:name w:val="Heading"/>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styleId="af7">
    <w:name w:val="Plain Text"/>
    <w:basedOn w:val="a5"/>
    <w:link w:val="af8"/>
    <w:uiPriority w:val="99"/>
    <w:rsid w:val="00CD3BE9"/>
    <w:pPr>
      <w:ind w:firstLine="0"/>
      <w:jc w:val="left"/>
    </w:pPr>
    <w:rPr>
      <w:rFonts w:ascii="Courier New" w:eastAsia="Times New Roman" w:hAnsi="Courier New" w:cs="Courier New"/>
      <w:sz w:val="20"/>
      <w:szCs w:val="20"/>
    </w:rPr>
  </w:style>
  <w:style w:type="character" w:customStyle="1" w:styleId="af8">
    <w:name w:val="Текст Знак"/>
    <w:basedOn w:val="a7"/>
    <w:link w:val="af7"/>
    <w:uiPriority w:val="99"/>
    <w:rsid w:val="00CD3BE9"/>
    <w:rPr>
      <w:rFonts w:ascii="Courier New" w:eastAsia="Times New Roman" w:hAnsi="Courier New" w:cs="Courier New"/>
      <w:sz w:val="20"/>
      <w:szCs w:val="20"/>
      <w:lang w:eastAsia="ru-RU"/>
    </w:rPr>
  </w:style>
  <w:style w:type="paragraph" w:customStyle="1" w:styleId="ConsNonformat">
    <w:name w:val="ConsNonformat"/>
    <w:link w:val="ConsNonformat0"/>
    <w:rsid w:val="00CD3BE9"/>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character" w:customStyle="1" w:styleId="spelle">
    <w:name w:val="spelle"/>
    <w:rsid w:val="00CD3BE9"/>
  </w:style>
  <w:style w:type="character" w:styleId="af9">
    <w:name w:val="Hyperlink"/>
    <w:uiPriority w:val="99"/>
    <w:rsid w:val="00CD3BE9"/>
    <w:rPr>
      <w:color w:val="000000"/>
      <w:u w:val="none"/>
      <w:effect w:val="none"/>
    </w:rPr>
  </w:style>
  <w:style w:type="paragraph" w:styleId="HTML">
    <w:name w:val="HTML Preformatted"/>
    <w:basedOn w:val="a5"/>
    <w:link w:val="HTML0"/>
    <w:uiPriority w:val="99"/>
    <w:rsid w:val="00CD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color w:val="000000"/>
      <w:sz w:val="20"/>
      <w:szCs w:val="20"/>
    </w:rPr>
  </w:style>
  <w:style w:type="character" w:customStyle="1" w:styleId="HTML0">
    <w:name w:val="Стандартный HTML Знак"/>
    <w:basedOn w:val="a7"/>
    <w:link w:val="HTML"/>
    <w:uiPriority w:val="99"/>
    <w:rsid w:val="00CD3BE9"/>
    <w:rPr>
      <w:rFonts w:ascii="Courier New" w:eastAsia="Times New Roman" w:hAnsi="Courier New" w:cs="Courier New"/>
      <w:color w:val="000000"/>
      <w:sz w:val="20"/>
      <w:szCs w:val="20"/>
      <w:lang w:eastAsia="ru-RU"/>
    </w:rPr>
  </w:style>
  <w:style w:type="character" w:customStyle="1" w:styleId="f">
    <w:name w:val="f"/>
    <w:rsid w:val="00CD3BE9"/>
  </w:style>
  <w:style w:type="paragraph" w:styleId="afa">
    <w:name w:val="Body Text Indent"/>
    <w:aliases w:val="Основной текст 1,Основной текст 11"/>
    <w:basedOn w:val="a5"/>
    <w:link w:val="afb"/>
    <w:uiPriority w:val="99"/>
    <w:rsid w:val="00CD3BE9"/>
    <w:pPr>
      <w:spacing w:after="120"/>
      <w:ind w:left="283" w:firstLine="0"/>
      <w:jc w:val="left"/>
    </w:pPr>
    <w:rPr>
      <w:rFonts w:ascii="Arial" w:eastAsia="Times New Roman" w:hAnsi="Arial" w:cs="Arial"/>
      <w:sz w:val="24"/>
      <w:szCs w:val="24"/>
    </w:rPr>
  </w:style>
  <w:style w:type="character" w:customStyle="1" w:styleId="afb">
    <w:name w:val="Основной текст с отступом Знак"/>
    <w:aliases w:val="Основной текст 1 Знак,Основной текст 11 Знак"/>
    <w:basedOn w:val="a7"/>
    <w:link w:val="afa"/>
    <w:uiPriority w:val="99"/>
    <w:rsid w:val="00CD3BE9"/>
    <w:rPr>
      <w:rFonts w:ascii="Arial" w:eastAsia="Times New Roman" w:hAnsi="Arial" w:cs="Arial"/>
      <w:sz w:val="24"/>
      <w:szCs w:val="24"/>
      <w:lang w:eastAsia="ru-RU"/>
    </w:rPr>
  </w:style>
  <w:style w:type="paragraph" w:customStyle="1" w:styleId="FR2">
    <w:name w:val="FR2"/>
    <w:rsid w:val="00CD3BE9"/>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c">
    <w:name w:val="Strong"/>
    <w:uiPriority w:val="22"/>
    <w:qFormat/>
    <w:rsid w:val="00CD3BE9"/>
    <w:rPr>
      <w:b/>
      <w:bCs/>
    </w:rPr>
  </w:style>
  <w:style w:type="paragraph" w:customStyle="1" w:styleId="text">
    <w:name w:val="text"/>
    <w:basedOn w:val="a5"/>
    <w:next w:val="a5"/>
    <w:rsid w:val="00CD3BE9"/>
    <w:pPr>
      <w:autoSpaceDE w:val="0"/>
      <w:autoSpaceDN w:val="0"/>
      <w:adjustRightInd w:val="0"/>
      <w:spacing w:before="28" w:after="28"/>
      <w:ind w:firstLine="0"/>
      <w:jc w:val="left"/>
    </w:pPr>
    <w:rPr>
      <w:rFonts w:ascii="Arial" w:eastAsia="Times New Roman" w:hAnsi="Arial" w:cs="Arial"/>
      <w:sz w:val="24"/>
      <w:szCs w:val="24"/>
    </w:rPr>
  </w:style>
  <w:style w:type="paragraph" w:styleId="afd">
    <w:name w:val="Body Text"/>
    <w:aliases w:val=" Знак1 Знак Знак Знак Знак, Знак1 Знак Знак Знак,Знак1 Знак Знак Знак Знак,bt Знак,Основной текст Знак Знак,bt,Îñíîâíîé òåêñò Çíàê Çíàê,Iniiaiie oaeno Ciae Ciae,Body Text Char,Òàáë òåêñò,Body Text Char2 Char"/>
    <w:basedOn w:val="a5"/>
    <w:link w:val="afe"/>
    <w:uiPriority w:val="99"/>
    <w:rsid w:val="00CD3BE9"/>
    <w:pPr>
      <w:spacing w:after="120"/>
      <w:ind w:firstLine="0"/>
      <w:jc w:val="left"/>
    </w:pPr>
    <w:rPr>
      <w:rFonts w:ascii="Arial" w:eastAsia="Times New Roman" w:hAnsi="Arial" w:cs="Arial"/>
      <w:sz w:val="24"/>
      <w:szCs w:val="24"/>
    </w:rPr>
  </w:style>
  <w:style w:type="character" w:customStyle="1" w:styleId="afe">
    <w:name w:val="Основной текст Знак"/>
    <w:aliases w:val=" Знак1 Знак Знак Знак Знак Знак, Знак1 Знак Знак Знак Знак1,Знак1 Знак Знак Знак Знак Знак,bt Знак Знак,Основной текст Знак Знак Знак,bt Знак1,Îñíîâíîé òåêñò Çíàê Çíàê Знак,Iniiaiie oaeno Ciae Ciae Знак,Body Text Char Знак"/>
    <w:basedOn w:val="a7"/>
    <w:link w:val="afd"/>
    <w:uiPriority w:val="99"/>
    <w:rsid w:val="00CD3BE9"/>
    <w:rPr>
      <w:rFonts w:ascii="Arial" w:eastAsia="Times New Roman" w:hAnsi="Arial" w:cs="Arial"/>
      <w:sz w:val="24"/>
      <w:szCs w:val="24"/>
      <w:lang w:eastAsia="ru-RU"/>
    </w:rPr>
  </w:style>
  <w:style w:type="paragraph" w:styleId="23">
    <w:name w:val="List 2"/>
    <w:basedOn w:val="a5"/>
    <w:rsid w:val="00CD3BE9"/>
    <w:pPr>
      <w:ind w:left="566" w:hanging="283"/>
      <w:jc w:val="left"/>
    </w:pPr>
    <w:rPr>
      <w:rFonts w:ascii="Arial" w:eastAsia="Times New Roman" w:hAnsi="Arial" w:cs="Arial"/>
      <w:sz w:val="20"/>
      <w:szCs w:val="20"/>
    </w:rPr>
  </w:style>
  <w:style w:type="paragraph" w:styleId="32">
    <w:name w:val="List 3"/>
    <w:basedOn w:val="a5"/>
    <w:rsid w:val="00CD3BE9"/>
    <w:pPr>
      <w:ind w:left="849" w:hanging="283"/>
      <w:jc w:val="left"/>
    </w:pPr>
    <w:rPr>
      <w:rFonts w:ascii="Arial" w:eastAsia="Times New Roman" w:hAnsi="Arial" w:cs="Arial"/>
      <w:sz w:val="20"/>
      <w:szCs w:val="20"/>
    </w:rPr>
  </w:style>
  <w:style w:type="paragraph" w:customStyle="1" w:styleId="15">
    <w:name w:val="Знак1"/>
    <w:basedOn w:val="a5"/>
    <w:rsid w:val="00CD3BE9"/>
    <w:pPr>
      <w:spacing w:line="240" w:lineRule="exact"/>
      <w:ind w:firstLine="0"/>
    </w:pPr>
    <w:rPr>
      <w:rFonts w:ascii="Arial" w:eastAsia="Times New Roman" w:hAnsi="Arial" w:cs="Arial"/>
      <w:sz w:val="24"/>
      <w:szCs w:val="24"/>
      <w:lang w:val="en-US"/>
    </w:rPr>
  </w:style>
  <w:style w:type="paragraph" w:styleId="aff">
    <w:name w:val="Balloon Text"/>
    <w:aliases w:val=" Знак5"/>
    <w:basedOn w:val="a5"/>
    <w:link w:val="aff0"/>
    <w:rsid w:val="00CD3BE9"/>
    <w:pPr>
      <w:ind w:firstLine="0"/>
      <w:jc w:val="left"/>
    </w:pPr>
    <w:rPr>
      <w:rFonts w:ascii="Tahoma" w:eastAsia="Times New Roman" w:hAnsi="Tahoma" w:cs="Tahoma"/>
      <w:sz w:val="16"/>
      <w:szCs w:val="16"/>
    </w:rPr>
  </w:style>
  <w:style w:type="character" w:customStyle="1" w:styleId="aff0">
    <w:name w:val="Текст выноски Знак"/>
    <w:aliases w:val=" Знак5 Знак"/>
    <w:basedOn w:val="a7"/>
    <w:link w:val="aff"/>
    <w:rsid w:val="00CD3BE9"/>
    <w:rPr>
      <w:rFonts w:ascii="Tahoma" w:eastAsia="Times New Roman" w:hAnsi="Tahoma" w:cs="Tahoma"/>
      <w:sz w:val="16"/>
      <w:szCs w:val="16"/>
      <w:lang w:eastAsia="ru-RU"/>
    </w:rPr>
  </w:style>
  <w:style w:type="paragraph" w:styleId="24">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5"/>
    <w:link w:val="25"/>
    <w:rsid w:val="00CD3BE9"/>
    <w:pPr>
      <w:spacing w:after="120" w:line="480" w:lineRule="auto"/>
      <w:ind w:left="283" w:firstLine="0"/>
      <w:jc w:val="left"/>
    </w:pPr>
    <w:rPr>
      <w:rFonts w:ascii="Arial" w:eastAsia="Times New Roman" w:hAnsi="Arial" w:cs="Arial"/>
      <w:sz w:val="24"/>
      <w:szCs w:val="24"/>
    </w:rPr>
  </w:style>
  <w:style w:type="character" w:customStyle="1" w:styleId="25">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7"/>
    <w:link w:val="24"/>
    <w:rsid w:val="00CD3BE9"/>
    <w:rPr>
      <w:rFonts w:ascii="Arial" w:eastAsia="Times New Roman" w:hAnsi="Arial" w:cs="Arial"/>
      <w:sz w:val="24"/>
      <w:szCs w:val="24"/>
      <w:lang w:eastAsia="ru-RU"/>
    </w:rPr>
  </w:style>
  <w:style w:type="paragraph" w:styleId="26">
    <w:name w:val="Body Text 2"/>
    <w:aliases w:val=" Знак1"/>
    <w:basedOn w:val="a5"/>
    <w:link w:val="27"/>
    <w:uiPriority w:val="99"/>
    <w:rsid w:val="00CD3BE9"/>
    <w:pPr>
      <w:spacing w:after="120" w:line="480" w:lineRule="auto"/>
      <w:ind w:firstLine="0"/>
      <w:jc w:val="left"/>
    </w:pPr>
    <w:rPr>
      <w:rFonts w:ascii="Arial" w:eastAsia="Times New Roman" w:hAnsi="Arial" w:cs="Arial"/>
      <w:sz w:val="24"/>
      <w:szCs w:val="24"/>
    </w:rPr>
  </w:style>
  <w:style w:type="character" w:customStyle="1" w:styleId="27">
    <w:name w:val="Основной текст 2 Знак"/>
    <w:aliases w:val=" Знак1 Знак"/>
    <w:basedOn w:val="a7"/>
    <w:link w:val="26"/>
    <w:uiPriority w:val="99"/>
    <w:rsid w:val="00CD3BE9"/>
    <w:rPr>
      <w:rFonts w:ascii="Arial" w:eastAsia="Times New Roman" w:hAnsi="Arial" w:cs="Arial"/>
      <w:sz w:val="24"/>
      <w:szCs w:val="24"/>
      <w:lang w:eastAsia="ru-RU"/>
    </w:rPr>
  </w:style>
  <w:style w:type="character" w:customStyle="1" w:styleId="S10">
    <w:name w:val="S_Маркированный Знак1"/>
    <w:link w:val="S6"/>
    <w:locked/>
    <w:rsid w:val="00CD3BE9"/>
    <w:rPr>
      <w:sz w:val="24"/>
      <w:szCs w:val="24"/>
    </w:rPr>
  </w:style>
  <w:style w:type="paragraph" w:customStyle="1" w:styleId="S6">
    <w:name w:val="S_Маркированный"/>
    <w:basedOn w:val="aff1"/>
    <w:link w:val="S10"/>
    <w:autoRedefine/>
    <w:qFormat/>
    <w:rsid w:val="00CD3BE9"/>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1">
    <w:name w:val="List Bullet"/>
    <w:basedOn w:val="a5"/>
    <w:rsid w:val="00CD3BE9"/>
    <w:pPr>
      <w:ind w:left="1069" w:hanging="360"/>
      <w:jc w:val="left"/>
    </w:pPr>
    <w:rPr>
      <w:rFonts w:ascii="Arial" w:eastAsia="Times New Roman" w:hAnsi="Arial" w:cs="Arial"/>
      <w:sz w:val="24"/>
      <w:szCs w:val="24"/>
    </w:rPr>
  </w:style>
  <w:style w:type="paragraph" w:customStyle="1" w:styleId="S7">
    <w:name w:val="S_Обычный"/>
    <w:basedOn w:val="a5"/>
    <w:link w:val="S8"/>
    <w:qFormat/>
    <w:rsid w:val="00CD3BE9"/>
    <w:pPr>
      <w:spacing w:line="360" w:lineRule="auto"/>
      <w:ind w:firstLine="709"/>
    </w:pPr>
    <w:rPr>
      <w:rFonts w:ascii="Arial" w:eastAsia="Times New Roman" w:hAnsi="Arial" w:cs="Arial"/>
      <w:sz w:val="24"/>
      <w:szCs w:val="24"/>
    </w:rPr>
  </w:style>
  <w:style w:type="character" w:customStyle="1" w:styleId="S8">
    <w:name w:val="S_Обычный Знак"/>
    <w:link w:val="S7"/>
    <w:locked/>
    <w:rsid w:val="00CD3BE9"/>
    <w:rPr>
      <w:rFonts w:ascii="Arial" w:eastAsia="Times New Roman" w:hAnsi="Arial" w:cs="Arial"/>
      <w:sz w:val="24"/>
      <w:szCs w:val="24"/>
      <w:lang w:eastAsia="ru-RU"/>
    </w:rPr>
  </w:style>
  <w:style w:type="paragraph" w:customStyle="1" w:styleId="S9">
    <w:name w:val="S_Таблица"/>
    <w:basedOn w:val="a5"/>
    <w:link w:val="Sa"/>
    <w:autoRedefine/>
    <w:rsid w:val="00CD3BE9"/>
    <w:pPr>
      <w:widowControl w:val="0"/>
      <w:tabs>
        <w:tab w:val="num" w:pos="1440"/>
      </w:tabs>
      <w:ind w:firstLine="0"/>
      <w:jc w:val="right"/>
    </w:pPr>
    <w:rPr>
      <w:rFonts w:ascii="Arial" w:eastAsia="Times New Roman" w:hAnsi="Arial" w:cs="Arial"/>
      <w:color w:val="008000"/>
      <w:sz w:val="24"/>
      <w:szCs w:val="24"/>
    </w:rPr>
  </w:style>
  <w:style w:type="character" w:customStyle="1" w:styleId="Sa">
    <w:name w:val="S_Таблица Знак"/>
    <w:link w:val="S9"/>
    <w:locked/>
    <w:rsid w:val="00CD3BE9"/>
    <w:rPr>
      <w:rFonts w:ascii="Arial" w:eastAsia="Times New Roman" w:hAnsi="Arial" w:cs="Arial"/>
      <w:color w:val="008000"/>
      <w:sz w:val="24"/>
      <w:szCs w:val="24"/>
      <w:lang w:eastAsia="ru-RU"/>
    </w:rPr>
  </w:style>
  <w:style w:type="character" w:customStyle="1" w:styleId="Sb">
    <w:name w:val="S_Обычный в таблице Знак"/>
    <w:link w:val="Sc"/>
    <w:locked/>
    <w:rsid w:val="00CD3BE9"/>
    <w:rPr>
      <w:sz w:val="24"/>
      <w:szCs w:val="24"/>
    </w:rPr>
  </w:style>
  <w:style w:type="paragraph" w:customStyle="1" w:styleId="Sc">
    <w:name w:val="S_Обычный в таблице"/>
    <w:basedOn w:val="a5"/>
    <w:link w:val="Sb"/>
    <w:rsid w:val="00CD3BE9"/>
    <w:pPr>
      <w:ind w:firstLine="0"/>
      <w:jc w:val="center"/>
    </w:pPr>
    <w:rPr>
      <w:rFonts w:asciiTheme="minorHAnsi" w:eastAsiaTheme="minorHAnsi" w:hAnsiTheme="minorHAnsi" w:cstheme="minorBidi"/>
      <w:sz w:val="24"/>
      <w:szCs w:val="24"/>
      <w:lang w:eastAsia="en-US"/>
    </w:rPr>
  </w:style>
  <w:style w:type="paragraph" w:customStyle="1" w:styleId="aff2">
    <w:name w:val="Примечание"/>
    <w:basedOn w:val="a5"/>
    <w:rsid w:val="00CD3BE9"/>
    <w:pPr>
      <w:ind w:firstLine="567"/>
    </w:pPr>
    <w:rPr>
      <w:rFonts w:ascii="Arial" w:eastAsia="Times New Roman" w:hAnsi="Arial" w:cs="Arial"/>
      <w:sz w:val="20"/>
      <w:szCs w:val="20"/>
    </w:rPr>
  </w:style>
  <w:style w:type="paragraph" w:customStyle="1" w:styleId="ConsCell">
    <w:name w:val="ConsCell"/>
    <w:rsid w:val="00CD3BE9"/>
    <w:pPr>
      <w:widowControl w:val="0"/>
      <w:autoSpaceDE w:val="0"/>
      <w:autoSpaceDN w:val="0"/>
      <w:adjustRightInd w:val="0"/>
      <w:spacing w:after="0" w:line="240" w:lineRule="auto"/>
      <w:ind w:right="19772"/>
    </w:pPr>
    <w:rPr>
      <w:rFonts w:ascii="Arial" w:eastAsia="Times New Roman" w:hAnsi="Arial" w:cs="Arial"/>
      <w:lang w:eastAsia="ru-RU"/>
    </w:rPr>
  </w:style>
  <w:style w:type="paragraph" w:styleId="aff3">
    <w:name w:val="annotation text"/>
    <w:basedOn w:val="a5"/>
    <w:link w:val="aff4"/>
    <w:rsid w:val="00CD3BE9"/>
    <w:pPr>
      <w:ind w:firstLine="0"/>
      <w:jc w:val="left"/>
    </w:pPr>
    <w:rPr>
      <w:rFonts w:ascii="Arial" w:eastAsia="Times New Roman" w:hAnsi="Arial" w:cs="Arial"/>
      <w:sz w:val="20"/>
      <w:szCs w:val="20"/>
    </w:rPr>
  </w:style>
  <w:style w:type="character" w:customStyle="1" w:styleId="aff4">
    <w:name w:val="Текст примечания Знак"/>
    <w:basedOn w:val="a7"/>
    <w:link w:val="aff3"/>
    <w:rsid w:val="00CD3BE9"/>
    <w:rPr>
      <w:rFonts w:ascii="Arial" w:eastAsia="Times New Roman" w:hAnsi="Arial" w:cs="Arial"/>
      <w:sz w:val="20"/>
      <w:szCs w:val="20"/>
      <w:lang w:eastAsia="ru-RU"/>
    </w:rPr>
  </w:style>
  <w:style w:type="paragraph" w:customStyle="1" w:styleId="aff5">
    <w:name w:val="приложения рнгп"/>
    <w:basedOn w:val="20"/>
    <w:autoRedefine/>
    <w:rsid w:val="00CD3BE9"/>
    <w:pPr>
      <w:keepNext w:val="0"/>
      <w:widowControl w:val="0"/>
      <w:tabs>
        <w:tab w:val="left" w:pos="992"/>
      </w:tabs>
      <w:spacing w:before="0" w:after="0" w:line="239" w:lineRule="auto"/>
      <w:ind w:firstLine="709"/>
      <w:jc w:val="right"/>
    </w:pPr>
    <w:rPr>
      <w:rFonts w:ascii="Times New Roman" w:hAnsi="Times New Roman" w:cs="Times New Roman"/>
      <w:bCs w:val="0"/>
      <w:i w:val="0"/>
      <w:iCs w:val="0"/>
      <w:sz w:val="24"/>
      <w:szCs w:val="24"/>
      <w:lang w:eastAsia="en-US"/>
    </w:rPr>
  </w:style>
  <w:style w:type="paragraph" w:styleId="33">
    <w:name w:val="Body Text Indent 3"/>
    <w:basedOn w:val="a5"/>
    <w:link w:val="34"/>
    <w:rsid w:val="00CD3BE9"/>
    <w:pPr>
      <w:spacing w:after="120"/>
      <w:ind w:left="283" w:firstLine="0"/>
      <w:jc w:val="left"/>
    </w:pPr>
    <w:rPr>
      <w:rFonts w:ascii="Arial" w:eastAsia="Times New Roman" w:hAnsi="Arial" w:cs="Arial"/>
      <w:sz w:val="16"/>
      <w:szCs w:val="16"/>
    </w:rPr>
  </w:style>
  <w:style w:type="character" w:customStyle="1" w:styleId="34">
    <w:name w:val="Основной текст с отступом 3 Знак"/>
    <w:basedOn w:val="a7"/>
    <w:link w:val="33"/>
    <w:rsid w:val="00CD3BE9"/>
    <w:rPr>
      <w:rFonts w:ascii="Arial" w:eastAsia="Times New Roman" w:hAnsi="Arial" w:cs="Arial"/>
      <w:sz w:val="16"/>
      <w:szCs w:val="16"/>
      <w:lang w:eastAsia="ru-RU"/>
    </w:rPr>
  </w:style>
  <w:style w:type="paragraph" w:styleId="28">
    <w:name w:val="List Continue 2"/>
    <w:basedOn w:val="a5"/>
    <w:rsid w:val="00CD3BE9"/>
    <w:pPr>
      <w:spacing w:after="120"/>
      <w:ind w:left="566" w:firstLine="0"/>
      <w:jc w:val="left"/>
    </w:pPr>
    <w:rPr>
      <w:rFonts w:ascii="Arial" w:eastAsia="Times New Roman" w:hAnsi="Arial" w:cs="Arial"/>
      <w:sz w:val="24"/>
      <w:szCs w:val="24"/>
    </w:rPr>
  </w:style>
  <w:style w:type="paragraph" w:styleId="35">
    <w:name w:val="List Continue 3"/>
    <w:basedOn w:val="a5"/>
    <w:rsid w:val="00CD3BE9"/>
    <w:pPr>
      <w:spacing w:after="120"/>
      <w:ind w:left="849" w:firstLine="0"/>
      <w:jc w:val="left"/>
    </w:pPr>
    <w:rPr>
      <w:rFonts w:ascii="Arial" w:eastAsia="Times New Roman" w:hAnsi="Arial" w:cs="Arial"/>
      <w:sz w:val="24"/>
      <w:szCs w:val="24"/>
    </w:rPr>
  </w:style>
  <w:style w:type="paragraph" w:customStyle="1" w:styleId="16">
    <w:name w:val="Стиль1"/>
    <w:basedOn w:val="a5"/>
    <w:rsid w:val="00CD3BE9"/>
    <w:pPr>
      <w:ind w:firstLine="0"/>
      <w:jc w:val="center"/>
    </w:pPr>
    <w:rPr>
      <w:rFonts w:ascii="Arial" w:eastAsia="Times New Roman" w:hAnsi="Arial" w:cs="Arial"/>
      <w:sz w:val="20"/>
      <w:szCs w:val="20"/>
    </w:rPr>
  </w:style>
  <w:style w:type="paragraph" w:customStyle="1" w:styleId="textn">
    <w:name w:val="textn"/>
    <w:basedOn w:val="a5"/>
    <w:rsid w:val="00CD3BE9"/>
    <w:pPr>
      <w:spacing w:before="100" w:beforeAutospacing="1" w:after="100" w:afterAutospacing="1"/>
      <w:ind w:firstLine="0"/>
      <w:jc w:val="left"/>
    </w:pPr>
    <w:rPr>
      <w:rFonts w:ascii="Arial" w:eastAsia="Times New Roman" w:hAnsi="Arial" w:cs="Arial"/>
      <w:sz w:val="24"/>
      <w:szCs w:val="24"/>
    </w:rPr>
  </w:style>
  <w:style w:type="paragraph" w:customStyle="1" w:styleId="29">
    <w:name w:val="Знак2"/>
    <w:basedOn w:val="a5"/>
    <w:rsid w:val="00CD3BE9"/>
    <w:pPr>
      <w:spacing w:line="240" w:lineRule="exact"/>
      <w:ind w:firstLine="0"/>
    </w:pPr>
    <w:rPr>
      <w:rFonts w:ascii="Arial" w:eastAsia="Times New Roman" w:hAnsi="Arial" w:cs="Arial"/>
      <w:sz w:val="24"/>
      <w:szCs w:val="24"/>
      <w:lang w:val="en-US"/>
    </w:rPr>
  </w:style>
  <w:style w:type="character" w:customStyle="1" w:styleId="FontStyle11">
    <w:name w:val="Font Style11"/>
    <w:rsid w:val="00CD3BE9"/>
    <w:rPr>
      <w:rFonts w:ascii="Times New Roman" w:hAnsi="Times New Roman" w:cs="Times New Roman"/>
      <w:sz w:val="26"/>
      <w:szCs w:val="26"/>
    </w:rPr>
  </w:style>
  <w:style w:type="paragraph" w:customStyle="1" w:styleId="36">
    <w:name w:val="Знак3"/>
    <w:basedOn w:val="a5"/>
    <w:rsid w:val="00CD3BE9"/>
    <w:pPr>
      <w:spacing w:line="240" w:lineRule="exact"/>
      <w:ind w:firstLine="0"/>
    </w:pPr>
    <w:rPr>
      <w:rFonts w:ascii="Arial" w:eastAsia="Times New Roman" w:hAnsi="Arial" w:cs="Arial"/>
      <w:sz w:val="24"/>
      <w:szCs w:val="24"/>
      <w:lang w:val="en-US"/>
    </w:rPr>
  </w:style>
  <w:style w:type="paragraph" w:customStyle="1" w:styleId="41">
    <w:name w:val="Знак4"/>
    <w:basedOn w:val="a5"/>
    <w:rsid w:val="00CD3BE9"/>
    <w:pPr>
      <w:spacing w:line="240" w:lineRule="exact"/>
      <w:ind w:firstLine="0"/>
    </w:pPr>
    <w:rPr>
      <w:rFonts w:ascii="Arial" w:eastAsia="Times New Roman" w:hAnsi="Arial" w:cs="Arial"/>
      <w:sz w:val="24"/>
      <w:szCs w:val="24"/>
      <w:lang w:val="en-US"/>
    </w:rPr>
  </w:style>
  <w:style w:type="paragraph" w:customStyle="1" w:styleId="51">
    <w:name w:val="Знак5"/>
    <w:basedOn w:val="a5"/>
    <w:rsid w:val="00CD3BE9"/>
    <w:pPr>
      <w:spacing w:line="240" w:lineRule="exact"/>
      <w:ind w:firstLine="0"/>
    </w:pPr>
    <w:rPr>
      <w:rFonts w:ascii="Arial" w:eastAsia="Times New Roman" w:hAnsi="Arial" w:cs="Arial"/>
      <w:sz w:val="24"/>
      <w:szCs w:val="24"/>
      <w:lang w:val="en-US"/>
    </w:rPr>
  </w:style>
  <w:style w:type="paragraph" w:customStyle="1" w:styleId="61">
    <w:name w:val="Знак6"/>
    <w:basedOn w:val="a5"/>
    <w:rsid w:val="00CD3BE9"/>
    <w:pPr>
      <w:spacing w:line="240" w:lineRule="exact"/>
      <w:ind w:firstLine="0"/>
    </w:pPr>
    <w:rPr>
      <w:rFonts w:ascii="Arial" w:eastAsia="Times New Roman" w:hAnsi="Arial" w:cs="Arial"/>
      <w:sz w:val="24"/>
      <w:szCs w:val="24"/>
      <w:lang w:val="en-US"/>
    </w:rPr>
  </w:style>
  <w:style w:type="paragraph" w:customStyle="1" w:styleId="71">
    <w:name w:val="Знак7"/>
    <w:basedOn w:val="a5"/>
    <w:rsid w:val="00CD3BE9"/>
    <w:pPr>
      <w:spacing w:line="240" w:lineRule="exact"/>
      <w:ind w:firstLine="0"/>
    </w:pPr>
    <w:rPr>
      <w:rFonts w:ascii="Arial" w:eastAsia="Times New Roman" w:hAnsi="Arial" w:cs="Arial"/>
      <w:sz w:val="24"/>
      <w:szCs w:val="24"/>
      <w:lang w:val="en-US"/>
    </w:rPr>
  </w:style>
  <w:style w:type="paragraph" w:customStyle="1" w:styleId="81">
    <w:name w:val="Знак8"/>
    <w:basedOn w:val="a5"/>
    <w:rsid w:val="00CD3BE9"/>
    <w:pPr>
      <w:spacing w:line="240" w:lineRule="exact"/>
      <w:ind w:firstLine="0"/>
    </w:pPr>
    <w:rPr>
      <w:rFonts w:ascii="Arial" w:eastAsia="Times New Roman" w:hAnsi="Arial" w:cs="Arial"/>
      <w:sz w:val="24"/>
      <w:szCs w:val="24"/>
      <w:lang w:val="en-US"/>
    </w:rPr>
  </w:style>
  <w:style w:type="paragraph" w:customStyle="1" w:styleId="91">
    <w:name w:val="Знак9"/>
    <w:basedOn w:val="a5"/>
    <w:rsid w:val="00CD3BE9"/>
    <w:pPr>
      <w:spacing w:line="240" w:lineRule="exact"/>
      <w:ind w:firstLine="0"/>
    </w:pPr>
    <w:rPr>
      <w:rFonts w:ascii="Arial" w:eastAsia="Times New Roman" w:hAnsi="Arial" w:cs="Arial"/>
      <w:sz w:val="24"/>
      <w:szCs w:val="24"/>
      <w:lang w:val="en-US"/>
    </w:rPr>
  </w:style>
  <w:style w:type="character" w:customStyle="1" w:styleId="apple-style-span">
    <w:name w:val="apple-style-span"/>
    <w:rsid w:val="00CD3BE9"/>
  </w:style>
  <w:style w:type="paragraph" w:customStyle="1" w:styleId="100">
    <w:name w:val="Знак10"/>
    <w:basedOn w:val="a5"/>
    <w:rsid w:val="00CD3BE9"/>
    <w:pPr>
      <w:spacing w:line="240" w:lineRule="exact"/>
      <w:ind w:firstLine="0"/>
    </w:pPr>
    <w:rPr>
      <w:rFonts w:ascii="Arial" w:eastAsia="Times New Roman" w:hAnsi="Arial" w:cs="Arial"/>
      <w:sz w:val="24"/>
      <w:szCs w:val="24"/>
      <w:lang w:val="en-US"/>
    </w:rPr>
  </w:style>
  <w:style w:type="paragraph" w:customStyle="1" w:styleId="FORMATTEXT">
    <w:name w:val=".FORMATTEXT"/>
    <w:rsid w:val="00CD3BE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7">
    <w:name w:val="Знак1 Знак Знак Знак"/>
    <w:basedOn w:val="a5"/>
    <w:rsid w:val="00CD3BE9"/>
    <w:pPr>
      <w:ind w:firstLine="0"/>
      <w:jc w:val="left"/>
    </w:pPr>
    <w:rPr>
      <w:rFonts w:ascii="Verdana" w:eastAsia="Times New Roman" w:hAnsi="Verdana" w:cs="Verdana"/>
      <w:sz w:val="20"/>
      <w:szCs w:val="20"/>
      <w:lang w:val="en-US"/>
    </w:rPr>
  </w:style>
  <w:style w:type="paragraph" w:customStyle="1" w:styleId="120">
    <w:name w:val="Знак12"/>
    <w:basedOn w:val="a5"/>
    <w:rsid w:val="00CD3BE9"/>
    <w:pPr>
      <w:spacing w:line="240" w:lineRule="exact"/>
      <w:ind w:firstLine="0"/>
    </w:pPr>
    <w:rPr>
      <w:rFonts w:eastAsia="Times New Roman"/>
      <w:sz w:val="24"/>
      <w:szCs w:val="24"/>
      <w:lang w:val="en-US"/>
    </w:rPr>
  </w:style>
  <w:style w:type="paragraph" w:customStyle="1" w:styleId="aff6">
    <w:name w:val="Основной шрифт абзаца Знак Знак Знак Знак"/>
    <w:aliases w:val="Знак1 Знак Знак Знак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formattext0">
    <w:name w:val="formattext"/>
    <w:basedOn w:val="a5"/>
    <w:rsid w:val="00CD3BE9"/>
    <w:pPr>
      <w:spacing w:before="100" w:beforeAutospacing="1" w:after="100" w:afterAutospacing="1"/>
      <w:ind w:firstLine="0"/>
      <w:jc w:val="left"/>
    </w:pPr>
    <w:rPr>
      <w:rFonts w:eastAsia="Times New Roman"/>
      <w:sz w:val="24"/>
      <w:szCs w:val="24"/>
    </w:rPr>
  </w:style>
  <w:style w:type="character" w:customStyle="1" w:styleId="text11">
    <w:name w:val="text11"/>
    <w:rsid w:val="00CD3BE9"/>
    <w:rPr>
      <w:b/>
      <w:bCs/>
      <w:color w:val="333333"/>
      <w:sz w:val="20"/>
      <w:szCs w:val="20"/>
      <w:u w:val="single"/>
    </w:rPr>
  </w:style>
  <w:style w:type="paragraph" w:customStyle="1" w:styleId="18">
    <w:name w:val="Обычный1"/>
    <w:rsid w:val="00CD3BE9"/>
    <w:pPr>
      <w:widowControl w:val="0"/>
      <w:spacing w:after="0" w:line="260" w:lineRule="auto"/>
      <w:ind w:firstLine="220"/>
      <w:jc w:val="both"/>
    </w:pPr>
    <w:rPr>
      <w:rFonts w:ascii="Arial" w:eastAsia="Times New Roman" w:hAnsi="Arial" w:cs="Times New Roman"/>
      <w:b/>
      <w:snapToGrid w:val="0"/>
      <w:sz w:val="18"/>
      <w:lang w:eastAsia="ru-RU"/>
    </w:rPr>
  </w:style>
  <w:style w:type="character" w:customStyle="1" w:styleId="highlighthighlightactive">
    <w:name w:val="highlight highlight_active"/>
    <w:rsid w:val="00CD3BE9"/>
  </w:style>
  <w:style w:type="character" w:customStyle="1" w:styleId="context">
    <w:name w:val="context"/>
    <w:rsid w:val="00CD3BE9"/>
  </w:style>
  <w:style w:type="character" w:customStyle="1" w:styleId="contextcurrent">
    <w:name w:val="context_current"/>
    <w:rsid w:val="00CD3BE9"/>
  </w:style>
  <w:style w:type="paragraph" w:customStyle="1" w:styleId="11Char">
    <w:name w:val="Знак1 Знак Знак Знак Знак Знак Знак Знак Знак1 Char"/>
    <w:basedOn w:val="a5"/>
    <w:rsid w:val="00CD3BE9"/>
    <w:pPr>
      <w:spacing w:after="160" w:line="240" w:lineRule="exact"/>
      <w:ind w:firstLine="0"/>
      <w:jc w:val="left"/>
    </w:pPr>
    <w:rPr>
      <w:rFonts w:ascii="Verdana" w:eastAsia="Times New Roman" w:hAnsi="Verdana"/>
      <w:sz w:val="20"/>
      <w:szCs w:val="20"/>
      <w:lang w:val="en-US"/>
    </w:rPr>
  </w:style>
  <w:style w:type="paragraph" w:styleId="2">
    <w:name w:val="List Bullet 2"/>
    <w:basedOn w:val="a5"/>
    <w:rsid w:val="00CD3BE9"/>
    <w:pPr>
      <w:numPr>
        <w:numId w:val="1"/>
      </w:numPr>
      <w:jc w:val="left"/>
    </w:pPr>
    <w:rPr>
      <w:rFonts w:eastAsia="Times New Roman"/>
      <w:sz w:val="24"/>
      <w:szCs w:val="24"/>
    </w:rPr>
  </w:style>
  <w:style w:type="character" w:customStyle="1" w:styleId="WW8Num4z1">
    <w:name w:val="WW8Num4z1"/>
    <w:rsid w:val="00CD3BE9"/>
    <w:rPr>
      <w:rFonts w:ascii="Courier New" w:hAnsi="Courier New" w:cs="Courier New"/>
    </w:rPr>
  </w:style>
  <w:style w:type="paragraph" w:customStyle="1" w:styleId="19">
    <w:name w:val="Знак Знак1 Знак"/>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match">
    <w:name w:val="match"/>
    <w:rsid w:val="00CD3BE9"/>
  </w:style>
  <w:style w:type="character" w:customStyle="1" w:styleId="visited">
    <w:name w:val="visited"/>
    <w:rsid w:val="00CD3BE9"/>
  </w:style>
  <w:style w:type="paragraph" w:customStyle="1" w:styleId="formattexttopleveltext">
    <w:name w:val="formattext topleveltext"/>
    <w:basedOn w:val="a5"/>
    <w:rsid w:val="00CD3BE9"/>
    <w:pPr>
      <w:spacing w:before="100" w:beforeAutospacing="1" w:after="100" w:afterAutospacing="1"/>
      <w:ind w:firstLine="0"/>
      <w:jc w:val="left"/>
    </w:pPr>
    <w:rPr>
      <w:rFonts w:eastAsia="Times New Roman"/>
      <w:sz w:val="24"/>
      <w:szCs w:val="24"/>
    </w:rPr>
  </w:style>
  <w:style w:type="character" w:customStyle="1" w:styleId="FontStyle15">
    <w:name w:val="Font Style15"/>
    <w:rsid w:val="00CD3BE9"/>
    <w:rPr>
      <w:rFonts w:ascii="Times New Roman" w:hAnsi="Times New Roman" w:cs="Times New Roman"/>
      <w:sz w:val="24"/>
      <w:szCs w:val="24"/>
    </w:rPr>
  </w:style>
  <w:style w:type="paragraph" w:customStyle="1" w:styleId="Style9">
    <w:name w:val="Style9"/>
    <w:basedOn w:val="a5"/>
    <w:rsid w:val="00CD3BE9"/>
    <w:pPr>
      <w:widowControl w:val="0"/>
      <w:autoSpaceDE w:val="0"/>
      <w:autoSpaceDN w:val="0"/>
      <w:adjustRightInd w:val="0"/>
      <w:spacing w:line="331" w:lineRule="exact"/>
      <w:ind w:firstLine="734"/>
    </w:pPr>
    <w:rPr>
      <w:rFonts w:eastAsia="Times New Roman"/>
      <w:sz w:val="24"/>
      <w:szCs w:val="24"/>
    </w:rPr>
  </w:style>
  <w:style w:type="paragraph" w:customStyle="1" w:styleId="2a">
    <w:name w:val="Знак Знак Знак2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220">
    <w:name w:val="Знак Знак Знак2 Знак Знак Знак Знак Знак Знак Знак2"/>
    <w:basedOn w:val="a5"/>
    <w:rsid w:val="00CD3BE9"/>
    <w:pPr>
      <w:ind w:firstLine="0"/>
      <w:jc w:val="left"/>
    </w:pPr>
    <w:rPr>
      <w:rFonts w:ascii="Verdana" w:eastAsia="Times New Roman" w:hAnsi="Verdana" w:cs="Verdana"/>
      <w:sz w:val="20"/>
      <w:szCs w:val="20"/>
      <w:lang w:val="en-US"/>
    </w:rPr>
  </w:style>
  <w:style w:type="paragraph" w:customStyle="1" w:styleId="centerarticlelink">
    <w:name w:val="centerarticlelink"/>
    <w:basedOn w:val="a5"/>
    <w:rsid w:val="00CD3BE9"/>
    <w:pPr>
      <w:spacing w:before="100" w:beforeAutospacing="1" w:after="100" w:afterAutospacing="1"/>
      <w:ind w:firstLine="0"/>
      <w:jc w:val="left"/>
    </w:pPr>
    <w:rPr>
      <w:rFonts w:ascii="Arial" w:eastAsia="Times New Roman" w:hAnsi="Arial" w:cs="Arial"/>
      <w:color w:val="000000"/>
      <w:sz w:val="24"/>
      <w:szCs w:val="24"/>
    </w:rPr>
  </w:style>
  <w:style w:type="paragraph" w:customStyle="1" w:styleId="txt">
    <w:name w:val="txt"/>
    <w:basedOn w:val="a5"/>
    <w:rsid w:val="00CD3BE9"/>
    <w:pPr>
      <w:spacing w:before="100" w:beforeAutospacing="1" w:after="100" w:afterAutospacing="1"/>
      <w:ind w:firstLine="0"/>
      <w:jc w:val="left"/>
    </w:pPr>
    <w:rPr>
      <w:rFonts w:ascii="Verdana" w:eastAsia="Times New Roman" w:hAnsi="Verdana" w:cs="Verdana"/>
      <w:color w:val="000000"/>
      <w:sz w:val="17"/>
      <w:szCs w:val="17"/>
    </w:rPr>
  </w:style>
  <w:style w:type="paragraph" w:customStyle="1" w:styleId="textb">
    <w:name w:val="textb"/>
    <w:basedOn w:val="a5"/>
    <w:rsid w:val="00CD3BE9"/>
    <w:pPr>
      <w:ind w:firstLine="0"/>
      <w:jc w:val="left"/>
    </w:pPr>
    <w:rPr>
      <w:rFonts w:ascii="Arial" w:eastAsia="Times New Roman" w:hAnsi="Arial" w:cs="Arial"/>
      <w:b/>
      <w:bCs/>
    </w:rPr>
  </w:style>
  <w:style w:type="paragraph" w:customStyle="1" w:styleId="western">
    <w:name w:val="western"/>
    <w:basedOn w:val="a5"/>
    <w:rsid w:val="00CD3BE9"/>
    <w:pPr>
      <w:spacing w:before="100" w:beforeAutospacing="1" w:after="100" w:afterAutospacing="1"/>
      <w:ind w:firstLine="0"/>
      <w:jc w:val="left"/>
    </w:pPr>
    <w:rPr>
      <w:rFonts w:eastAsia="Times New Roman"/>
      <w:sz w:val="24"/>
      <w:szCs w:val="24"/>
    </w:rPr>
  </w:style>
  <w:style w:type="character" w:customStyle="1" w:styleId="Normal">
    <w:name w:val="Normal Знак"/>
    <w:locked/>
    <w:rsid w:val="00CD3BE9"/>
    <w:rPr>
      <w:sz w:val="24"/>
      <w:szCs w:val="24"/>
      <w:lang w:val="ru-RU" w:eastAsia="ru-RU"/>
    </w:rPr>
  </w:style>
  <w:style w:type="paragraph" w:customStyle="1" w:styleId="ConsTitle">
    <w:name w:val="ConsTitle"/>
    <w:rsid w:val="00CD3BE9"/>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CD3BE9"/>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2">
    <w:name w:val="çàãîëîâîê 5"/>
    <w:basedOn w:val="a5"/>
    <w:next w:val="a5"/>
    <w:rsid w:val="00CD3BE9"/>
    <w:pPr>
      <w:keepNext/>
      <w:ind w:firstLine="0"/>
      <w:jc w:val="center"/>
    </w:pPr>
    <w:rPr>
      <w:rFonts w:eastAsia="Times New Roman"/>
      <w:sz w:val="24"/>
      <w:szCs w:val="24"/>
    </w:rPr>
  </w:style>
  <w:style w:type="paragraph" w:customStyle="1" w:styleId="Normal10-022">
    <w:name w:val="Стиль Normal + 10 пт полужирный По центру Слева:  -02 см Справ...2"/>
    <w:basedOn w:val="a5"/>
    <w:link w:val="Normal10-0220"/>
    <w:rsid w:val="00CD3BE9"/>
    <w:pPr>
      <w:snapToGrid w:val="0"/>
      <w:ind w:left="-113" w:right="-113" w:firstLine="0"/>
      <w:jc w:val="center"/>
    </w:pPr>
    <w:rPr>
      <w:rFonts w:eastAsia="Times New Roman"/>
      <w:b/>
      <w:bCs/>
      <w:sz w:val="20"/>
      <w:szCs w:val="20"/>
    </w:rPr>
  </w:style>
  <w:style w:type="character" w:customStyle="1" w:styleId="Normal10-0220">
    <w:name w:val="Стиль Normal + 10 пт полужирный По центру Слева:  -02 см Справ...2 Знак"/>
    <w:link w:val="Normal10-022"/>
    <w:locked/>
    <w:rsid w:val="00CD3BE9"/>
    <w:rPr>
      <w:rFonts w:ascii="Times New Roman" w:eastAsia="Times New Roman" w:hAnsi="Times New Roman" w:cs="Times New Roman"/>
      <w:b/>
      <w:bCs/>
      <w:sz w:val="20"/>
      <w:szCs w:val="20"/>
      <w:lang w:eastAsia="ru-RU"/>
    </w:rPr>
  </w:style>
  <w:style w:type="character" w:customStyle="1" w:styleId="FontStyle88">
    <w:name w:val="Font Style88"/>
    <w:rsid w:val="00CD3BE9"/>
    <w:rPr>
      <w:rFonts w:ascii="Times New Roman" w:hAnsi="Times New Roman" w:cs="Times New Roman"/>
      <w:sz w:val="22"/>
      <w:szCs w:val="22"/>
    </w:rPr>
  </w:style>
  <w:style w:type="paragraph" w:customStyle="1" w:styleId="111">
    <w:name w:val="Знак11"/>
    <w:basedOn w:val="a5"/>
    <w:rsid w:val="00CD3BE9"/>
    <w:pPr>
      <w:ind w:firstLine="0"/>
      <w:jc w:val="left"/>
    </w:pPr>
    <w:rPr>
      <w:rFonts w:ascii="Verdana" w:eastAsia="Times New Roman" w:hAnsi="Verdana" w:cs="Verdana"/>
      <w:sz w:val="20"/>
      <w:szCs w:val="20"/>
      <w:lang w:val="en-US"/>
    </w:rPr>
  </w:style>
  <w:style w:type="paragraph" w:customStyle="1" w:styleId="aff7">
    <w:name w:val="Знак Знак Знак Знак"/>
    <w:basedOn w:val="a5"/>
    <w:rsid w:val="00CD3BE9"/>
    <w:pPr>
      <w:ind w:firstLine="0"/>
      <w:jc w:val="left"/>
    </w:pPr>
    <w:rPr>
      <w:rFonts w:ascii="Verdana" w:eastAsia="Times New Roman" w:hAnsi="Verdana" w:cs="Verdana"/>
      <w:sz w:val="20"/>
      <w:szCs w:val="20"/>
      <w:lang w:val="en-US"/>
    </w:rPr>
  </w:style>
  <w:style w:type="character" w:styleId="aff8">
    <w:name w:val="FollowedHyperlink"/>
    <w:uiPriority w:val="99"/>
    <w:rsid w:val="00CD3BE9"/>
    <w:rPr>
      <w:color w:val="800080"/>
      <w:u w:val="single"/>
    </w:rPr>
  </w:style>
  <w:style w:type="paragraph" w:customStyle="1" w:styleId="1a">
    <w:name w:val="Знак1 Знак Знак Знак Знак Знак Знак Знак Знак Знак Знак Знак Знак"/>
    <w:basedOn w:val="a5"/>
    <w:rsid w:val="00CD3BE9"/>
    <w:pPr>
      <w:widowControl w:val="0"/>
      <w:adjustRightInd w:val="0"/>
      <w:spacing w:after="160" w:line="240" w:lineRule="exact"/>
      <w:ind w:firstLine="0"/>
      <w:jc w:val="right"/>
    </w:pPr>
    <w:rPr>
      <w:rFonts w:eastAsia="Times New Roman"/>
      <w:sz w:val="20"/>
      <w:szCs w:val="20"/>
      <w:lang w:val="en-GB"/>
    </w:rPr>
  </w:style>
  <w:style w:type="paragraph" w:customStyle="1" w:styleId="112">
    <w:name w:val="Знак Знак1 Знак1"/>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nobase">
    <w:name w:val="nobase"/>
    <w:rsid w:val="00CD3BE9"/>
  </w:style>
  <w:style w:type="paragraph" w:customStyle="1" w:styleId="210">
    <w:name w:val="Знак Знак Знак2 Знак Знак Знак Знак Знак Знак Знак1"/>
    <w:basedOn w:val="a5"/>
    <w:rsid w:val="00CD3BE9"/>
    <w:pPr>
      <w:ind w:firstLine="0"/>
      <w:jc w:val="left"/>
    </w:pPr>
    <w:rPr>
      <w:rFonts w:ascii="Verdana" w:eastAsia="Times New Roman" w:hAnsi="Verdana" w:cs="Verdana"/>
      <w:sz w:val="20"/>
      <w:szCs w:val="20"/>
      <w:lang w:val="en-US"/>
    </w:rPr>
  </w:style>
  <w:style w:type="paragraph" w:styleId="aff9">
    <w:name w:val="List Paragraph"/>
    <w:basedOn w:val="a5"/>
    <w:link w:val="affa"/>
    <w:uiPriority w:val="34"/>
    <w:qFormat/>
    <w:rsid w:val="00CD3BE9"/>
    <w:pPr>
      <w:ind w:left="720" w:firstLine="709"/>
    </w:pPr>
  </w:style>
  <w:style w:type="paragraph" w:styleId="affb">
    <w:name w:val="Document Map"/>
    <w:basedOn w:val="a5"/>
    <w:link w:val="affc"/>
    <w:rsid w:val="00CD3BE9"/>
    <w:pPr>
      <w:widowControl w:val="0"/>
      <w:ind w:firstLine="220"/>
    </w:pPr>
    <w:rPr>
      <w:rFonts w:ascii="Tahoma" w:eastAsia="Times New Roman" w:hAnsi="Tahoma" w:cs="Tahoma"/>
      <w:b/>
      <w:bCs/>
      <w:sz w:val="16"/>
      <w:szCs w:val="16"/>
    </w:rPr>
  </w:style>
  <w:style w:type="character" w:customStyle="1" w:styleId="affc">
    <w:name w:val="Схема документа Знак"/>
    <w:basedOn w:val="a7"/>
    <w:link w:val="affb"/>
    <w:rsid w:val="00CD3BE9"/>
    <w:rPr>
      <w:rFonts w:ascii="Tahoma" w:eastAsia="Times New Roman" w:hAnsi="Tahoma" w:cs="Tahoma"/>
      <w:b/>
      <w:bCs/>
      <w:sz w:val="16"/>
      <w:szCs w:val="16"/>
      <w:lang w:eastAsia="ru-RU"/>
    </w:rPr>
  </w:style>
  <w:style w:type="paragraph" w:customStyle="1" w:styleId="230">
    <w:name w:val="Знак Знак Знак2 Знак Знак Знак Знак Знак Знак Знак3"/>
    <w:basedOn w:val="a5"/>
    <w:rsid w:val="00CD3BE9"/>
    <w:pPr>
      <w:ind w:firstLine="0"/>
      <w:jc w:val="left"/>
    </w:pPr>
    <w:rPr>
      <w:rFonts w:ascii="Verdana" w:eastAsia="Times New Roman" w:hAnsi="Verdana" w:cs="Verdana"/>
      <w:sz w:val="20"/>
      <w:szCs w:val="20"/>
      <w:lang w:val="en-US"/>
    </w:rPr>
  </w:style>
  <w:style w:type="character" w:customStyle="1" w:styleId="113">
    <w:name w:val="Знак Знак Знак Знак Знак Знак11"/>
    <w:aliases w:val=" Знак Знак Знак Знак Знак Знак Знак"/>
    <w:rsid w:val="00CD3BE9"/>
    <w:rPr>
      <w:rFonts w:ascii="Arial" w:hAnsi="Arial" w:cs="Arial"/>
      <w:sz w:val="24"/>
      <w:szCs w:val="24"/>
      <w:lang w:val="ru-RU" w:eastAsia="ru-RU" w:bidi="ar-SA"/>
    </w:rPr>
  </w:style>
  <w:style w:type="character" w:customStyle="1" w:styleId="92">
    <w:name w:val="Знак Знак9"/>
    <w:semiHidden/>
    <w:rsid w:val="00CD3BE9"/>
    <w:rPr>
      <w:rFonts w:ascii="Arial" w:hAnsi="Arial" w:cs="Arial"/>
      <w:lang w:val="ru-RU" w:eastAsia="ru-RU" w:bidi="ar-SA"/>
    </w:rPr>
  </w:style>
  <w:style w:type="numbering" w:customStyle="1" w:styleId="42">
    <w:name w:val="Нет списка4"/>
    <w:next w:val="a9"/>
    <w:uiPriority w:val="99"/>
    <w:semiHidden/>
    <w:unhideWhenUsed/>
    <w:rsid w:val="00CD3BE9"/>
  </w:style>
  <w:style w:type="character" w:styleId="affd">
    <w:name w:val="annotation reference"/>
    <w:semiHidden/>
    <w:unhideWhenUsed/>
    <w:rsid w:val="00CD3BE9"/>
    <w:rPr>
      <w:sz w:val="16"/>
      <w:szCs w:val="16"/>
    </w:rPr>
  </w:style>
  <w:style w:type="paragraph" w:styleId="affe">
    <w:name w:val="annotation subject"/>
    <w:basedOn w:val="aff3"/>
    <w:next w:val="aff3"/>
    <w:link w:val="afff"/>
    <w:semiHidden/>
    <w:unhideWhenUsed/>
    <w:rsid w:val="00CD3BE9"/>
    <w:pPr>
      <w:ind w:firstLine="1418"/>
      <w:jc w:val="both"/>
    </w:pPr>
    <w:rPr>
      <w:rFonts w:ascii="Times New Roman" w:eastAsia="Calibri" w:hAnsi="Times New Roman" w:cs="Times New Roman"/>
      <w:b/>
      <w:bCs/>
    </w:rPr>
  </w:style>
  <w:style w:type="character" w:customStyle="1" w:styleId="afff">
    <w:name w:val="Тема примечания Знак"/>
    <w:basedOn w:val="aff4"/>
    <w:link w:val="affe"/>
    <w:semiHidden/>
    <w:rsid w:val="00CD3BE9"/>
    <w:rPr>
      <w:rFonts w:ascii="Times New Roman" w:eastAsia="Calibri" w:hAnsi="Times New Roman" w:cs="Times New Roman"/>
      <w:b/>
      <w:bCs/>
      <w:sz w:val="20"/>
      <w:szCs w:val="20"/>
      <w:lang w:eastAsia="ru-RU"/>
    </w:rPr>
  </w:style>
  <w:style w:type="table" w:customStyle="1" w:styleId="1b">
    <w:name w:val="Сетка таблицы1"/>
    <w:basedOn w:val="a8"/>
    <w:next w:val="af2"/>
    <w:uiPriority w:val="59"/>
    <w:rsid w:val="00CD3B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a5"/>
    <w:rsid w:val="00565A1B"/>
    <w:pPr>
      <w:spacing w:before="100" w:beforeAutospacing="1" w:after="100" w:afterAutospacing="1"/>
      <w:ind w:firstLine="0"/>
      <w:jc w:val="left"/>
    </w:pPr>
    <w:rPr>
      <w:rFonts w:eastAsia="Times New Roman"/>
      <w:color w:val="000000"/>
      <w:sz w:val="20"/>
      <w:szCs w:val="20"/>
    </w:rPr>
  </w:style>
  <w:style w:type="paragraph" w:customStyle="1" w:styleId="font6">
    <w:name w:val="font6"/>
    <w:basedOn w:val="a5"/>
    <w:rsid w:val="00565A1B"/>
    <w:pPr>
      <w:spacing w:before="100" w:beforeAutospacing="1" w:after="100" w:afterAutospacing="1"/>
      <w:ind w:firstLine="0"/>
      <w:jc w:val="left"/>
    </w:pPr>
    <w:rPr>
      <w:rFonts w:eastAsia="Times New Roman"/>
      <w:color w:val="FF0000"/>
      <w:sz w:val="20"/>
      <w:szCs w:val="20"/>
    </w:rPr>
  </w:style>
  <w:style w:type="paragraph" w:customStyle="1" w:styleId="font7">
    <w:name w:val="font7"/>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8">
    <w:name w:val="font8"/>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9">
    <w:name w:val="font9"/>
    <w:basedOn w:val="a5"/>
    <w:rsid w:val="00565A1B"/>
    <w:pPr>
      <w:spacing w:before="100" w:beforeAutospacing="1" w:after="100" w:afterAutospacing="1"/>
      <w:ind w:firstLine="0"/>
      <w:jc w:val="left"/>
    </w:pPr>
    <w:rPr>
      <w:rFonts w:eastAsia="Times New Roman"/>
      <w:sz w:val="20"/>
      <w:szCs w:val="20"/>
    </w:rPr>
  </w:style>
  <w:style w:type="paragraph" w:customStyle="1" w:styleId="font10">
    <w:name w:val="font10"/>
    <w:basedOn w:val="a5"/>
    <w:rsid w:val="00565A1B"/>
    <w:pPr>
      <w:spacing w:before="100" w:beforeAutospacing="1" w:after="100" w:afterAutospacing="1"/>
      <w:ind w:firstLine="0"/>
      <w:jc w:val="left"/>
    </w:pPr>
    <w:rPr>
      <w:rFonts w:eastAsia="Times New Roman"/>
      <w:color w:val="00B0F0"/>
      <w:sz w:val="20"/>
      <w:szCs w:val="20"/>
    </w:rPr>
  </w:style>
  <w:style w:type="paragraph" w:customStyle="1" w:styleId="font11">
    <w:name w:val="font11"/>
    <w:basedOn w:val="a5"/>
    <w:rsid w:val="00565A1B"/>
    <w:pPr>
      <w:spacing w:before="100" w:beforeAutospacing="1" w:after="100" w:afterAutospacing="1"/>
      <w:ind w:firstLine="0"/>
      <w:jc w:val="left"/>
    </w:pPr>
    <w:rPr>
      <w:rFonts w:eastAsia="Times New Roman"/>
      <w:color w:val="7030A0"/>
      <w:sz w:val="20"/>
      <w:szCs w:val="20"/>
    </w:rPr>
  </w:style>
  <w:style w:type="paragraph" w:customStyle="1" w:styleId="font12">
    <w:name w:val="font12"/>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13">
    <w:name w:val="font13"/>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14">
    <w:name w:val="font14"/>
    <w:basedOn w:val="a5"/>
    <w:rsid w:val="00565A1B"/>
    <w:pPr>
      <w:spacing w:before="100" w:beforeAutospacing="1" w:after="100" w:afterAutospacing="1"/>
      <w:ind w:firstLine="0"/>
      <w:jc w:val="left"/>
    </w:pPr>
    <w:rPr>
      <w:rFonts w:eastAsia="Times New Roman"/>
      <w:color w:val="4F81BD"/>
      <w:sz w:val="20"/>
      <w:szCs w:val="20"/>
    </w:rPr>
  </w:style>
  <w:style w:type="paragraph" w:customStyle="1" w:styleId="font15">
    <w:name w:val="font15"/>
    <w:basedOn w:val="a5"/>
    <w:rsid w:val="00565A1B"/>
    <w:pPr>
      <w:spacing w:before="100" w:beforeAutospacing="1" w:after="100" w:afterAutospacing="1"/>
      <w:ind w:firstLine="0"/>
      <w:jc w:val="left"/>
    </w:pPr>
    <w:rPr>
      <w:rFonts w:eastAsia="Times New Roman"/>
      <w:color w:val="FFC000"/>
      <w:sz w:val="20"/>
      <w:szCs w:val="20"/>
    </w:rPr>
  </w:style>
  <w:style w:type="paragraph" w:customStyle="1" w:styleId="xl65">
    <w:name w:val="xl65"/>
    <w:basedOn w:val="a5"/>
    <w:rsid w:val="00565A1B"/>
    <w:pPr>
      <w:spacing w:before="100" w:beforeAutospacing="1" w:after="100" w:afterAutospacing="1"/>
      <w:ind w:firstLine="0"/>
      <w:jc w:val="center"/>
    </w:pPr>
    <w:rPr>
      <w:rFonts w:eastAsia="Times New Roman"/>
      <w:sz w:val="24"/>
      <w:szCs w:val="24"/>
    </w:rPr>
  </w:style>
  <w:style w:type="paragraph" w:customStyle="1" w:styleId="xl66">
    <w:name w:val="xl66"/>
    <w:basedOn w:val="a5"/>
    <w:rsid w:val="00565A1B"/>
    <w:pPr>
      <w:spacing w:before="100" w:beforeAutospacing="1" w:after="100" w:afterAutospacing="1"/>
      <w:ind w:firstLine="0"/>
      <w:jc w:val="left"/>
    </w:pPr>
    <w:rPr>
      <w:rFonts w:eastAsia="Times New Roman"/>
      <w:sz w:val="24"/>
      <w:szCs w:val="24"/>
    </w:rPr>
  </w:style>
  <w:style w:type="paragraph" w:customStyle="1" w:styleId="xl67">
    <w:name w:val="xl6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8">
    <w:name w:val="xl6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9">
    <w:name w:val="xl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0">
    <w:name w:val="xl7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71">
    <w:name w:val="xl7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72">
    <w:name w:val="xl7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73">
    <w:name w:val="xl7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4">
    <w:name w:val="xl7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5">
    <w:name w:val="xl7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6">
    <w:name w:val="xl7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7">
    <w:name w:val="xl77"/>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8">
    <w:name w:val="xl7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9">
    <w:name w:val="xl7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80">
    <w:name w:val="xl80"/>
    <w:basedOn w:val="a5"/>
    <w:rsid w:val="00565A1B"/>
    <w:pPr>
      <w:spacing w:before="100" w:beforeAutospacing="1" w:after="100" w:afterAutospacing="1"/>
      <w:ind w:firstLine="0"/>
      <w:jc w:val="left"/>
    </w:pPr>
    <w:rPr>
      <w:rFonts w:eastAsia="Times New Roman"/>
      <w:sz w:val="24"/>
      <w:szCs w:val="24"/>
    </w:rPr>
  </w:style>
  <w:style w:type="paragraph" w:customStyle="1" w:styleId="xl81">
    <w:name w:val="xl81"/>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2">
    <w:name w:val="xl82"/>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3">
    <w:name w:val="xl8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4">
    <w:name w:val="xl8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5">
    <w:name w:val="xl85"/>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6">
    <w:name w:val="xl86"/>
    <w:basedOn w:val="a5"/>
    <w:rsid w:val="00565A1B"/>
    <w:pPr>
      <w:spacing w:before="100" w:beforeAutospacing="1" w:after="100" w:afterAutospacing="1"/>
      <w:ind w:firstLine="0"/>
      <w:jc w:val="left"/>
      <w:textAlignment w:val="top"/>
    </w:pPr>
    <w:rPr>
      <w:rFonts w:eastAsia="Times New Roman"/>
      <w:sz w:val="24"/>
      <w:szCs w:val="24"/>
    </w:rPr>
  </w:style>
  <w:style w:type="paragraph" w:customStyle="1" w:styleId="xl87">
    <w:name w:val="xl87"/>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8">
    <w:name w:val="xl8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9">
    <w:name w:val="xl89"/>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90">
    <w:name w:val="xl9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16"/>
      <w:szCs w:val="16"/>
    </w:rPr>
  </w:style>
  <w:style w:type="paragraph" w:customStyle="1" w:styleId="xl91">
    <w:name w:val="xl9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2">
    <w:name w:val="xl9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93">
    <w:name w:val="xl93"/>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4">
    <w:name w:val="xl94"/>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5">
    <w:name w:val="xl9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6">
    <w:name w:val="xl9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7">
    <w:name w:val="xl9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98">
    <w:name w:val="xl9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99">
    <w:name w:val="xl9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00">
    <w:name w:val="xl10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1">
    <w:name w:val="xl10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2">
    <w:name w:val="xl10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03">
    <w:name w:val="xl103"/>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FF0000"/>
      <w:sz w:val="20"/>
      <w:szCs w:val="20"/>
    </w:rPr>
  </w:style>
  <w:style w:type="paragraph" w:customStyle="1" w:styleId="xl104">
    <w:name w:val="xl10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05">
    <w:name w:val="xl105"/>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106">
    <w:name w:val="xl10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7">
    <w:name w:val="xl107"/>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8">
    <w:name w:val="xl10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09">
    <w:name w:val="xl1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0">
    <w:name w:val="xl1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1">
    <w:name w:val="xl11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2">
    <w:name w:val="xl11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13">
    <w:name w:val="xl11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16"/>
      <w:szCs w:val="16"/>
    </w:rPr>
  </w:style>
  <w:style w:type="paragraph" w:customStyle="1" w:styleId="xl114">
    <w:name w:val="xl11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7030A0"/>
      <w:sz w:val="20"/>
      <w:szCs w:val="20"/>
    </w:rPr>
  </w:style>
  <w:style w:type="paragraph" w:customStyle="1" w:styleId="xl115">
    <w:name w:val="xl11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6">
    <w:name w:val="xl11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7">
    <w:name w:val="xl11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18">
    <w:name w:val="xl11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119">
    <w:name w:val="xl11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0">
    <w:name w:val="xl12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1">
    <w:name w:val="xl121"/>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2">
    <w:name w:val="xl12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123">
    <w:name w:val="xl123"/>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4">
    <w:name w:val="xl124"/>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5">
    <w:name w:val="xl12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26">
    <w:name w:val="xl12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00B0F0"/>
      <w:sz w:val="20"/>
      <w:szCs w:val="20"/>
    </w:rPr>
  </w:style>
  <w:style w:type="paragraph" w:customStyle="1" w:styleId="xl127">
    <w:name w:val="xl12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16"/>
      <w:szCs w:val="16"/>
    </w:rPr>
  </w:style>
  <w:style w:type="paragraph" w:customStyle="1" w:styleId="xl128">
    <w:name w:val="xl128"/>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29">
    <w:name w:val="xl129"/>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130">
    <w:name w:val="xl1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1">
    <w:name w:val="xl131"/>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2">
    <w:name w:val="xl132"/>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3">
    <w:name w:val="xl133"/>
    <w:basedOn w:val="a5"/>
    <w:rsid w:val="00565A1B"/>
    <w:pPr>
      <w:pBdr>
        <w:top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34">
    <w:name w:val="xl13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5">
    <w:name w:val="xl135"/>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6">
    <w:name w:val="xl136"/>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37">
    <w:name w:val="xl137"/>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0000"/>
      <w:sz w:val="20"/>
      <w:szCs w:val="20"/>
    </w:rPr>
  </w:style>
  <w:style w:type="paragraph" w:customStyle="1" w:styleId="xl138">
    <w:name w:val="xl13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39">
    <w:name w:val="xl139"/>
    <w:basedOn w:val="a5"/>
    <w:rsid w:val="00565A1B"/>
    <w:pPr>
      <w:spacing w:before="100" w:beforeAutospacing="1" w:after="100" w:afterAutospacing="1"/>
      <w:ind w:firstLine="0"/>
      <w:jc w:val="center"/>
    </w:pPr>
    <w:rPr>
      <w:rFonts w:eastAsia="Times New Roman"/>
      <w:sz w:val="24"/>
      <w:szCs w:val="24"/>
    </w:rPr>
  </w:style>
  <w:style w:type="paragraph" w:customStyle="1" w:styleId="xl140">
    <w:name w:val="xl14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41">
    <w:name w:val="xl14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2">
    <w:name w:val="xl14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4"/>
      <w:szCs w:val="24"/>
    </w:rPr>
  </w:style>
  <w:style w:type="paragraph" w:customStyle="1" w:styleId="xl143">
    <w:name w:val="xl14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4">
    <w:name w:val="xl144"/>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5">
    <w:name w:val="xl14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6">
    <w:name w:val="xl146"/>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7">
    <w:name w:val="xl147"/>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8">
    <w:name w:val="xl148"/>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9">
    <w:name w:val="xl1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0">
    <w:name w:val="xl150"/>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1">
    <w:name w:val="xl151"/>
    <w:basedOn w:val="a5"/>
    <w:rsid w:val="00565A1B"/>
    <w:pPr>
      <w:pBdr>
        <w:top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2">
    <w:name w:val="xl152"/>
    <w:basedOn w:val="a5"/>
    <w:rsid w:val="00565A1B"/>
    <w:pPr>
      <w:pBdr>
        <w:top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3">
    <w:name w:val="xl15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54">
    <w:name w:val="xl15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55">
    <w:name w:val="xl15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56">
    <w:name w:val="xl15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7">
    <w:name w:val="xl15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8">
    <w:name w:val="xl158"/>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9">
    <w:name w:val="xl15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60">
    <w:name w:val="xl16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1">
    <w:name w:val="xl161"/>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2">
    <w:name w:val="xl162"/>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3">
    <w:name w:val="xl163"/>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4">
    <w:name w:val="xl164"/>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5">
    <w:name w:val="xl165"/>
    <w:basedOn w:val="a5"/>
    <w:rsid w:val="00565A1B"/>
    <w:pPr>
      <w:pBdr>
        <w:left w:val="single" w:sz="4" w:space="0" w:color="auto"/>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6">
    <w:name w:val="xl16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7">
    <w:name w:val="xl167"/>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8">
    <w:name w:val="xl16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9">
    <w:name w:val="xl169"/>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0">
    <w:name w:val="xl17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71">
    <w:name w:val="xl171"/>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2">
    <w:name w:val="xl172"/>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173">
    <w:name w:val="xl173"/>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4">
    <w:name w:val="xl17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5">
    <w:name w:val="xl17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6">
    <w:name w:val="xl176"/>
    <w:basedOn w:val="a5"/>
    <w:rsid w:val="00565A1B"/>
    <w:pPr>
      <w:pBdr>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7">
    <w:name w:val="xl177"/>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8">
    <w:name w:val="xl178"/>
    <w:basedOn w:val="a5"/>
    <w:rsid w:val="00565A1B"/>
    <w:pPr>
      <w:pBdr>
        <w:top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9">
    <w:name w:val="xl179"/>
    <w:basedOn w:val="a5"/>
    <w:rsid w:val="00565A1B"/>
    <w:pPr>
      <w:spacing w:before="100" w:beforeAutospacing="1" w:after="100" w:afterAutospacing="1"/>
      <w:ind w:firstLine="0"/>
      <w:jc w:val="center"/>
      <w:textAlignment w:val="center"/>
    </w:pPr>
    <w:rPr>
      <w:rFonts w:eastAsia="Times New Roman"/>
      <w:color w:val="00B0F0"/>
      <w:sz w:val="20"/>
      <w:szCs w:val="20"/>
    </w:rPr>
  </w:style>
  <w:style w:type="paragraph" w:customStyle="1" w:styleId="xl180">
    <w:name w:val="xl180"/>
    <w:basedOn w:val="a5"/>
    <w:rsid w:val="00565A1B"/>
    <w:pPr>
      <w:pBdr>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81">
    <w:name w:val="xl18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2">
    <w:name w:val="xl18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3">
    <w:name w:val="xl18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4">
    <w:name w:val="xl18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5">
    <w:name w:val="xl18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6">
    <w:name w:val="xl18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7">
    <w:name w:val="xl187"/>
    <w:basedOn w:val="a5"/>
    <w:rsid w:val="00565A1B"/>
    <w:pPr>
      <w:pBdr>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8">
    <w:name w:val="xl188"/>
    <w:basedOn w:val="a5"/>
    <w:rsid w:val="00565A1B"/>
    <w:pPr>
      <w:pBdr>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9">
    <w:name w:val="xl18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0">
    <w:name w:val="xl19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1">
    <w:name w:val="xl191"/>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2">
    <w:name w:val="xl19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3">
    <w:name w:val="xl19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4">
    <w:name w:val="xl19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5">
    <w:name w:val="xl195"/>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6">
    <w:name w:val="xl196"/>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7">
    <w:name w:val="xl197"/>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8">
    <w:name w:val="xl198"/>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9">
    <w:name w:val="xl19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0">
    <w:name w:val="xl20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1">
    <w:name w:val="xl20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2">
    <w:name w:val="xl20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3">
    <w:name w:val="xl203"/>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4">
    <w:name w:val="xl204"/>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5">
    <w:name w:val="xl20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6">
    <w:name w:val="xl206"/>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7">
    <w:name w:val="xl207"/>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8">
    <w:name w:val="xl208"/>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9">
    <w:name w:val="xl209"/>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0">
    <w:name w:val="xl210"/>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1">
    <w:name w:val="xl211"/>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2">
    <w:name w:val="xl212"/>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3">
    <w:name w:val="xl21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4">
    <w:name w:val="xl21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5">
    <w:name w:val="xl21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6">
    <w:name w:val="xl21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7">
    <w:name w:val="xl217"/>
    <w:basedOn w:val="a5"/>
    <w:rsid w:val="00565A1B"/>
    <w:pPr>
      <w:pBdr>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8">
    <w:name w:val="xl218"/>
    <w:basedOn w:val="a5"/>
    <w:rsid w:val="00565A1B"/>
    <w:pPr>
      <w:pBdr>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9">
    <w:name w:val="xl21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0">
    <w:name w:val="xl22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1">
    <w:name w:val="xl22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2">
    <w:name w:val="xl22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3">
    <w:name w:val="xl223"/>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4">
    <w:name w:val="xl224"/>
    <w:basedOn w:val="a5"/>
    <w:rsid w:val="00565A1B"/>
    <w:pPr>
      <w:pBdr>
        <w:top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5">
    <w:name w:val="xl225"/>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6">
    <w:name w:val="xl226"/>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7">
    <w:name w:val="xl227"/>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8">
    <w:name w:val="xl22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29">
    <w:name w:val="xl22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0">
    <w:name w:val="xl2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1">
    <w:name w:val="xl231"/>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232">
    <w:name w:val="xl232"/>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3">
    <w:name w:val="xl23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4">
    <w:name w:val="xl23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5">
    <w:name w:val="xl235"/>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6">
    <w:name w:val="xl23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7">
    <w:name w:val="xl237"/>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8">
    <w:name w:val="xl238"/>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9">
    <w:name w:val="xl239"/>
    <w:basedOn w:val="a5"/>
    <w:rsid w:val="00565A1B"/>
    <w:pPr>
      <w:pBdr>
        <w:top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0">
    <w:name w:val="xl24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1">
    <w:name w:val="xl241"/>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00B0F0"/>
      <w:sz w:val="20"/>
      <w:szCs w:val="20"/>
    </w:rPr>
  </w:style>
  <w:style w:type="paragraph" w:customStyle="1" w:styleId="xl242">
    <w:name w:val="xl242"/>
    <w:basedOn w:val="a5"/>
    <w:rsid w:val="00565A1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3">
    <w:name w:val="xl243"/>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4">
    <w:name w:val="xl244"/>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5">
    <w:name w:val="xl245"/>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6">
    <w:name w:val="xl246"/>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7">
    <w:name w:val="xl24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8">
    <w:name w:val="xl24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9">
    <w:name w:val="xl2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50">
    <w:name w:val="xl250"/>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1">
    <w:name w:val="xl251"/>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2">
    <w:name w:val="xl252"/>
    <w:basedOn w:val="a5"/>
    <w:rsid w:val="00565A1B"/>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3">
    <w:name w:val="xl253"/>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4">
    <w:name w:val="xl254"/>
    <w:basedOn w:val="a5"/>
    <w:rsid w:val="00565A1B"/>
    <w:pPr>
      <w:pBdr>
        <w:top w:val="single" w:sz="4" w:space="0" w:color="auto"/>
        <w:left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5">
    <w:name w:val="xl255"/>
    <w:basedOn w:val="a5"/>
    <w:rsid w:val="00565A1B"/>
    <w:pPr>
      <w:pBdr>
        <w:top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6">
    <w:name w:val="xl256"/>
    <w:basedOn w:val="a5"/>
    <w:rsid w:val="00565A1B"/>
    <w:pPr>
      <w:pBdr>
        <w:top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7">
    <w:name w:val="xl25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8">
    <w:name w:val="xl258"/>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9">
    <w:name w:val="xl25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0">
    <w:name w:val="xl260"/>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1">
    <w:name w:val="xl261"/>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2">
    <w:name w:val="xl262"/>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3">
    <w:name w:val="xl263"/>
    <w:basedOn w:val="a5"/>
    <w:rsid w:val="00565A1B"/>
    <w:pPr>
      <w:pBdr>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4">
    <w:name w:val="xl264"/>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5">
    <w:name w:val="xl265"/>
    <w:basedOn w:val="a5"/>
    <w:rsid w:val="00565A1B"/>
    <w:pPr>
      <w:pBdr>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6">
    <w:name w:val="xl266"/>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7">
    <w:name w:val="xl26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8">
    <w:name w:val="xl26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9">
    <w:name w:val="xl269"/>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0">
    <w:name w:val="xl27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1">
    <w:name w:val="xl271"/>
    <w:basedOn w:val="a5"/>
    <w:rsid w:val="00565A1B"/>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2">
    <w:name w:val="xl272"/>
    <w:basedOn w:val="a5"/>
    <w:rsid w:val="00565A1B"/>
    <w:pPr>
      <w:pBdr>
        <w:top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3">
    <w:name w:val="xl273"/>
    <w:basedOn w:val="a5"/>
    <w:rsid w:val="00565A1B"/>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4">
    <w:name w:val="xl274"/>
    <w:basedOn w:val="a5"/>
    <w:rsid w:val="00565A1B"/>
    <w:pPr>
      <w:pBdr>
        <w:lef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5">
    <w:name w:val="xl275"/>
    <w:basedOn w:val="a5"/>
    <w:rsid w:val="00565A1B"/>
    <w:pPr>
      <w:pBdr>
        <w:righ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6">
    <w:name w:val="xl276"/>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7">
    <w:name w:val="xl277"/>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8">
    <w:name w:val="xl278"/>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9">
    <w:name w:val="xl279"/>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0">
    <w:name w:val="xl280"/>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1">
    <w:name w:val="xl281"/>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2">
    <w:name w:val="xl282"/>
    <w:basedOn w:val="a5"/>
    <w:rsid w:val="00565A1B"/>
    <w:pPr>
      <w:pBdr>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3">
    <w:name w:val="xl283"/>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4">
    <w:name w:val="xl284"/>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5">
    <w:name w:val="xl285"/>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6">
    <w:name w:val="xl28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7">
    <w:name w:val="xl287"/>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8">
    <w:name w:val="xl288"/>
    <w:basedOn w:val="a5"/>
    <w:rsid w:val="00565A1B"/>
    <w:pPr>
      <w:pBdr>
        <w:top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9">
    <w:name w:val="xl289"/>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0">
    <w:name w:val="xl290"/>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1">
    <w:name w:val="xl291"/>
    <w:basedOn w:val="a5"/>
    <w:rsid w:val="00565A1B"/>
    <w:pPr>
      <w:pBdr>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2">
    <w:name w:val="xl292"/>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3">
    <w:name w:val="xl29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4">
    <w:name w:val="xl29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5">
    <w:name w:val="xl295"/>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6">
    <w:name w:val="xl296"/>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7">
    <w:name w:val="xl297"/>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8">
    <w:name w:val="xl298"/>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9">
    <w:name w:val="xl299"/>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0">
    <w:name w:val="xl30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1">
    <w:name w:val="xl301"/>
    <w:basedOn w:val="a5"/>
    <w:rsid w:val="00565A1B"/>
    <w:pPr>
      <w:pBdr>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2">
    <w:name w:val="xl302"/>
    <w:basedOn w:val="a5"/>
    <w:rsid w:val="00565A1B"/>
    <w:pPr>
      <w:pBdr>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3">
    <w:name w:val="xl303"/>
    <w:basedOn w:val="a5"/>
    <w:rsid w:val="00565A1B"/>
    <w:pPr>
      <w:spacing w:before="100" w:beforeAutospacing="1" w:after="100" w:afterAutospacing="1"/>
      <w:ind w:firstLine="0"/>
      <w:jc w:val="center"/>
      <w:textAlignment w:val="center"/>
    </w:pPr>
    <w:rPr>
      <w:rFonts w:eastAsia="Times New Roman"/>
      <w:b/>
      <w:bCs/>
      <w:sz w:val="20"/>
      <w:szCs w:val="20"/>
    </w:rPr>
  </w:style>
  <w:style w:type="paragraph" w:customStyle="1" w:styleId="xl304">
    <w:name w:val="xl304"/>
    <w:basedOn w:val="a5"/>
    <w:rsid w:val="00565A1B"/>
    <w:pPr>
      <w:pBdr>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5">
    <w:name w:val="xl305"/>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6">
    <w:name w:val="xl306"/>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7">
    <w:name w:val="xl307"/>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8">
    <w:name w:val="xl30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309">
    <w:name w:val="xl3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0">
    <w:name w:val="xl31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311">
    <w:name w:val="xl311"/>
    <w:basedOn w:val="a5"/>
    <w:rsid w:val="00565A1B"/>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312">
    <w:name w:val="xl312"/>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3">
    <w:name w:val="xl313"/>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14">
    <w:name w:val="xl314"/>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5">
    <w:name w:val="xl315"/>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6">
    <w:name w:val="xl316"/>
    <w:basedOn w:val="a5"/>
    <w:rsid w:val="00565A1B"/>
    <w:pPr>
      <w:pBdr>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7">
    <w:name w:val="xl317"/>
    <w:basedOn w:val="a5"/>
    <w:rsid w:val="00565A1B"/>
    <w:pPr>
      <w:pBdr>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8">
    <w:name w:val="xl318"/>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9">
    <w:name w:val="xl319"/>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0">
    <w:name w:val="xl320"/>
    <w:basedOn w:val="a5"/>
    <w:rsid w:val="00565A1B"/>
    <w:pPr>
      <w:pBdr>
        <w:left w:val="single" w:sz="4" w:space="0" w:color="auto"/>
        <w:bottom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1">
    <w:name w:val="xl321"/>
    <w:basedOn w:val="a5"/>
    <w:rsid w:val="00565A1B"/>
    <w:pPr>
      <w:pBdr>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2">
    <w:name w:val="xl32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3">
    <w:name w:val="xl32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4">
    <w:name w:val="xl324"/>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5">
    <w:name w:val="xl325"/>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6">
    <w:name w:val="xl326"/>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7">
    <w:name w:val="xl327"/>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8">
    <w:name w:val="xl328"/>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9">
    <w:name w:val="xl329"/>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0">
    <w:name w:val="xl330"/>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1">
    <w:name w:val="xl33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2">
    <w:name w:val="xl332"/>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33">
    <w:name w:val="xl333"/>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34">
    <w:name w:val="xl33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FF0000"/>
      <w:sz w:val="20"/>
      <w:szCs w:val="20"/>
    </w:rPr>
  </w:style>
  <w:style w:type="paragraph" w:customStyle="1" w:styleId="xl335">
    <w:name w:val="xl335"/>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336">
    <w:name w:val="xl33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7">
    <w:name w:val="xl33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8">
    <w:name w:val="xl338"/>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39">
    <w:name w:val="xl339"/>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0">
    <w:name w:val="xl340"/>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1">
    <w:name w:val="xl341"/>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2">
    <w:name w:val="xl342"/>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3">
    <w:name w:val="xl343"/>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4">
    <w:name w:val="xl34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5">
    <w:name w:val="xl34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6">
    <w:name w:val="xl346"/>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47">
    <w:name w:val="xl347"/>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8">
    <w:name w:val="xl348"/>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9">
    <w:name w:val="xl34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0">
    <w:name w:val="xl35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1">
    <w:name w:val="xl35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2">
    <w:name w:val="xl35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3">
    <w:name w:val="xl353"/>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4">
    <w:name w:val="xl354"/>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5">
    <w:name w:val="xl355"/>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8"/>
      <w:szCs w:val="28"/>
    </w:rPr>
  </w:style>
  <w:style w:type="paragraph" w:customStyle="1" w:styleId="xl356">
    <w:name w:val="xl356"/>
    <w:basedOn w:val="a5"/>
    <w:rsid w:val="00565A1B"/>
    <w:pPr>
      <w:pBdr>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7">
    <w:name w:val="xl357"/>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8">
    <w:name w:val="xl358"/>
    <w:basedOn w:val="a5"/>
    <w:rsid w:val="00565A1B"/>
    <w:pPr>
      <w:pBdr>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9">
    <w:name w:val="xl359"/>
    <w:basedOn w:val="a5"/>
    <w:rsid w:val="00565A1B"/>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0">
    <w:name w:val="xl360"/>
    <w:basedOn w:val="a5"/>
    <w:rsid w:val="00565A1B"/>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1">
    <w:name w:val="xl361"/>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2">
    <w:name w:val="xl36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3">
    <w:name w:val="xl36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4">
    <w:name w:val="xl36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5">
    <w:name w:val="xl365"/>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366">
    <w:name w:val="xl36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7">
    <w:name w:val="xl36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8">
    <w:name w:val="xl36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9">
    <w:name w:val="xl369"/>
    <w:basedOn w:val="a5"/>
    <w:rsid w:val="00565A1B"/>
    <w:pPr>
      <w:pBdr>
        <w:top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0">
    <w:name w:val="xl370"/>
    <w:basedOn w:val="a5"/>
    <w:rsid w:val="00565A1B"/>
    <w:pPr>
      <w:pBdr>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1">
    <w:name w:val="xl371"/>
    <w:basedOn w:val="a5"/>
    <w:rsid w:val="00565A1B"/>
    <w:pPr>
      <w:pBdr>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2">
    <w:name w:val="xl372"/>
    <w:basedOn w:val="a5"/>
    <w:rsid w:val="00565A1B"/>
    <w:pPr>
      <w:pBdr>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3">
    <w:name w:val="xl37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4">
    <w:name w:val="xl374"/>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5">
    <w:name w:val="xl375"/>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6">
    <w:name w:val="xl376"/>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7">
    <w:name w:val="xl377"/>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8">
    <w:name w:val="xl37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9">
    <w:name w:val="xl37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80">
    <w:name w:val="xl380"/>
    <w:basedOn w:val="a5"/>
    <w:rsid w:val="00565A1B"/>
    <w:pPr>
      <w:pBdr>
        <w:top w:val="single" w:sz="8"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1">
    <w:name w:val="xl381"/>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2">
    <w:name w:val="xl382"/>
    <w:basedOn w:val="a5"/>
    <w:rsid w:val="00565A1B"/>
    <w:pPr>
      <w:pBdr>
        <w:left w:val="single" w:sz="4" w:space="0" w:color="auto"/>
        <w:bottom w:val="single" w:sz="8"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3">
    <w:name w:val="xl38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olor w:val="FF0000"/>
      <w:sz w:val="20"/>
      <w:szCs w:val="20"/>
    </w:rPr>
  </w:style>
  <w:style w:type="paragraph" w:customStyle="1" w:styleId="xl384">
    <w:name w:val="xl384"/>
    <w:basedOn w:val="a5"/>
    <w:rsid w:val="00565A1B"/>
    <w:pPr>
      <w:pBdr>
        <w:top w:val="single" w:sz="8"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5">
    <w:name w:val="xl385"/>
    <w:basedOn w:val="a5"/>
    <w:rsid w:val="00565A1B"/>
    <w:pPr>
      <w:pBdr>
        <w:top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6">
    <w:name w:val="xl38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87">
    <w:name w:val="xl387"/>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8">
    <w:name w:val="xl388"/>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9">
    <w:name w:val="xl389"/>
    <w:basedOn w:val="a5"/>
    <w:rsid w:val="00565A1B"/>
    <w:pPr>
      <w:pBdr>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0">
    <w:name w:val="xl390"/>
    <w:basedOn w:val="a5"/>
    <w:rsid w:val="00565A1B"/>
    <w:pPr>
      <w:pBdr>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1">
    <w:name w:val="xl391"/>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2">
    <w:name w:val="xl392"/>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3">
    <w:name w:val="xl393"/>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94">
    <w:name w:val="xl39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5">
    <w:name w:val="xl39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6">
    <w:name w:val="xl396"/>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7">
    <w:name w:val="xl397"/>
    <w:basedOn w:val="a5"/>
    <w:rsid w:val="00565A1B"/>
    <w:pPr>
      <w:pBdr>
        <w:top w:val="single" w:sz="8"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8">
    <w:name w:val="xl398"/>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9">
    <w:name w:val="xl399"/>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0">
    <w:name w:val="xl400"/>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1">
    <w:name w:val="xl401"/>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2">
    <w:name w:val="xl40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3">
    <w:name w:val="xl40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4">
    <w:name w:val="xl404"/>
    <w:basedOn w:val="a5"/>
    <w:rsid w:val="00565A1B"/>
    <w:pPr>
      <w:pBdr>
        <w:top w:val="single" w:sz="4" w:space="0" w:color="auto"/>
        <w:left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5">
    <w:name w:val="xl405"/>
    <w:basedOn w:val="a5"/>
    <w:rsid w:val="00565A1B"/>
    <w:pPr>
      <w:pBdr>
        <w:top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6">
    <w:name w:val="xl406"/>
    <w:basedOn w:val="a5"/>
    <w:rsid w:val="00565A1B"/>
    <w:pPr>
      <w:pBdr>
        <w:left w:val="single" w:sz="8"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7">
    <w:name w:val="xl407"/>
    <w:basedOn w:val="a5"/>
    <w:rsid w:val="00565A1B"/>
    <w:pPr>
      <w:pBdr>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8">
    <w:name w:val="xl408"/>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9">
    <w:name w:val="xl40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0">
    <w:name w:val="xl4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1">
    <w:name w:val="xl411"/>
    <w:basedOn w:val="a5"/>
    <w:rsid w:val="00565A1B"/>
    <w:pPr>
      <w:pBdr>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12">
    <w:name w:val="xl412"/>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3">
    <w:name w:val="xl41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14">
    <w:name w:val="xl414"/>
    <w:basedOn w:val="a5"/>
    <w:rsid w:val="00565A1B"/>
    <w:pPr>
      <w:pBdr>
        <w:top w:val="single" w:sz="4" w:space="0" w:color="auto"/>
        <w:left w:val="single" w:sz="8"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15">
    <w:name w:val="xl415"/>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6">
    <w:name w:val="xl416"/>
    <w:basedOn w:val="a5"/>
    <w:rsid w:val="00565A1B"/>
    <w:pPr>
      <w:pBdr>
        <w:top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7">
    <w:name w:val="xl417"/>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8">
    <w:name w:val="xl418"/>
    <w:basedOn w:val="a5"/>
    <w:rsid w:val="00565A1B"/>
    <w:pPr>
      <w:pBdr>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9">
    <w:name w:val="xl419"/>
    <w:basedOn w:val="a5"/>
    <w:rsid w:val="00565A1B"/>
    <w:pPr>
      <w:spacing w:before="100" w:beforeAutospacing="1" w:after="100" w:afterAutospacing="1"/>
      <w:ind w:firstLine="0"/>
      <w:jc w:val="center"/>
      <w:textAlignment w:val="center"/>
    </w:pPr>
    <w:rPr>
      <w:rFonts w:eastAsia="Times New Roman"/>
      <w:color w:val="7030A0"/>
      <w:sz w:val="20"/>
      <w:szCs w:val="20"/>
    </w:rPr>
  </w:style>
  <w:style w:type="paragraph" w:customStyle="1" w:styleId="xl420">
    <w:name w:val="xl420"/>
    <w:basedOn w:val="a5"/>
    <w:rsid w:val="00565A1B"/>
    <w:pPr>
      <w:pBdr>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21">
    <w:name w:val="xl421"/>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2">
    <w:name w:val="xl42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3">
    <w:name w:val="xl423"/>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4">
    <w:name w:val="xl42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5">
    <w:name w:val="xl425"/>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6">
    <w:name w:val="xl426"/>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7">
    <w:name w:val="xl427"/>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8">
    <w:name w:val="xl428"/>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9">
    <w:name w:val="xl429"/>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0">
    <w:name w:val="xl430"/>
    <w:basedOn w:val="a5"/>
    <w:rsid w:val="00565A1B"/>
    <w:pPr>
      <w:pBdr>
        <w:top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1">
    <w:name w:val="xl431"/>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2">
    <w:name w:val="xl432"/>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3">
    <w:name w:val="xl433"/>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4">
    <w:name w:val="xl434"/>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5">
    <w:name w:val="xl435"/>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6">
    <w:name w:val="xl43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sz w:val="24"/>
      <w:szCs w:val="24"/>
    </w:rPr>
  </w:style>
  <w:style w:type="paragraph" w:customStyle="1" w:styleId="xl437">
    <w:name w:val="xl437"/>
    <w:basedOn w:val="a5"/>
    <w:rsid w:val="00565A1B"/>
    <w:pPr>
      <w:pBdr>
        <w:top w:val="single" w:sz="4"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8">
    <w:name w:val="xl438"/>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9">
    <w:name w:val="xl439"/>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0">
    <w:name w:val="xl44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1">
    <w:name w:val="xl441"/>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2">
    <w:name w:val="xl44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43">
    <w:name w:val="xl443"/>
    <w:basedOn w:val="a5"/>
    <w:rsid w:val="00565A1B"/>
    <w:pPr>
      <w:pBdr>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4">
    <w:name w:val="xl444"/>
    <w:basedOn w:val="a5"/>
    <w:rsid w:val="00565A1B"/>
    <w:pPr>
      <w:pBdr>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5">
    <w:name w:val="xl445"/>
    <w:basedOn w:val="a5"/>
    <w:rsid w:val="00565A1B"/>
    <w:pPr>
      <w:pBdr>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6">
    <w:name w:val="xl446"/>
    <w:basedOn w:val="a5"/>
    <w:rsid w:val="00565A1B"/>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7">
    <w:name w:val="xl447"/>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8">
    <w:name w:val="xl448"/>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9">
    <w:name w:val="xl44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0">
    <w:name w:val="xl45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1">
    <w:name w:val="xl451"/>
    <w:basedOn w:val="a5"/>
    <w:rsid w:val="00565A1B"/>
    <w:pPr>
      <w:pBdr>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2">
    <w:name w:val="xl452"/>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3">
    <w:name w:val="xl45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4">
    <w:name w:val="xl45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5">
    <w:name w:val="xl45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6">
    <w:name w:val="xl456"/>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7">
    <w:name w:val="xl457"/>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8">
    <w:name w:val="xl458"/>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9">
    <w:name w:val="xl459"/>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60">
    <w:name w:val="xl46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1">
    <w:name w:val="xl461"/>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2">
    <w:name w:val="xl46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3">
    <w:name w:val="xl46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4">
    <w:name w:val="xl464"/>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5">
    <w:name w:val="xl465"/>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6">
    <w:name w:val="xl46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7">
    <w:name w:val="xl467"/>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8">
    <w:name w:val="xl46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9">
    <w:name w:val="xl4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0">
    <w:name w:val="xl47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1">
    <w:name w:val="xl471"/>
    <w:basedOn w:val="a5"/>
    <w:rsid w:val="00565A1B"/>
    <w:pPr>
      <w:pBdr>
        <w:top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2">
    <w:name w:val="xl472"/>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3">
    <w:name w:val="xl47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4">
    <w:name w:val="xl474"/>
    <w:basedOn w:val="a5"/>
    <w:rsid w:val="00565A1B"/>
    <w:pPr>
      <w:spacing w:before="100" w:beforeAutospacing="1" w:after="100" w:afterAutospacing="1"/>
      <w:ind w:firstLine="0"/>
      <w:jc w:val="center"/>
      <w:textAlignment w:val="top"/>
    </w:pPr>
    <w:rPr>
      <w:rFonts w:eastAsia="Times New Roman"/>
      <w:color w:val="00B0F0"/>
      <w:sz w:val="20"/>
      <w:szCs w:val="20"/>
    </w:rPr>
  </w:style>
  <w:style w:type="paragraph" w:customStyle="1" w:styleId="xl475">
    <w:name w:val="xl475"/>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6">
    <w:name w:val="xl47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7">
    <w:name w:val="xl477"/>
    <w:basedOn w:val="a5"/>
    <w:rsid w:val="00565A1B"/>
    <w:pPr>
      <w:pBdr>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8">
    <w:name w:val="xl478"/>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9">
    <w:name w:val="xl479"/>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480">
    <w:name w:val="xl480"/>
    <w:basedOn w:val="a5"/>
    <w:rsid w:val="00565A1B"/>
    <w:pPr>
      <w:pBdr>
        <w:top w:val="single" w:sz="4" w:space="0" w:color="auto"/>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1">
    <w:name w:val="xl481"/>
    <w:basedOn w:val="a5"/>
    <w:rsid w:val="00565A1B"/>
    <w:pPr>
      <w:pBdr>
        <w:top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2">
    <w:name w:val="xl482"/>
    <w:basedOn w:val="a5"/>
    <w:rsid w:val="00565A1B"/>
    <w:pPr>
      <w:pBdr>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3">
    <w:name w:val="xl483"/>
    <w:basedOn w:val="a5"/>
    <w:rsid w:val="00565A1B"/>
    <w:pPr>
      <w:pBdr>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4">
    <w:name w:val="xl484"/>
    <w:basedOn w:val="a5"/>
    <w:rsid w:val="00565A1B"/>
    <w:pPr>
      <w:pBdr>
        <w:left w:val="single" w:sz="4" w:space="0" w:color="auto"/>
        <w:bottom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5">
    <w:name w:val="xl485"/>
    <w:basedOn w:val="a5"/>
    <w:rsid w:val="00565A1B"/>
    <w:pPr>
      <w:pBdr>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6">
    <w:name w:val="xl486"/>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7">
    <w:name w:val="xl487"/>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8">
    <w:name w:val="xl488"/>
    <w:basedOn w:val="a5"/>
    <w:rsid w:val="00565A1B"/>
    <w:pPr>
      <w:pBdr>
        <w:top w:val="single" w:sz="4" w:space="0" w:color="auto"/>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89">
    <w:name w:val="xl489"/>
    <w:basedOn w:val="a5"/>
    <w:rsid w:val="00565A1B"/>
    <w:pPr>
      <w:pBdr>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0">
    <w:name w:val="xl490"/>
    <w:basedOn w:val="a5"/>
    <w:rsid w:val="00565A1B"/>
    <w:pPr>
      <w:pBdr>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1">
    <w:name w:val="xl491"/>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2">
    <w:name w:val="xl49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3">
    <w:name w:val="xl493"/>
    <w:basedOn w:val="a5"/>
    <w:rsid w:val="00565A1B"/>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4">
    <w:name w:val="xl494"/>
    <w:basedOn w:val="a5"/>
    <w:rsid w:val="00565A1B"/>
    <w:pPr>
      <w:pBdr>
        <w:top w:val="single" w:sz="4" w:space="0" w:color="auto"/>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5">
    <w:name w:val="xl495"/>
    <w:basedOn w:val="a5"/>
    <w:rsid w:val="00565A1B"/>
    <w:pPr>
      <w:pBdr>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6">
    <w:name w:val="xl496"/>
    <w:basedOn w:val="a5"/>
    <w:rsid w:val="00565A1B"/>
    <w:pPr>
      <w:pBdr>
        <w:left w:val="single" w:sz="4" w:space="0" w:color="auto"/>
        <w:bottom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7">
    <w:name w:val="xl497"/>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98">
    <w:name w:val="xl498"/>
    <w:basedOn w:val="a5"/>
    <w:rsid w:val="00565A1B"/>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499">
    <w:name w:val="xl499"/>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0">
    <w:name w:val="xl500"/>
    <w:basedOn w:val="a5"/>
    <w:rsid w:val="00565A1B"/>
    <w:pPr>
      <w:pBdr>
        <w:left w:val="single" w:sz="4" w:space="0" w:color="auto"/>
        <w:bottom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1">
    <w:name w:val="xl50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502">
    <w:name w:val="xl502"/>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3">
    <w:name w:val="xl503"/>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4">
    <w:name w:val="xl50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5">
    <w:name w:val="xl505"/>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6">
    <w:name w:val="xl506"/>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63">
    <w:name w:val="xl63"/>
    <w:basedOn w:val="a5"/>
    <w:rsid w:val="00963FEE"/>
    <w:pPr>
      <w:spacing w:before="100" w:beforeAutospacing="1" w:after="100" w:afterAutospacing="1"/>
      <w:ind w:firstLine="0"/>
      <w:jc w:val="left"/>
    </w:pPr>
    <w:rPr>
      <w:rFonts w:eastAsia="Times New Roman"/>
      <w:sz w:val="24"/>
      <w:szCs w:val="24"/>
    </w:rPr>
  </w:style>
  <w:style w:type="paragraph" w:customStyle="1" w:styleId="xl64">
    <w:name w:val="xl64"/>
    <w:basedOn w:val="a5"/>
    <w:rsid w:val="00963FEE"/>
    <w:pPr>
      <w:spacing w:before="100" w:beforeAutospacing="1" w:after="100" w:afterAutospacing="1"/>
      <w:ind w:firstLine="0"/>
      <w:jc w:val="center"/>
    </w:pPr>
    <w:rPr>
      <w:rFonts w:eastAsia="Times New Roman"/>
      <w:sz w:val="24"/>
      <w:szCs w:val="24"/>
    </w:rPr>
  </w:style>
  <w:style w:type="paragraph" w:customStyle="1" w:styleId="a6">
    <w:name w:val="Абзац"/>
    <w:basedOn w:val="a5"/>
    <w:link w:val="afff0"/>
    <w:qFormat/>
    <w:rsid w:val="000531F1"/>
    <w:pPr>
      <w:spacing w:before="120" w:after="60"/>
      <w:ind w:firstLine="567"/>
    </w:pPr>
    <w:rPr>
      <w:rFonts w:eastAsia="Times New Roman"/>
      <w:sz w:val="24"/>
      <w:szCs w:val="24"/>
    </w:rPr>
  </w:style>
  <w:style w:type="character" w:customStyle="1" w:styleId="afff0">
    <w:name w:val="Абзац Знак"/>
    <w:link w:val="a6"/>
    <w:rsid w:val="000531F1"/>
    <w:rPr>
      <w:rFonts w:ascii="Times New Roman" w:eastAsia="Times New Roman" w:hAnsi="Times New Roman" w:cs="Times New Roman"/>
      <w:sz w:val="24"/>
      <w:szCs w:val="24"/>
      <w:lang w:eastAsia="ru-RU"/>
    </w:rPr>
  </w:style>
  <w:style w:type="paragraph" w:styleId="afff1">
    <w:name w:val="List"/>
    <w:basedOn w:val="a5"/>
    <w:link w:val="afff2"/>
    <w:unhideWhenUsed/>
    <w:rsid w:val="003F21B6"/>
    <w:pPr>
      <w:ind w:left="283" w:hanging="283"/>
      <w:contextualSpacing/>
    </w:pPr>
  </w:style>
  <w:style w:type="character" w:customStyle="1" w:styleId="40">
    <w:name w:val="Заголовок 4 Знак"/>
    <w:aliases w:val="ПОДЗАГОЛОВКИ Знак"/>
    <w:basedOn w:val="a7"/>
    <w:link w:val="4"/>
    <w:rsid w:val="003F21B6"/>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rsid w:val="003F21B6"/>
    <w:rPr>
      <w:rFonts w:ascii="Times New Roman" w:eastAsia="Times New Roman" w:hAnsi="Times New Roman" w:cs="Times New Roman"/>
      <w:b/>
      <w:bCs/>
      <w:iCs/>
      <w:lang w:val="x-none" w:eastAsia="x-none"/>
    </w:rPr>
  </w:style>
  <w:style w:type="character" w:customStyle="1" w:styleId="60">
    <w:name w:val="Заголовок 6 Знак"/>
    <w:basedOn w:val="a7"/>
    <w:link w:val="6"/>
    <w:rsid w:val="003F21B6"/>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rsid w:val="003F21B6"/>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3F21B6"/>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3F21B6"/>
    <w:rPr>
      <w:rFonts w:ascii="Arial" w:eastAsia="Times New Roman" w:hAnsi="Arial" w:cs="Times New Roman"/>
      <w:lang w:val="x-none" w:eastAsia="x-none"/>
    </w:rPr>
  </w:style>
  <w:style w:type="character" w:customStyle="1" w:styleId="afff2">
    <w:name w:val="Список Знак"/>
    <w:link w:val="afff1"/>
    <w:rsid w:val="003F21B6"/>
    <w:rPr>
      <w:rFonts w:ascii="Times New Roman" w:eastAsia="Calibri" w:hAnsi="Times New Roman" w:cs="Times New Roman"/>
      <w:lang w:eastAsia="ru-RU"/>
    </w:rPr>
  </w:style>
  <w:style w:type="paragraph" w:styleId="37">
    <w:name w:val="toc 3"/>
    <w:basedOn w:val="a5"/>
    <w:next w:val="a5"/>
    <w:autoRedefine/>
    <w:uiPriority w:val="39"/>
    <w:qFormat/>
    <w:rsid w:val="003F21B6"/>
    <w:pPr>
      <w:ind w:left="480" w:firstLine="0"/>
      <w:jc w:val="left"/>
    </w:pPr>
    <w:rPr>
      <w:rFonts w:eastAsia="Times New Roman"/>
      <w:i/>
      <w:iCs/>
      <w:sz w:val="20"/>
      <w:szCs w:val="20"/>
    </w:rPr>
  </w:style>
  <w:style w:type="paragraph" w:customStyle="1" w:styleId="a">
    <w:name w:val="Список нумерованный"/>
    <w:basedOn w:val="a5"/>
    <w:rsid w:val="003F21B6"/>
    <w:pPr>
      <w:numPr>
        <w:numId w:val="10"/>
      </w:numPr>
      <w:spacing w:before="120"/>
    </w:pPr>
    <w:rPr>
      <w:rFonts w:eastAsia="Times New Roman"/>
      <w:sz w:val="24"/>
      <w:szCs w:val="24"/>
    </w:rPr>
  </w:style>
  <w:style w:type="paragraph" w:customStyle="1" w:styleId="afff3">
    <w:name w:val="Табличный"/>
    <w:basedOn w:val="a5"/>
    <w:rsid w:val="003F21B6"/>
    <w:pPr>
      <w:keepNext/>
      <w:widowControl w:val="0"/>
      <w:spacing w:before="60" w:after="60"/>
      <w:ind w:firstLine="0"/>
      <w:jc w:val="center"/>
    </w:pPr>
    <w:rPr>
      <w:rFonts w:eastAsia="Times New Roman"/>
      <w:b/>
      <w:szCs w:val="20"/>
    </w:rPr>
  </w:style>
  <w:style w:type="paragraph" w:customStyle="1" w:styleId="afff4">
    <w:name w:val="Содержание"/>
    <w:basedOn w:val="a5"/>
    <w:rsid w:val="003F21B6"/>
    <w:pPr>
      <w:widowControl w:val="0"/>
      <w:spacing w:before="240" w:after="240"/>
      <w:ind w:firstLine="0"/>
      <w:jc w:val="center"/>
    </w:pPr>
    <w:rPr>
      <w:rFonts w:eastAsia="Times New Roman"/>
      <w:b/>
      <w:caps/>
      <w:sz w:val="24"/>
      <w:szCs w:val="20"/>
    </w:rPr>
  </w:style>
  <w:style w:type="paragraph" w:styleId="1c">
    <w:name w:val="toc 1"/>
    <w:basedOn w:val="a5"/>
    <w:next w:val="a5"/>
    <w:uiPriority w:val="39"/>
    <w:qFormat/>
    <w:rsid w:val="003F21B6"/>
    <w:pPr>
      <w:spacing w:before="120" w:after="120"/>
      <w:ind w:firstLine="0"/>
      <w:jc w:val="left"/>
    </w:pPr>
    <w:rPr>
      <w:rFonts w:eastAsia="Times New Roman"/>
      <w:b/>
      <w:bCs/>
      <w:caps/>
      <w:sz w:val="20"/>
      <w:szCs w:val="20"/>
    </w:rPr>
  </w:style>
  <w:style w:type="paragraph" w:styleId="2b">
    <w:name w:val="toc 2"/>
    <w:basedOn w:val="a5"/>
    <w:next w:val="a5"/>
    <w:autoRedefine/>
    <w:uiPriority w:val="39"/>
    <w:qFormat/>
    <w:rsid w:val="00DE204C"/>
    <w:pPr>
      <w:tabs>
        <w:tab w:val="left" w:pos="960"/>
        <w:tab w:val="right" w:leader="dot" w:pos="9627"/>
      </w:tabs>
      <w:ind w:firstLine="567"/>
      <w:jc w:val="left"/>
    </w:pPr>
    <w:rPr>
      <w:rFonts w:eastAsia="Times New Roman"/>
      <w:b/>
      <w:bCs/>
      <w:iCs/>
      <w:smallCaps/>
      <w:noProof/>
      <w:sz w:val="20"/>
      <w:szCs w:val="20"/>
    </w:rPr>
  </w:style>
  <w:style w:type="paragraph" w:styleId="aff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c"/>
    <w:qFormat/>
    <w:rsid w:val="003F21B6"/>
    <w:pPr>
      <w:keepNext/>
      <w:keepLines/>
      <w:spacing w:before="240" w:after="120"/>
      <w:ind w:firstLine="0"/>
      <w:jc w:val="left"/>
    </w:pPr>
    <w:rPr>
      <w:rFonts w:eastAsia="Times New Roman"/>
      <w:b/>
      <w:bCs/>
      <w:sz w:val="24"/>
      <w:szCs w:val="24"/>
      <w:lang w:val="x-none" w:eastAsia="x-none"/>
    </w:rPr>
  </w:style>
  <w:style w:type="paragraph" w:customStyle="1" w:styleId="afff6">
    <w:name w:val="Название таблицы"/>
    <w:basedOn w:val="3"/>
    <w:rsid w:val="003F21B6"/>
    <w:pPr>
      <w:tabs>
        <w:tab w:val="left" w:pos="1276"/>
      </w:tabs>
      <w:spacing w:before="120" w:after="120"/>
      <w:ind w:left="426"/>
    </w:pPr>
    <w:rPr>
      <w:rFonts w:ascii="Times New Roman" w:hAnsi="Times New Roman" w:cs="Times New Roman"/>
      <w:sz w:val="26"/>
      <w:szCs w:val="26"/>
      <w:lang w:val="x-none" w:eastAsia="x-none"/>
    </w:rPr>
  </w:style>
  <w:style w:type="paragraph" w:customStyle="1" w:styleId="afff7">
    <w:name w:val="Табличный_заголовки"/>
    <w:basedOn w:val="a5"/>
    <w:qFormat/>
    <w:rsid w:val="003F21B6"/>
    <w:pPr>
      <w:keepNext/>
      <w:keepLines/>
      <w:ind w:firstLine="0"/>
      <w:jc w:val="center"/>
    </w:pPr>
    <w:rPr>
      <w:rFonts w:eastAsia="Times New Roman"/>
      <w:b/>
      <w:sz w:val="24"/>
      <w:szCs w:val="24"/>
    </w:rPr>
  </w:style>
  <w:style w:type="paragraph" w:customStyle="1" w:styleId="afff8">
    <w:name w:val="Табличный_центр"/>
    <w:basedOn w:val="a5"/>
    <w:rsid w:val="003F21B6"/>
    <w:pPr>
      <w:ind w:firstLine="0"/>
      <w:jc w:val="center"/>
    </w:pPr>
    <w:rPr>
      <w:rFonts w:eastAsia="Times New Roman"/>
    </w:rPr>
  </w:style>
  <w:style w:type="paragraph" w:customStyle="1" w:styleId="11">
    <w:name w:val="Список 1)"/>
    <w:basedOn w:val="a5"/>
    <w:rsid w:val="003F21B6"/>
    <w:pPr>
      <w:numPr>
        <w:numId w:val="7"/>
      </w:numPr>
      <w:spacing w:after="60"/>
    </w:pPr>
    <w:rPr>
      <w:rFonts w:eastAsia="Times New Roman"/>
      <w:sz w:val="24"/>
      <w:szCs w:val="24"/>
    </w:rPr>
  </w:style>
  <w:style w:type="paragraph" w:customStyle="1" w:styleId="a1">
    <w:name w:val="Табличный_нумерованный"/>
    <w:basedOn w:val="a5"/>
    <w:link w:val="afff9"/>
    <w:rsid w:val="003F21B6"/>
    <w:pPr>
      <w:numPr>
        <w:numId w:val="6"/>
      </w:numPr>
      <w:jc w:val="left"/>
    </w:pPr>
    <w:rPr>
      <w:rFonts w:eastAsia="Times New Roman"/>
      <w:lang w:val="x-none" w:eastAsia="x-none"/>
    </w:rPr>
  </w:style>
  <w:style w:type="character" w:customStyle="1" w:styleId="afff9">
    <w:name w:val="Табличный_нумерованный Знак"/>
    <w:link w:val="a1"/>
    <w:rsid w:val="003F21B6"/>
    <w:rPr>
      <w:rFonts w:ascii="Times New Roman" w:eastAsia="Times New Roman" w:hAnsi="Times New Roman" w:cs="Times New Roman"/>
      <w:lang w:val="x-none" w:eastAsia="x-none"/>
    </w:rPr>
  </w:style>
  <w:style w:type="paragraph" w:styleId="43">
    <w:name w:val="toc 4"/>
    <w:basedOn w:val="a5"/>
    <w:next w:val="a5"/>
    <w:autoRedefine/>
    <w:uiPriority w:val="39"/>
    <w:rsid w:val="003F21B6"/>
    <w:pPr>
      <w:ind w:left="720" w:firstLine="0"/>
      <w:jc w:val="left"/>
    </w:pPr>
    <w:rPr>
      <w:rFonts w:eastAsia="Times New Roman"/>
      <w:sz w:val="18"/>
      <w:szCs w:val="18"/>
    </w:rPr>
  </w:style>
  <w:style w:type="paragraph" w:styleId="53">
    <w:name w:val="toc 5"/>
    <w:basedOn w:val="a5"/>
    <w:next w:val="a5"/>
    <w:autoRedefine/>
    <w:rsid w:val="003F21B6"/>
    <w:pPr>
      <w:ind w:left="960" w:firstLine="0"/>
      <w:jc w:val="left"/>
    </w:pPr>
    <w:rPr>
      <w:rFonts w:eastAsia="Times New Roman"/>
      <w:sz w:val="18"/>
      <w:szCs w:val="18"/>
    </w:rPr>
  </w:style>
  <w:style w:type="paragraph" w:styleId="62">
    <w:name w:val="toc 6"/>
    <w:basedOn w:val="a5"/>
    <w:next w:val="a5"/>
    <w:autoRedefine/>
    <w:rsid w:val="003F21B6"/>
    <w:pPr>
      <w:ind w:left="1200" w:firstLine="0"/>
      <w:jc w:val="left"/>
    </w:pPr>
    <w:rPr>
      <w:rFonts w:eastAsia="Times New Roman"/>
      <w:sz w:val="18"/>
      <w:szCs w:val="18"/>
    </w:rPr>
  </w:style>
  <w:style w:type="paragraph" w:styleId="72">
    <w:name w:val="toc 7"/>
    <w:basedOn w:val="a5"/>
    <w:next w:val="a5"/>
    <w:autoRedefine/>
    <w:rsid w:val="003F21B6"/>
    <w:pPr>
      <w:ind w:left="1440" w:firstLine="0"/>
      <w:jc w:val="left"/>
    </w:pPr>
    <w:rPr>
      <w:rFonts w:eastAsia="Times New Roman"/>
      <w:sz w:val="18"/>
      <w:szCs w:val="18"/>
    </w:rPr>
  </w:style>
  <w:style w:type="paragraph" w:styleId="82">
    <w:name w:val="toc 8"/>
    <w:basedOn w:val="a5"/>
    <w:next w:val="a5"/>
    <w:autoRedefine/>
    <w:rsid w:val="003F21B6"/>
    <w:pPr>
      <w:ind w:left="1680" w:firstLine="0"/>
      <w:jc w:val="left"/>
    </w:pPr>
    <w:rPr>
      <w:rFonts w:eastAsia="Times New Roman"/>
      <w:sz w:val="18"/>
      <w:szCs w:val="18"/>
    </w:rPr>
  </w:style>
  <w:style w:type="paragraph" w:styleId="93">
    <w:name w:val="toc 9"/>
    <w:basedOn w:val="a5"/>
    <w:next w:val="a5"/>
    <w:autoRedefine/>
    <w:rsid w:val="003F21B6"/>
    <w:pPr>
      <w:ind w:left="1920" w:firstLine="0"/>
      <w:jc w:val="left"/>
    </w:pPr>
    <w:rPr>
      <w:rFonts w:eastAsia="Times New Roman"/>
      <w:sz w:val="18"/>
      <w:szCs w:val="18"/>
    </w:rPr>
  </w:style>
  <w:style w:type="paragraph" w:styleId="afffa">
    <w:name w:val="toa heading"/>
    <w:basedOn w:val="a5"/>
    <w:next w:val="a5"/>
    <w:semiHidden/>
    <w:rsid w:val="003F21B6"/>
    <w:pPr>
      <w:spacing w:before="40" w:after="20"/>
      <w:ind w:firstLine="0"/>
      <w:jc w:val="center"/>
    </w:pPr>
    <w:rPr>
      <w:rFonts w:eastAsia="Times New Roman"/>
      <w:b/>
      <w:szCs w:val="20"/>
    </w:rPr>
  </w:style>
  <w:style w:type="paragraph" w:customStyle="1" w:styleId="a4">
    <w:name w:val="Требования"/>
    <w:basedOn w:val="a5"/>
    <w:rsid w:val="003F21B6"/>
    <w:pPr>
      <w:numPr>
        <w:ilvl w:val="1"/>
        <w:numId w:val="8"/>
      </w:numPr>
      <w:spacing w:before="120" w:after="60"/>
      <w:ind w:left="0" w:firstLine="567"/>
      <w:outlineLvl w:val="1"/>
    </w:pPr>
    <w:rPr>
      <w:rFonts w:eastAsia="Times New Roman"/>
      <w:bCs/>
      <w:i/>
      <w:iCs/>
      <w:sz w:val="24"/>
      <w:szCs w:val="24"/>
    </w:rPr>
  </w:style>
  <w:style w:type="paragraph" w:customStyle="1" w:styleId="a0">
    <w:name w:val="Список а)"/>
    <w:basedOn w:val="afff1"/>
    <w:rsid w:val="003F21B6"/>
    <w:pPr>
      <w:numPr>
        <w:numId w:val="5"/>
      </w:numPr>
      <w:spacing w:after="60"/>
      <w:contextualSpacing w:val="0"/>
    </w:pPr>
    <w:rPr>
      <w:rFonts w:eastAsia="Times New Roman"/>
      <w:snapToGrid w:val="0"/>
      <w:sz w:val="24"/>
      <w:szCs w:val="24"/>
      <w:lang w:val="x-none" w:eastAsia="x-none"/>
    </w:rPr>
  </w:style>
  <w:style w:type="paragraph" w:customStyle="1" w:styleId="afffb">
    <w:name w:val="Табличный_слева"/>
    <w:basedOn w:val="a5"/>
    <w:rsid w:val="003F21B6"/>
    <w:pPr>
      <w:ind w:firstLine="0"/>
      <w:jc w:val="left"/>
    </w:pPr>
    <w:rPr>
      <w:rFonts w:eastAsia="Times New Roman"/>
    </w:rPr>
  </w:style>
  <w:style w:type="paragraph" w:customStyle="1" w:styleId="1d">
    <w:name w:val="Обычный 1"/>
    <w:basedOn w:val="a5"/>
    <w:next w:val="a5"/>
    <w:semiHidden/>
    <w:rsid w:val="003F21B6"/>
    <w:pPr>
      <w:tabs>
        <w:tab w:val="num" w:pos="360"/>
      </w:tabs>
      <w:spacing w:before="120"/>
      <w:ind w:left="360" w:hanging="360"/>
    </w:pPr>
    <w:rPr>
      <w:rFonts w:eastAsia="Times New Roman"/>
      <w:sz w:val="24"/>
      <w:szCs w:val="20"/>
    </w:rPr>
  </w:style>
  <w:style w:type="paragraph" w:customStyle="1" w:styleId="afffc">
    <w:name w:val="Обычный влево"/>
    <w:basedOn w:val="1d"/>
    <w:rsid w:val="003F21B6"/>
    <w:pPr>
      <w:tabs>
        <w:tab w:val="clear" w:pos="360"/>
      </w:tabs>
      <w:spacing w:before="0"/>
      <w:ind w:left="0" w:firstLine="0"/>
      <w:jc w:val="left"/>
    </w:pPr>
  </w:style>
  <w:style w:type="paragraph" w:customStyle="1" w:styleId="afffd">
    <w:name w:val="Табличный_по ширине"/>
    <w:basedOn w:val="afffb"/>
    <w:rsid w:val="003F21B6"/>
    <w:pPr>
      <w:jc w:val="both"/>
    </w:pPr>
  </w:style>
  <w:style w:type="paragraph" w:customStyle="1" w:styleId="101">
    <w:name w:val="Табличный_центр_10"/>
    <w:basedOn w:val="a5"/>
    <w:qFormat/>
    <w:rsid w:val="003F21B6"/>
    <w:pPr>
      <w:ind w:firstLine="0"/>
      <w:jc w:val="center"/>
    </w:pPr>
    <w:rPr>
      <w:rFonts w:eastAsia="Times New Roman"/>
      <w:sz w:val="20"/>
      <w:szCs w:val="24"/>
    </w:rPr>
  </w:style>
  <w:style w:type="paragraph" w:customStyle="1" w:styleId="102">
    <w:name w:val="Табличный_слева_10"/>
    <w:basedOn w:val="a5"/>
    <w:uiPriority w:val="99"/>
    <w:qFormat/>
    <w:rsid w:val="003F21B6"/>
    <w:pPr>
      <w:ind w:firstLine="0"/>
      <w:jc w:val="left"/>
    </w:pPr>
    <w:rPr>
      <w:rFonts w:eastAsia="Times New Roman"/>
      <w:sz w:val="20"/>
      <w:szCs w:val="24"/>
    </w:rPr>
  </w:style>
  <w:style w:type="paragraph" w:customStyle="1" w:styleId="103">
    <w:name w:val="Табличный_по ширине_10"/>
    <w:basedOn w:val="a5"/>
    <w:qFormat/>
    <w:rsid w:val="003F21B6"/>
    <w:pPr>
      <w:ind w:firstLine="0"/>
    </w:pPr>
    <w:rPr>
      <w:rFonts w:eastAsia="Times New Roman"/>
      <w:sz w:val="20"/>
      <w:szCs w:val="24"/>
    </w:rPr>
  </w:style>
  <w:style w:type="paragraph" w:customStyle="1" w:styleId="10">
    <w:name w:val="Табличный_нумерованный_10"/>
    <w:basedOn w:val="a5"/>
    <w:qFormat/>
    <w:rsid w:val="003F21B6"/>
    <w:pPr>
      <w:numPr>
        <w:numId w:val="11"/>
      </w:numPr>
      <w:jc w:val="left"/>
    </w:pPr>
    <w:rPr>
      <w:rFonts w:eastAsia="Times New Roman"/>
      <w:sz w:val="20"/>
      <w:szCs w:val="24"/>
    </w:rPr>
  </w:style>
  <w:style w:type="paragraph" w:customStyle="1" w:styleId="104">
    <w:name w:val="Табличный_заголовки_10"/>
    <w:basedOn w:val="a6"/>
    <w:qFormat/>
    <w:rsid w:val="003F21B6"/>
    <w:pPr>
      <w:jc w:val="center"/>
    </w:pPr>
    <w:rPr>
      <w:b/>
      <w:sz w:val="20"/>
    </w:rPr>
  </w:style>
  <w:style w:type="paragraph" w:styleId="afffe">
    <w:name w:val="Title"/>
    <w:basedOn w:val="a5"/>
    <w:next w:val="a5"/>
    <w:link w:val="affff"/>
    <w:qFormat/>
    <w:rsid w:val="003F21B6"/>
    <w:pPr>
      <w:pBdr>
        <w:top w:val="single" w:sz="8" w:space="10" w:color="A7BFDE"/>
        <w:bottom w:val="single" w:sz="24" w:space="15" w:color="9BBB59"/>
      </w:pBdr>
      <w:spacing w:line="360" w:lineRule="auto"/>
      <w:ind w:firstLine="680"/>
      <w:jc w:val="center"/>
    </w:pPr>
    <w:rPr>
      <w:rFonts w:ascii="Cambria" w:eastAsia="Times New Roman" w:hAnsi="Cambria"/>
      <w:i/>
      <w:iCs/>
      <w:color w:val="243F60"/>
      <w:sz w:val="60"/>
      <w:szCs w:val="60"/>
      <w:lang w:val="x-none" w:eastAsia="x-none"/>
    </w:rPr>
  </w:style>
  <w:style w:type="character" w:customStyle="1" w:styleId="affff">
    <w:name w:val="Название Знак"/>
    <w:basedOn w:val="a7"/>
    <w:link w:val="afffe"/>
    <w:rsid w:val="003F21B6"/>
    <w:rPr>
      <w:rFonts w:ascii="Cambria" w:eastAsia="Times New Roman" w:hAnsi="Cambria" w:cs="Times New Roman"/>
      <w:i/>
      <w:iCs/>
      <w:color w:val="243F60"/>
      <w:sz w:val="60"/>
      <w:szCs w:val="60"/>
      <w:lang w:val="x-none" w:eastAsia="x-none"/>
    </w:rPr>
  </w:style>
  <w:style w:type="paragraph" w:styleId="affff0">
    <w:name w:val="Subtitle"/>
    <w:basedOn w:val="a5"/>
    <w:next w:val="a5"/>
    <w:link w:val="affff1"/>
    <w:qFormat/>
    <w:rsid w:val="003F21B6"/>
    <w:pPr>
      <w:spacing w:before="200" w:after="900" w:line="360" w:lineRule="auto"/>
      <w:ind w:firstLine="680"/>
      <w:jc w:val="right"/>
    </w:pPr>
    <w:rPr>
      <w:rFonts w:eastAsia="Times New Roman"/>
      <w:i/>
      <w:iCs/>
      <w:sz w:val="24"/>
      <w:szCs w:val="24"/>
      <w:lang w:val="x-none" w:eastAsia="x-none"/>
    </w:rPr>
  </w:style>
  <w:style w:type="character" w:customStyle="1" w:styleId="affff1">
    <w:name w:val="Подзаголовок Знак"/>
    <w:basedOn w:val="a7"/>
    <w:link w:val="affff0"/>
    <w:rsid w:val="003F21B6"/>
    <w:rPr>
      <w:rFonts w:ascii="Times New Roman" w:eastAsia="Times New Roman" w:hAnsi="Times New Roman" w:cs="Times New Roman"/>
      <w:i/>
      <w:iCs/>
      <w:sz w:val="24"/>
      <w:szCs w:val="24"/>
      <w:lang w:val="x-none" w:eastAsia="x-none"/>
    </w:rPr>
  </w:style>
  <w:style w:type="character" w:styleId="affff2">
    <w:name w:val="Emphasis"/>
    <w:qFormat/>
    <w:rsid w:val="003F21B6"/>
    <w:rPr>
      <w:b/>
      <w:bCs/>
      <w:i/>
      <w:iCs/>
      <w:color w:val="5A5A5A"/>
    </w:rPr>
  </w:style>
  <w:style w:type="paragraph" w:styleId="2d">
    <w:name w:val="Quote"/>
    <w:basedOn w:val="a5"/>
    <w:next w:val="a5"/>
    <w:link w:val="2e"/>
    <w:uiPriority w:val="29"/>
    <w:qFormat/>
    <w:rsid w:val="003F21B6"/>
    <w:pPr>
      <w:spacing w:line="360" w:lineRule="auto"/>
      <w:ind w:firstLine="680"/>
    </w:pPr>
    <w:rPr>
      <w:rFonts w:ascii="Cambria" w:eastAsia="Times New Roman" w:hAnsi="Cambria"/>
      <w:i/>
      <w:iCs/>
      <w:color w:val="5A5A5A"/>
      <w:sz w:val="24"/>
      <w:szCs w:val="24"/>
      <w:lang w:val="x-none" w:eastAsia="x-none"/>
    </w:rPr>
  </w:style>
  <w:style w:type="character" w:customStyle="1" w:styleId="2e">
    <w:name w:val="Цитата 2 Знак"/>
    <w:basedOn w:val="a7"/>
    <w:link w:val="2d"/>
    <w:uiPriority w:val="29"/>
    <w:rsid w:val="003F21B6"/>
    <w:rPr>
      <w:rFonts w:ascii="Cambria" w:eastAsia="Times New Roman" w:hAnsi="Cambria" w:cs="Times New Roman"/>
      <w:i/>
      <w:iCs/>
      <w:color w:val="5A5A5A"/>
      <w:sz w:val="24"/>
      <w:szCs w:val="24"/>
      <w:lang w:val="x-none" w:eastAsia="x-none"/>
    </w:rPr>
  </w:style>
  <w:style w:type="paragraph" w:styleId="affff3">
    <w:name w:val="Intense Quote"/>
    <w:basedOn w:val="a5"/>
    <w:next w:val="a5"/>
    <w:link w:val="affff4"/>
    <w:uiPriority w:val="30"/>
    <w:qFormat/>
    <w:rsid w:val="003F21B6"/>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i/>
      <w:iCs/>
      <w:color w:val="F4F4F4"/>
      <w:sz w:val="24"/>
      <w:szCs w:val="24"/>
      <w:lang w:val="x-none" w:eastAsia="x-none"/>
    </w:rPr>
  </w:style>
  <w:style w:type="character" w:customStyle="1" w:styleId="affff4">
    <w:name w:val="Выделенная цитата Знак"/>
    <w:basedOn w:val="a7"/>
    <w:link w:val="affff3"/>
    <w:uiPriority w:val="30"/>
    <w:rsid w:val="003F21B6"/>
    <w:rPr>
      <w:rFonts w:ascii="Cambria" w:eastAsia="Times New Roman" w:hAnsi="Cambria" w:cs="Times New Roman"/>
      <w:i/>
      <w:iCs/>
      <w:color w:val="F4F4F4"/>
      <w:sz w:val="24"/>
      <w:szCs w:val="24"/>
      <w:shd w:val="clear" w:color="auto" w:fill="4F81BD"/>
      <w:lang w:val="x-none" w:eastAsia="x-none"/>
    </w:rPr>
  </w:style>
  <w:style w:type="character" w:styleId="affff5">
    <w:name w:val="Subtle Emphasis"/>
    <w:uiPriority w:val="19"/>
    <w:qFormat/>
    <w:rsid w:val="003F21B6"/>
    <w:rPr>
      <w:i/>
      <w:iCs/>
      <w:color w:val="5A5A5A"/>
    </w:rPr>
  </w:style>
  <w:style w:type="character" w:styleId="affff6">
    <w:name w:val="Intense Emphasis"/>
    <w:uiPriority w:val="21"/>
    <w:qFormat/>
    <w:rsid w:val="003F21B6"/>
    <w:rPr>
      <w:b/>
      <w:bCs/>
      <w:i/>
      <w:iCs/>
      <w:color w:val="4F81BD"/>
      <w:sz w:val="22"/>
      <w:szCs w:val="22"/>
    </w:rPr>
  </w:style>
  <w:style w:type="character" w:styleId="affff7">
    <w:name w:val="Subtle Reference"/>
    <w:uiPriority w:val="31"/>
    <w:qFormat/>
    <w:rsid w:val="003F21B6"/>
    <w:rPr>
      <w:color w:val="auto"/>
      <w:u w:val="single" w:color="9BBB59"/>
    </w:rPr>
  </w:style>
  <w:style w:type="character" w:styleId="affff8">
    <w:name w:val="Intense Reference"/>
    <w:uiPriority w:val="32"/>
    <w:qFormat/>
    <w:rsid w:val="003F21B6"/>
    <w:rPr>
      <w:b/>
      <w:bCs/>
      <w:color w:val="76923C"/>
      <w:u w:val="single" w:color="9BBB59"/>
    </w:rPr>
  </w:style>
  <w:style w:type="character" w:styleId="affff9">
    <w:name w:val="Book Title"/>
    <w:uiPriority w:val="33"/>
    <w:qFormat/>
    <w:rsid w:val="003F21B6"/>
    <w:rPr>
      <w:rFonts w:ascii="Cambria" w:eastAsia="Times New Roman" w:hAnsi="Cambria" w:cs="Times New Roman"/>
      <w:b/>
      <w:bCs/>
      <w:i/>
      <w:iCs/>
      <w:color w:val="auto"/>
    </w:rPr>
  </w:style>
  <w:style w:type="paragraph" w:styleId="affffa">
    <w:name w:val="TOC Heading"/>
    <w:basedOn w:val="12"/>
    <w:next w:val="a5"/>
    <w:uiPriority w:val="39"/>
    <w:qFormat/>
    <w:rsid w:val="003F21B6"/>
    <w:pPr>
      <w:keepNext w:val="0"/>
      <w:pBdr>
        <w:bottom w:val="single" w:sz="12" w:space="1" w:color="365F91"/>
      </w:pBdr>
      <w:spacing w:before="600" w:after="80" w:line="360" w:lineRule="auto"/>
      <w:ind w:firstLine="680"/>
      <w:jc w:val="both"/>
      <w:outlineLvl w:val="9"/>
    </w:pPr>
    <w:rPr>
      <w:rFonts w:ascii="Cambria" w:hAnsi="Cambria"/>
      <w:color w:val="365F91"/>
      <w:kern w:val="0"/>
      <w:sz w:val="24"/>
      <w:szCs w:val="24"/>
      <w:lang w:val="x-none" w:eastAsia="x-none"/>
    </w:rPr>
  </w:style>
  <w:style w:type="numbering" w:styleId="111111">
    <w:name w:val="Outline List 2"/>
    <w:basedOn w:val="a9"/>
    <w:rsid w:val="003F21B6"/>
    <w:pPr>
      <w:numPr>
        <w:numId w:val="2"/>
      </w:numPr>
    </w:pPr>
  </w:style>
  <w:style w:type="numbering" w:styleId="1ai">
    <w:name w:val="Outline List 1"/>
    <w:basedOn w:val="a9"/>
    <w:rsid w:val="003F21B6"/>
  </w:style>
  <w:style w:type="paragraph" w:styleId="38">
    <w:name w:val="Body Text 3"/>
    <w:basedOn w:val="a5"/>
    <w:link w:val="39"/>
    <w:rsid w:val="003F21B6"/>
    <w:pPr>
      <w:spacing w:after="120" w:line="360" w:lineRule="auto"/>
      <w:ind w:firstLine="680"/>
    </w:pPr>
    <w:rPr>
      <w:rFonts w:eastAsia="Times New Roman"/>
      <w:sz w:val="16"/>
      <w:szCs w:val="16"/>
      <w:lang w:val="x-none" w:eastAsia="x-none"/>
    </w:rPr>
  </w:style>
  <w:style w:type="character" w:customStyle="1" w:styleId="39">
    <w:name w:val="Основной текст 3 Знак"/>
    <w:basedOn w:val="a7"/>
    <w:link w:val="38"/>
    <w:rsid w:val="003F21B6"/>
    <w:rPr>
      <w:rFonts w:ascii="Times New Roman" w:eastAsia="Times New Roman" w:hAnsi="Times New Roman" w:cs="Times New Roman"/>
      <w:sz w:val="16"/>
      <w:szCs w:val="16"/>
      <w:lang w:val="x-none" w:eastAsia="x-none"/>
    </w:rPr>
  </w:style>
  <w:style w:type="paragraph" w:styleId="affffb">
    <w:name w:val="Block Text"/>
    <w:basedOn w:val="a5"/>
    <w:rsid w:val="003F21B6"/>
    <w:pPr>
      <w:spacing w:line="360" w:lineRule="auto"/>
      <w:ind w:left="526" w:right="43" w:firstLine="709"/>
    </w:pPr>
    <w:rPr>
      <w:rFonts w:eastAsia="Times New Roman"/>
      <w:sz w:val="28"/>
      <w:szCs w:val="28"/>
    </w:rPr>
  </w:style>
  <w:style w:type="character" w:styleId="affffc">
    <w:name w:val="line number"/>
    <w:rsid w:val="003F21B6"/>
    <w:rPr>
      <w:sz w:val="18"/>
      <w:szCs w:val="18"/>
    </w:rPr>
  </w:style>
  <w:style w:type="paragraph" w:styleId="44">
    <w:name w:val="List 4"/>
    <w:basedOn w:val="afff1"/>
    <w:rsid w:val="003F21B6"/>
    <w:pPr>
      <w:spacing w:after="240" w:line="240" w:lineRule="atLeast"/>
      <w:ind w:left="2520" w:hanging="360"/>
      <w:contextualSpacing w:val="0"/>
    </w:pPr>
    <w:rPr>
      <w:rFonts w:ascii="Arial" w:eastAsia="Times New Roman" w:hAnsi="Arial" w:cs="Arial"/>
      <w:spacing w:val="-5"/>
      <w:sz w:val="20"/>
      <w:szCs w:val="20"/>
      <w:lang w:val="x-none" w:eastAsia="en-US"/>
    </w:rPr>
  </w:style>
  <w:style w:type="paragraph" w:styleId="54">
    <w:name w:val="List 5"/>
    <w:basedOn w:val="afff1"/>
    <w:rsid w:val="003F21B6"/>
    <w:pPr>
      <w:spacing w:after="240" w:line="240" w:lineRule="atLeast"/>
      <w:ind w:left="2880" w:hanging="360"/>
      <w:contextualSpacing w:val="0"/>
    </w:pPr>
    <w:rPr>
      <w:rFonts w:ascii="Arial" w:eastAsia="Times New Roman" w:hAnsi="Arial" w:cs="Arial"/>
      <w:spacing w:val="-5"/>
      <w:sz w:val="20"/>
      <w:szCs w:val="20"/>
      <w:lang w:val="x-none" w:eastAsia="en-US"/>
    </w:rPr>
  </w:style>
  <w:style w:type="paragraph" w:styleId="3a">
    <w:name w:val="List Bullet 3"/>
    <w:basedOn w:val="aff1"/>
    <w:autoRedefine/>
    <w:rsid w:val="003F21B6"/>
    <w:pPr>
      <w:tabs>
        <w:tab w:val="num" w:pos="360"/>
      </w:tabs>
      <w:spacing w:after="240" w:line="240" w:lineRule="atLeast"/>
      <w:ind w:left="2160"/>
      <w:jc w:val="both"/>
    </w:pPr>
    <w:rPr>
      <w:spacing w:val="-5"/>
      <w:sz w:val="20"/>
      <w:szCs w:val="20"/>
      <w:lang w:eastAsia="en-US"/>
    </w:rPr>
  </w:style>
  <w:style w:type="paragraph" w:styleId="45">
    <w:name w:val="List Bullet 4"/>
    <w:basedOn w:val="aff1"/>
    <w:autoRedefine/>
    <w:rsid w:val="003F21B6"/>
    <w:pPr>
      <w:tabs>
        <w:tab w:val="num" w:pos="360"/>
      </w:tabs>
      <w:spacing w:after="240" w:line="240" w:lineRule="atLeast"/>
      <w:ind w:left="2520"/>
      <w:jc w:val="both"/>
    </w:pPr>
    <w:rPr>
      <w:spacing w:val="-5"/>
      <w:sz w:val="20"/>
      <w:szCs w:val="20"/>
      <w:lang w:eastAsia="en-US"/>
    </w:rPr>
  </w:style>
  <w:style w:type="paragraph" w:styleId="55">
    <w:name w:val="List Bullet 5"/>
    <w:basedOn w:val="aff1"/>
    <w:autoRedefine/>
    <w:rsid w:val="003F21B6"/>
    <w:pPr>
      <w:tabs>
        <w:tab w:val="num" w:pos="360"/>
      </w:tabs>
      <w:spacing w:after="240" w:line="240" w:lineRule="atLeast"/>
      <w:ind w:left="2880"/>
      <w:jc w:val="both"/>
    </w:pPr>
    <w:rPr>
      <w:spacing w:val="-5"/>
      <w:sz w:val="20"/>
      <w:szCs w:val="20"/>
      <w:lang w:eastAsia="en-US"/>
    </w:rPr>
  </w:style>
  <w:style w:type="paragraph" w:styleId="affffd">
    <w:name w:val="List Continue"/>
    <w:basedOn w:val="afff1"/>
    <w:rsid w:val="003F21B6"/>
    <w:pPr>
      <w:spacing w:after="240" w:line="240" w:lineRule="atLeast"/>
      <w:ind w:left="1440" w:firstLine="0"/>
      <w:contextualSpacing w:val="0"/>
    </w:pPr>
    <w:rPr>
      <w:rFonts w:ascii="Arial" w:eastAsia="Times New Roman" w:hAnsi="Arial" w:cs="Arial"/>
      <w:spacing w:val="-5"/>
      <w:sz w:val="20"/>
      <w:szCs w:val="20"/>
      <w:lang w:val="x-none" w:eastAsia="en-US"/>
    </w:rPr>
  </w:style>
  <w:style w:type="paragraph" w:styleId="46">
    <w:name w:val="List Continue 4"/>
    <w:basedOn w:val="affffd"/>
    <w:rsid w:val="003F21B6"/>
    <w:pPr>
      <w:ind w:left="2880"/>
    </w:pPr>
  </w:style>
  <w:style w:type="paragraph" w:styleId="56">
    <w:name w:val="List Continue 5"/>
    <w:basedOn w:val="affffd"/>
    <w:rsid w:val="003F21B6"/>
    <w:pPr>
      <w:ind w:left="3240"/>
    </w:pPr>
  </w:style>
  <w:style w:type="paragraph" w:styleId="affffe">
    <w:name w:val="List Number"/>
    <w:basedOn w:val="a5"/>
    <w:rsid w:val="003F21B6"/>
    <w:pPr>
      <w:spacing w:before="100" w:beforeAutospacing="1" w:after="100" w:afterAutospacing="1" w:line="360" w:lineRule="auto"/>
      <w:ind w:firstLine="709"/>
    </w:pPr>
    <w:rPr>
      <w:rFonts w:eastAsia="Times New Roman"/>
      <w:sz w:val="28"/>
      <w:szCs w:val="28"/>
    </w:rPr>
  </w:style>
  <w:style w:type="paragraph" w:styleId="2f">
    <w:name w:val="List Number 2"/>
    <w:basedOn w:val="affffe"/>
    <w:rsid w:val="003F21B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b">
    <w:name w:val="List Number 3"/>
    <w:basedOn w:val="affffe"/>
    <w:rsid w:val="003F21B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7">
    <w:name w:val="List Number 4"/>
    <w:basedOn w:val="affffe"/>
    <w:rsid w:val="003F21B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7">
    <w:name w:val="List Number 5"/>
    <w:basedOn w:val="affffe"/>
    <w:rsid w:val="003F21B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
    <w:name w:val="Message Header"/>
    <w:basedOn w:val="afd"/>
    <w:link w:val="afffff0"/>
    <w:rsid w:val="003F21B6"/>
    <w:pPr>
      <w:keepLines/>
      <w:tabs>
        <w:tab w:val="left" w:pos="3600"/>
        <w:tab w:val="left" w:pos="4680"/>
      </w:tabs>
      <w:spacing w:line="280" w:lineRule="exact"/>
      <w:ind w:left="1080" w:right="2160" w:hanging="1080"/>
      <w:jc w:val="both"/>
    </w:pPr>
    <w:rPr>
      <w:rFonts w:cs="Times New Roman"/>
      <w:sz w:val="22"/>
      <w:szCs w:val="22"/>
      <w:lang w:val="x-none" w:eastAsia="en-US"/>
    </w:rPr>
  </w:style>
  <w:style w:type="character" w:customStyle="1" w:styleId="afffff0">
    <w:name w:val="Шапка Знак"/>
    <w:basedOn w:val="a7"/>
    <w:link w:val="afffff"/>
    <w:rsid w:val="003F21B6"/>
    <w:rPr>
      <w:rFonts w:ascii="Arial" w:eastAsia="Times New Roman" w:hAnsi="Arial" w:cs="Times New Roman"/>
      <w:lang w:val="x-none"/>
    </w:rPr>
  </w:style>
  <w:style w:type="paragraph" w:styleId="afffff1">
    <w:name w:val="Normal Indent"/>
    <w:basedOn w:val="a5"/>
    <w:rsid w:val="003F21B6"/>
    <w:pPr>
      <w:spacing w:line="360" w:lineRule="auto"/>
      <w:ind w:left="1440" w:firstLine="709"/>
    </w:pPr>
    <w:rPr>
      <w:rFonts w:ascii="Arial" w:eastAsia="Times New Roman" w:hAnsi="Arial" w:cs="Arial"/>
      <w:spacing w:val="-5"/>
      <w:sz w:val="20"/>
      <w:szCs w:val="20"/>
      <w:lang w:eastAsia="en-US"/>
    </w:rPr>
  </w:style>
  <w:style w:type="paragraph" w:styleId="HTML1">
    <w:name w:val="HTML Address"/>
    <w:basedOn w:val="a5"/>
    <w:link w:val="HTML2"/>
    <w:rsid w:val="003F21B6"/>
    <w:pPr>
      <w:spacing w:line="360" w:lineRule="auto"/>
      <w:ind w:left="1080" w:firstLine="709"/>
    </w:pPr>
    <w:rPr>
      <w:rFonts w:ascii="Arial" w:eastAsia="Times New Roman" w:hAnsi="Arial"/>
      <w:i/>
      <w:iCs/>
      <w:spacing w:val="-5"/>
      <w:sz w:val="20"/>
      <w:szCs w:val="20"/>
      <w:lang w:val="x-none" w:eastAsia="en-US"/>
    </w:rPr>
  </w:style>
  <w:style w:type="character" w:customStyle="1" w:styleId="HTML2">
    <w:name w:val="Адрес HTML Знак"/>
    <w:basedOn w:val="a7"/>
    <w:link w:val="HTML1"/>
    <w:rsid w:val="003F21B6"/>
    <w:rPr>
      <w:rFonts w:ascii="Arial" w:eastAsia="Times New Roman" w:hAnsi="Arial" w:cs="Times New Roman"/>
      <w:i/>
      <w:iCs/>
      <w:spacing w:val="-5"/>
      <w:sz w:val="20"/>
      <w:szCs w:val="20"/>
      <w:lang w:val="x-none"/>
    </w:rPr>
  </w:style>
  <w:style w:type="paragraph" w:styleId="afffff2">
    <w:name w:val="envelope address"/>
    <w:basedOn w:val="a5"/>
    <w:rsid w:val="003F21B6"/>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lang w:eastAsia="en-US"/>
    </w:rPr>
  </w:style>
  <w:style w:type="character" w:styleId="HTML3">
    <w:name w:val="HTML Acronym"/>
    <w:rsid w:val="003F21B6"/>
    <w:rPr>
      <w:lang w:val="ru-RU"/>
    </w:rPr>
  </w:style>
  <w:style w:type="paragraph" w:styleId="afffff3">
    <w:name w:val="Date"/>
    <w:basedOn w:val="a5"/>
    <w:next w:val="a5"/>
    <w:link w:val="afffff4"/>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4">
    <w:name w:val="Дата Знак"/>
    <w:basedOn w:val="a7"/>
    <w:link w:val="afffff3"/>
    <w:rsid w:val="003F21B6"/>
    <w:rPr>
      <w:rFonts w:ascii="Arial" w:eastAsia="Times New Roman" w:hAnsi="Arial" w:cs="Times New Roman"/>
      <w:spacing w:val="-5"/>
      <w:sz w:val="20"/>
      <w:szCs w:val="20"/>
      <w:lang w:val="x-none"/>
    </w:rPr>
  </w:style>
  <w:style w:type="paragraph" w:styleId="afffff5">
    <w:name w:val="Note Heading"/>
    <w:basedOn w:val="a5"/>
    <w:next w:val="a5"/>
    <w:link w:val="afffff6"/>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6">
    <w:name w:val="Заголовок записки Знак"/>
    <w:basedOn w:val="a7"/>
    <w:link w:val="afffff5"/>
    <w:rsid w:val="003F21B6"/>
    <w:rPr>
      <w:rFonts w:ascii="Arial" w:eastAsia="Times New Roman" w:hAnsi="Arial" w:cs="Times New Roman"/>
      <w:spacing w:val="-5"/>
      <w:sz w:val="20"/>
      <w:szCs w:val="20"/>
      <w:lang w:val="x-none"/>
    </w:rPr>
  </w:style>
  <w:style w:type="character" w:styleId="HTML4">
    <w:name w:val="HTML Keyboard"/>
    <w:rsid w:val="003F21B6"/>
    <w:rPr>
      <w:rFonts w:ascii="Courier New" w:hAnsi="Courier New" w:cs="Courier New"/>
      <w:sz w:val="20"/>
      <w:szCs w:val="20"/>
      <w:lang w:val="ru-RU"/>
    </w:rPr>
  </w:style>
  <w:style w:type="character" w:styleId="HTML5">
    <w:name w:val="HTML Code"/>
    <w:rsid w:val="003F21B6"/>
    <w:rPr>
      <w:rFonts w:ascii="Courier New" w:hAnsi="Courier New" w:cs="Courier New"/>
      <w:sz w:val="20"/>
      <w:szCs w:val="20"/>
      <w:lang w:val="ru-RU"/>
    </w:rPr>
  </w:style>
  <w:style w:type="paragraph" w:styleId="afffff7">
    <w:name w:val="Body Text First Indent"/>
    <w:basedOn w:val="afd"/>
    <w:link w:val="afffff8"/>
    <w:rsid w:val="003F21B6"/>
    <w:pPr>
      <w:spacing w:line="360" w:lineRule="auto"/>
      <w:ind w:left="1080" w:firstLine="210"/>
      <w:jc w:val="both"/>
    </w:pPr>
    <w:rPr>
      <w:rFonts w:cs="Times New Roman"/>
      <w:spacing w:val="-5"/>
      <w:lang w:val="x-none" w:eastAsia="en-US"/>
    </w:rPr>
  </w:style>
  <w:style w:type="character" w:customStyle="1" w:styleId="afffff8">
    <w:name w:val="Красная строка Знак"/>
    <w:basedOn w:val="afe"/>
    <w:link w:val="afffff7"/>
    <w:rsid w:val="003F21B6"/>
    <w:rPr>
      <w:rFonts w:ascii="Arial" w:eastAsia="Times New Roman" w:hAnsi="Arial" w:cs="Times New Roman"/>
      <w:spacing w:val="-5"/>
      <w:sz w:val="24"/>
      <w:szCs w:val="24"/>
      <w:lang w:val="x-none" w:eastAsia="ru-RU"/>
    </w:rPr>
  </w:style>
  <w:style w:type="paragraph" w:styleId="2f0">
    <w:name w:val="Body Text First Indent 2"/>
    <w:basedOn w:val="afa"/>
    <w:link w:val="2f1"/>
    <w:rsid w:val="003F21B6"/>
    <w:pPr>
      <w:spacing w:line="360" w:lineRule="auto"/>
      <w:ind w:firstLine="210"/>
    </w:pPr>
    <w:rPr>
      <w:rFonts w:cs="Times New Roman"/>
      <w:spacing w:val="-5"/>
      <w:lang w:val="x-none" w:eastAsia="en-US"/>
    </w:rPr>
  </w:style>
  <w:style w:type="character" w:customStyle="1" w:styleId="2f1">
    <w:name w:val="Красная строка 2 Знак"/>
    <w:basedOn w:val="afb"/>
    <w:link w:val="2f0"/>
    <w:rsid w:val="003F21B6"/>
    <w:rPr>
      <w:rFonts w:ascii="Arial" w:eastAsia="Times New Roman" w:hAnsi="Arial" w:cs="Times New Roman"/>
      <w:spacing w:val="-5"/>
      <w:sz w:val="24"/>
      <w:szCs w:val="24"/>
      <w:lang w:val="x-none" w:eastAsia="ru-RU"/>
    </w:rPr>
  </w:style>
  <w:style w:type="character" w:styleId="HTML6">
    <w:name w:val="HTML Sample"/>
    <w:rsid w:val="003F21B6"/>
    <w:rPr>
      <w:rFonts w:ascii="Courier New" w:hAnsi="Courier New" w:cs="Courier New"/>
      <w:lang w:val="ru-RU"/>
    </w:rPr>
  </w:style>
  <w:style w:type="paragraph" w:styleId="2f2">
    <w:name w:val="envelope return"/>
    <w:basedOn w:val="a5"/>
    <w:rsid w:val="003F21B6"/>
    <w:pPr>
      <w:spacing w:line="360" w:lineRule="auto"/>
      <w:ind w:left="1080" w:firstLine="709"/>
    </w:pPr>
    <w:rPr>
      <w:rFonts w:ascii="Arial" w:eastAsia="Times New Roman" w:hAnsi="Arial" w:cs="Arial"/>
      <w:spacing w:val="-5"/>
      <w:sz w:val="20"/>
      <w:szCs w:val="20"/>
      <w:lang w:eastAsia="en-US"/>
    </w:rPr>
  </w:style>
  <w:style w:type="character" w:styleId="HTML7">
    <w:name w:val="HTML Definition"/>
    <w:rsid w:val="003F21B6"/>
    <w:rPr>
      <w:i/>
      <w:iCs/>
      <w:lang w:val="ru-RU"/>
    </w:rPr>
  </w:style>
  <w:style w:type="character" w:styleId="HTML8">
    <w:name w:val="HTML Variable"/>
    <w:rsid w:val="003F21B6"/>
    <w:rPr>
      <w:i/>
      <w:iCs/>
      <w:lang w:val="ru-RU"/>
    </w:rPr>
  </w:style>
  <w:style w:type="character" w:styleId="HTML9">
    <w:name w:val="HTML Typewriter"/>
    <w:rsid w:val="003F21B6"/>
    <w:rPr>
      <w:rFonts w:ascii="Courier New" w:hAnsi="Courier New" w:cs="Courier New"/>
      <w:sz w:val="20"/>
      <w:szCs w:val="20"/>
      <w:lang w:val="ru-RU"/>
    </w:rPr>
  </w:style>
  <w:style w:type="paragraph" w:styleId="afffff9">
    <w:name w:val="Signature"/>
    <w:basedOn w:val="a5"/>
    <w:link w:val="afffffa"/>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a">
    <w:name w:val="Подпись Знак"/>
    <w:basedOn w:val="a7"/>
    <w:link w:val="afffff9"/>
    <w:rsid w:val="003F21B6"/>
    <w:rPr>
      <w:rFonts w:ascii="Arial" w:eastAsia="Times New Roman" w:hAnsi="Arial" w:cs="Times New Roman"/>
      <w:spacing w:val="-5"/>
      <w:sz w:val="20"/>
      <w:szCs w:val="20"/>
      <w:lang w:val="x-none"/>
    </w:rPr>
  </w:style>
  <w:style w:type="paragraph" w:styleId="afffffb">
    <w:name w:val="Salutation"/>
    <w:basedOn w:val="a5"/>
    <w:next w:val="a5"/>
    <w:link w:val="afffffc"/>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c">
    <w:name w:val="Приветствие Знак"/>
    <w:basedOn w:val="a7"/>
    <w:link w:val="afffffb"/>
    <w:rsid w:val="003F21B6"/>
    <w:rPr>
      <w:rFonts w:ascii="Arial" w:eastAsia="Times New Roman" w:hAnsi="Arial" w:cs="Times New Roman"/>
      <w:spacing w:val="-5"/>
      <w:sz w:val="20"/>
      <w:szCs w:val="20"/>
      <w:lang w:val="x-none"/>
    </w:rPr>
  </w:style>
  <w:style w:type="paragraph" w:styleId="afffffd">
    <w:name w:val="Closing"/>
    <w:basedOn w:val="a5"/>
    <w:link w:val="afffffe"/>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e">
    <w:name w:val="Прощание Знак"/>
    <w:basedOn w:val="a7"/>
    <w:link w:val="afffffd"/>
    <w:rsid w:val="003F21B6"/>
    <w:rPr>
      <w:rFonts w:ascii="Arial" w:eastAsia="Times New Roman" w:hAnsi="Arial" w:cs="Times New Roman"/>
      <w:spacing w:val="-5"/>
      <w:sz w:val="20"/>
      <w:szCs w:val="20"/>
      <w:lang w:val="x-none"/>
    </w:rPr>
  </w:style>
  <w:style w:type="character" w:styleId="HTMLa">
    <w:name w:val="HTML Cite"/>
    <w:rsid w:val="003F21B6"/>
    <w:rPr>
      <w:i/>
      <w:iCs/>
      <w:lang w:val="ru-RU"/>
    </w:rPr>
  </w:style>
  <w:style w:type="paragraph" w:styleId="affffff">
    <w:name w:val="E-mail Signature"/>
    <w:basedOn w:val="a5"/>
    <w:link w:val="affffff0"/>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f0">
    <w:name w:val="Электронная подпись Знак"/>
    <w:basedOn w:val="a7"/>
    <w:link w:val="affffff"/>
    <w:rsid w:val="003F21B6"/>
    <w:rPr>
      <w:rFonts w:ascii="Arial" w:eastAsia="Times New Roman" w:hAnsi="Arial" w:cs="Times New Roman"/>
      <w:spacing w:val="-5"/>
      <w:sz w:val="20"/>
      <w:szCs w:val="20"/>
      <w:lang w:val="x-none"/>
    </w:rPr>
  </w:style>
  <w:style w:type="table" w:styleId="-1">
    <w:name w:val="Table Web 1"/>
    <w:basedOn w:val="a8"/>
    <w:rsid w:val="003F21B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3F21B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3F21B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e">
    <w:name w:val="Table Subtle 1"/>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8"/>
    <w:rsid w:val="003F21B6"/>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Classic 1"/>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8"/>
    <w:rsid w:val="003F21B6"/>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0">
    <w:name w:val="Table 3D effects 1"/>
    <w:basedOn w:val="a8"/>
    <w:rsid w:val="003F21B6"/>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8"/>
    <w:rsid w:val="003F21B6"/>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Simple 1"/>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8"/>
    <w:rsid w:val="003F21B6"/>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2">
    <w:name w:val="Table Grid 1"/>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8"/>
    <w:rsid w:val="003F21B6"/>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8"/>
    <w:rsid w:val="003F21B6"/>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8"/>
    <w:rsid w:val="003F21B6"/>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9"/>
    <w:rsid w:val="003F21B6"/>
    <w:pPr>
      <w:numPr>
        <w:numId w:val="4"/>
      </w:numPr>
    </w:pPr>
  </w:style>
  <w:style w:type="table" w:styleId="1f3">
    <w:name w:val="Table Columns 1"/>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8"/>
    <w:rsid w:val="003F21B6"/>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8"/>
    <w:rsid w:val="003F21B6"/>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3F21B6"/>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4">
    <w:name w:val="Table Theme"/>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4">
    <w:name w:val="Table Colorful 1"/>
    <w:basedOn w:val="a8"/>
    <w:rsid w:val="003F21B6"/>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8"/>
    <w:rsid w:val="003F21B6"/>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5">
    <w:name w:val="endnote text"/>
    <w:basedOn w:val="a5"/>
    <w:link w:val="affffff6"/>
    <w:uiPriority w:val="99"/>
    <w:rsid w:val="003F21B6"/>
    <w:pPr>
      <w:spacing w:line="360" w:lineRule="auto"/>
      <w:ind w:firstLine="680"/>
    </w:pPr>
    <w:rPr>
      <w:rFonts w:eastAsia="Times New Roman"/>
      <w:sz w:val="20"/>
      <w:szCs w:val="20"/>
    </w:rPr>
  </w:style>
  <w:style w:type="character" w:customStyle="1" w:styleId="affffff6">
    <w:name w:val="Текст концевой сноски Знак"/>
    <w:basedOn w:val="a7"/>
    <w:link w:val="affffff5"/>
    <w:uiPriority w:val="99"/>
    <w:rsid w:val="003F21B6"/>
    <w:rPr>
      <w:rFonts w:ascii="Times New Roman" w:eastAsia="Times New Roman" w:hAnsi="Times New Roman" w:cs="Times New Roman"/>
      <w:sz w:val="20"/>
      <w:szCs w:val="20"/>
      <w:lang w:eastAsia="ru-RU"/>
    </w:rPr>
  </w:style>
  <w:style w:type="character" w:styleId="affffff7">
    <w:name w:val="endnote reference"/>
    <w:rsid w:val="003F21B6"/>
    <w:rPr>
      <w:vertAlign w:val="superscript"/>
    </w:rPr>
  </w:style>
  <w:style w:type="table" w:styleId="2-5">
    <w:name w:val="Medium Shading 2 Accent 5"/>
    <w:basedOn w:val="a8"/>
    <w:uiPriority w:val="64"/>
    <w:rsid w:val="003F21B6"/>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8">
    <w:name w:val="Îáû÷íûé"/>
    <w:rsid w:val="003F21B6"/>
    <w:pPr>
      <w:spacing w:after="0" w:line="240" w:lineRule="auto"/>
    </w:pPr>
    <w:rPr>
      <w:rFonts w:ascii="Times New Roman" w:eastAsia="Times New Roman" w:hAnsi="Times New Roman" w:cs="Times New Roman"/>
      <w:sz w:val="28"/>
      <w:szCs w:val="20"/>
      <w:lang w:eastAsia="ru-RU"/>
    </w:rPr>
  </w:style>
  <w:style w:type="paragraph" w:customStyle="1" w:styleId="Sd">
    <w:name w:val="S_Титульный"/>
    <w:basedOn w:val="a5"/>
    <w:rsid w:val="003F21B6"/>
    <w:pPr>
      <w:spacing w:line="360" w:lineRule="auto"/>
      <w:ind w:left="3240" w:firstLine="0"/>
      <w:jc w:val="right"/>
    </w:pPr>
    <w:rPr>
      <w:rFonts w:eastAsia="Times New Roman"/>
      <w:b/>
      <w:sz w:val="32"/>
      <w:szCs w:val="32"/>
    </w:rPr>
  </w:style>
  <w:style w:type="paragraph" w:customStyle="1" w:styleId="affffff9">
    <w:name w:val="ТЕКСТ ГРАД"/>
    <w:basedOn w:val="a5"/>
    <w:link w:val="affffffa"/>
    <w:qFormat/>
    <w:rsid w:val="003F21B6"/>
    <w:pPr>
      <w:spacing w:line="360" w:lineRule="auto"/>
      <w:ind w:firstLine="709"/>
    </w:pPr>
    <w:rPr>
      <w:rFonts w:eastAsia="Times New Roman"/>
      <w:sz w:val="24"/>
      <w:szCs w:val="24"/>
      <w:lang w:val="x-none" w:eastAsia="x-none"/>
    </w:rPr>
  </w:style>
  <w:style w:type="character" w:customStyle="1" w:styleId="affffffa">
    <w:name w:val="ТЕКСТ ГРАД Знак"/>
    <w:link w:val="affffff9"/>
    <w:rsid w:val="003F21B6"/>
    <w:rPr>
      <w:rFonts w:ascii="Times New Roman" w:eastAsia="Times New Roman" w:hAnsi="Times New Roman" w:cs="Times New Roman"/>
      <w:sz w:val="24"/>
      <w:szCs w:val="24"/>
      <w:lang w:val="x-none" w:eastAsia="x-none"/>
    </w:rPr>
  </w:style>
  <w:style w:type="paragraph" w:customStyle="1" w:styleId="affffffb">
    <w:name w:val="ООО  «Институт Территориального Планирования"/>
    <w:basedOn w:val="a5"/>
    <w:link w:val="affffffc"/>
    <w:qFormat/>
    <w:rsid w:val="003F21B6"/>
    <w:pPr>
      <w:spacing w:line="360" w:lineRule="auto"/>
      <w:ind w:left="709" w:firstLine="0"/>
      <w:jc w:val="right"/>
    </w:pPr>
    <w:rPr>
      <w:rFonts w:eastAsia="Times New Roman"/>
      <w:sz w:val="24"/>
      <w:szCs w:val="24"/>
      <w:lang w:val="x-none" w:eastAsia="x-none"/>
    </w:rPr>
  </w:style>
  <w:style w:type="character" w:customStyle="1" w:styleId="affffffc">
    <w:name w:val="ООО  «Институт Территориального Планирования Знак"/>
    <w:link w:val="affffffb"/>
    <w:rsid w:val="003F21B6"/>
    <w:rPr>
      <w:rFonts w:ascii="Times New Roman" w:eastAsia="Times New Roman" w:hAnsi="Times New Roman" w:cs="Times New Roman"/>
      <w:sz w:val="24"/>
      <w:szCs w:val="24"/>
      <w:lang w:val="x-none" w:eastAsia="x-none"/>
    </w:rPr>
  </w:style>
  <w:style w:type="character" w:styleId="affffffd">
    <w:name w:val="Placeholder Text"/>
    <w:uiPriority w:val="99"/>
    <w:semiHidden/>
    <w:rsid w:val="003F21B6"/>
    <w:rPr>
      <w:color w:val="808080"/>
    </w:rPr>
  </w:style>
  <w:style w:type="paragraph" w:styleId="affffffe">
    <w:name w:val="Revision"/>
    <w:hidden/>
    <w:uiPriority w:val="99"/>
    <w:semiHidden/>
    <w:rsid w:val="003F21B6"/>
    <w:pPr>
      <w:spacing w:after="0" w:line="240" w:lineRule="auto"/>
    </w:pPr>
    <w:rPr>
      <w:rFonts w:ascii="Times New Roman" w:eastAsia="Times New Roman" w:hAnsi="Times New Roman" w:cs="Times New Roman"/>
      <w:sz w:val="24"/>
      <w:szCs w:val="24"/>
      <w:lang w:eastAsia="ru-RU"/>
    </w:rPr>
  </w:style>
  <w:style w:type="paragraph" w:customStyle="1" w:styleId="FooterOdd">
    <w:name w:val="Footer Odd"/>
    <w:basedOn w:val="a5"/>
    <w:qFormat/>
    <w:rsid w:val="003F21B6"/>
    <w:pPr>
      <w:pBdr>
        <w:top w:val="single" w:sz="4" w:space="1" w:color="4F81BD"/>
      </w:pBdr>
      <w:spacing w:after="180" w:line="264" w:lineRule="auto"/>
      <w:ind w:firstLine="0"/>
      <w:jc w:val="right"/>
    </w:pPr>
    <w:rPr>
      <w:rFonts w:ascii="Calibri" w:eastAsia="Times New Roman" w:hAnsi="Calibri"/>
      <w:color w:val="1F497D"/>
      <w:sz w:val="20"/>
      <w:szCs w:val="23"/>
      <w:lang w:eastAsia="ja-JP"/>
    </w:rPr>
  </w:style>
  <w:style w:type="paragraph" w:customStyle="1" w:styleId="HeaderOdd">
    <w:name w:val="Header Odd"/>
    <w:basedOn w:val="ae"/>
    <w:qFormat/>
    <w:rsid w:val="003F21B6"/>
    <w:pPr>
      <w:pBdr>
        <w:bottom w:val="single" w:sz="4" w:space="1" w:color="4F81BD"/>
      </w:pBdr>
      <w:jc w:val="right"/>
    </w:pPr>
    <w:rPr>
      <w:rFonts w:ascii="Calibri" w:hAnsi="Calibri"/>
      <w:b/>
      <w:bCs/>
      <w:color w:val="1F497D"/>
      <w:sz w:val="20"/>
      <w:szCs w:val="23"/>
      <w:lang w:val="x-none" w:eastAsia="ja-JP"/>
    </w:rPr>
  </w:style>
  <w:style w:type="character" w:customStyle="1" w:styleId="114">
    <w:name w:val="Заголовок 1 Знак1"/>
    <w:aliases w:val="Заголовок 1 Знак Знак Знак2,Заголовок 1 Знак Знак Знак Знак1"/>
    <w:rsid w:val="003F21B6"/>
  </w:style>
  <w:style w:type="character" w:customStyle="1" w:styleId="710">
    <w:name w:val="Заголовок 7 Знак1"/>
    <w:aliases w:val="Заголовок x.x Знак"/>
    <w:semiHidden/>
    <w:rsid w:val="003F21B6"/>
    <w:rPr>
      <w:rFonts w:ascii="Cambria" w:eastAsia="Times New Roman" w:hAnsi="Cambria" w:cs="Times New Roman"/>
      <w:i/>
      <w:iCs/>
      <w:color w:val="404040"/>
      <w:sz w:val="24"/>
      <w:szCs w:val="24"/>
    </w:rPr>
  </w:style>
  <w:style w:type="character" w:customStyle="1" w:styleId="1f5">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3F21B6"/>
  </w:style>
  <w:style w:type="character" w:customStyle="1" w:styleId="1f6">
    <w:name w:val="Верхний колонтитул Знак1"/>
    <w:aliases w:val="Знак4 Знак1"/>
    <w:semiHidden/>
    <w:rsid w:val="003F21B6"/>
    <w:rPr>
      <w:sz w:val="24"/>
      <w:szCs w:val="24"/>
    </w:rPr>
  </w:style>
  <w:style w:type="character" w:customStyle="1" w:styleId="1f7">
    <w:name w:val="Нижний колонтитул Знак1"/>
    <w:aliases w:val="Знак Знак2,Знак6 Знак1"/>
    <w:semiHidden/>
    <w:rsid w:val="003F21B6"/>
    <w:rPr>
      <w:sz w:val="24"/>
      <w:szCs w:val="24"/>
    </w:rPr>
  </w:style>
  <w:style w:type="character" w:customStyle="1" w:styleId="1f8">
    <w:name w:val="Основной текст Знак1"/>
    <w:aliases w:val="Знак1 Знак Знак Знак Знак Знак1,Знак1 Знак Знак Знак Знак2"/>
    <w:rsid w:val="003F21B6"/>
    <w:rPr>
      <w:sz w:val="24"/>
      <w:szCs w:val="24"/>
    </w:rPr>
  </w:style>
  <w:style w:type="character" w:customStyle="1" w:styleId="211">
    <w:name w:val="Основной текст 2 Знак1"/>
    <w:aliases w:val="Знак1 Знак1"/>
    <w:rsid w:val="003F21B6"/>
    <w:rPr>
      <w:sz w:val="24"/>
      <w:szCs w:val="24"/>
    </w:rPr>
  </w:style>
  <w:style w:type="character" w:customStyle="1" w:styleId="1f9">
    <w:name w:val="Текст выноски Знак1"/>
    <w:aliases w:val="Знак5 Знак1"/>
    <w:uiPriority w:val="99"/>
    <w:semiHidden/>
    <w:rsid w:val="003F21B6"/>
    <w:rPr>
      <w:rFonts w:ascii="Tahoma" w:hAnsi="Tahoma" w:cs="Tahoma"/>
      <w:sz w:val="16"/>
      <w:szCs w:val="16"/>
    </w:rPr>
  </w:style>
  <w:style w:type="paragraph" w:customStyle="1" w:styleId="S1">
    <w:name w:val="S_Заголовок 1"/>
    <w:basedOn w:val="a5"/>
    <w:qFormat/>
    <w:rsid w:val="003F21B6"/>
    <w:pPr>
      <w:numPr>
        <w:numId w:val="15"/>
      </w:numPr>
      <w:jc w:val="center"/>
    </w:pPr>
    <w:rPr>
      <w:rFonts w:eastAsia="Times New Roman"/>
      <w:b/>
      <w:caps/>
      <w:sz w:val="24"/>
      <w:szCs w:val="24"/>
    </w:rPr>
  </w:style>
  <w:style w:type="paragraph" w:customStyle="1" w:styleId="S2">
    <w:name w:val="S_Заголовок 2"/>
    <w:basedOn w:val="20"/>
    <w:rsid w:val="003F21B6"/>
    <w:pPr>
      <w:keepNext w:val="0"/>
      <w:numPr>
        <w:ilvl w:val="1"/>
        <w:numId w:val="15"/>
      </w:numPr>
      <w:spacing w:before="0" w:after="0" w:line="360" w:lineRule="auto"/>
      <w:jc w:val="both"/>
    </w:pPr>
    <w:rPr>
      <w:rFonts w:ascii="Times New Roman" w:hAnsi="Times New Roman" w:cs="Times New Roman"/>
      <w:bCs w:val="0"/>
      <w:i w:val="0"/>
      <w:iCs w:val="0"/>
      <w:sz w:val="24"/>
      <w:szCs w:val="24"/>
      <w:lang w:eastAsia="x-none"/>
    </w:rPr>
  </w:style>
  <w:style w:type="paragraph" w:customStyle="1" w:styleId="S3">
    <w:name w:val="S_Заголовок 3"/>
    <w:basedOn w:val="3"/>
    <w:rsid w:val="003F21B6"/>
    <w:pPr>
      <w:keepNext w:val="0"/>
      <w:numPr>
        <w:ilvl w:val="2"/>
        <w:numId w:val="15"/>
      </w:numPr>
      <w:spacing w:line="360" w:lineRule="auto"/>
      <w:jc w:val="both"/>
    </w:pPr>
    <w:rPr>
      <w:rFonts w:ascii="Times New Roman" w:hAnsi="Times New Roman" w:cs="Times New Roman"/>
      <w:b w:val="0"/>
      <w:bCs w:val="0"/>
      <w:sz w:val="24"/>
      <w:szCs w:val="24"/>
      <w:u w:val="single"/>
      <w:lang w:val="x-none" w:eastAsia="x-none"/>
    </w:rPr>
  </w:style>
  <w:style w:type="paragraph" w:customStyle="1" w:styleId="S4">
    <w:name w:val="S_Заголовок 4"/>
    <w:basedOn w:val="4"/>
    <w:link w:val="S40"/>
    <w:rsid w:val="003F21B6"/>
    <w:pPr>
      <w:keepNext w:val="0"/>
      <w:numPr>
        <w:ilvl w:val="3"/>
        <w:numId w:val="15"/>
      </w:numPr>
      <w:tabs>
        <w:tab w:val="clear" w:pos="1418"/>
      </w:tabs>
      <w:spacing w:before="0" w:after="0"/>
    </w:pPr>
    <w:rPr>
      <w:b w:val="0"/>
      <w:bCs w:val="0"/>
      <w:i/>
    </w:rPr>
  </w:style>
  <w:style w:type="paragraph" w:customStyle="1" w:styleId="Se">
    <w:name w:val="Стиль S_Маркированный + Междустр.интервал:  полуторный"/>
    <w:basedOn w:val="S6"/>
    <w:autoRedefine/>
    <w:rsid w:val="003F21B6"/>
    <w:pPr>
      <w:widowControl w:val="0"/>
      <w:tabs>
        <w:tab w:val="clear" w:pos="992"/>
        <w:tab w:val="left" w:pos="900"/>
      </w:tabs>
      <w:autoSpaceDE w:val="0"/>
      <w:autoSpaceDN w:val="0"/>
      <w:adjustRightInd w:val="0"/>
      <w:spacing w:line="240" w:lineRule="auto"/>
      <w:ind w:left="284" w:firstLine="0"/>
    </w:pPr>
    <w:rPr>
      <w:rFonts w:ascii="Times New Roman" w:eastAsia="Times New Roman" w:hAnsi="Times New Roman" w:cs="Times New Roman"/>
      <w:sz w:val="20"/>
      <w:szCs w:val="20"/>
      <w:lang w:val="x-none" w:eastAsia="x-none"/>
    </w:rPr>
  </w:style>
  <w:style w:type="paragraph" w:customStyle="1" w:styleId="S0">
    <w:name w:val="S_рисунок"/>
    <w:basedOn w:val="a5"/>
    <w:qFormat/>
    <w:rsid w:val="003F21B6"/>
    <w:pPr>
      <w:numPr>
        <w:numId w:val="16"/>
      </w:numPr>
      <w:tabs>
        <w:tab w:val="clear" w:pos="2149"/>
        <w:tab w:val="num" w:pos="1069"/>
      </w:tabs>
      <w:spacing w:line="360" w:lineRule="auto"/>
      <w:ind w:left="1069"/>
      <w:jc w:val="right"/>
    </w:pPr>
    <w:rPr>
      <w:rFonts w:eastAsia="Times New Roman"/>
      <w:sz w:val="24"/>
      <w:szCs w:val="24"/>
    </w:rPr>
  </w:style>
  <w:style w:type="paragraph" w:customStyle="1" w:styleId="-S">
    <w:name w:val="- S_Маркированный"/>
    <w:basedOn w:val="a5"/>
    <w:autoRedefine/>
    <w:rsid w:val="003F21B6"/>
    <w:pPr>
      <w:ind w:left="284" w:firstLine="0"/>
      <w:jc w:val="left"/>
    </w:pPr>
    <w:rPr>
      <w:rFonts w:eastAsia="Times New Roman"/>
      <w:b/>
      <w:color w:val="76923C"/>
      <w:sz w:val="24"/>
      <w:szCs w:val="24"/>
    </w:rPr>
  </w:style>
  <w:style w:type="paragraph" w:customStyle="1" w:styleId="Sf">
    <w:name w:val="S_Маркированный+Обычный"/>
    <w:basedOn w:val="aff1"/>
    <w:autoRedefine/>
    <w:rsid w:val="003F21B6"/>
    <w:pPr>
      <w:spacing w:line="360" w:lineRule="auto"/>
      <w:ind w:left="0" w:firstLine="0"/>
      <w:jc w:val="center"/>
    </w:pPr>
    <w:rPr>
      <w:rFonts w:ascii="Times New Roman" w:hAnsi="Times New Roman" w:cs="Times New Roman"/>
      <w:w w:val="109"/>
    </w:rPr>
  </w:style>
  <w:style w:type="paragraph" w:customStyle="1" w:styleId="Sf0">
    <w:name w:val="S_Обычный Знак Знак Знак Знак"/>
    <w:basedOn w:val="a5"/>
    <w:link w:val="Sf1"/>
    <w:rsid w:val="003F21B6"/>
    <w:pPr>
      <w:spacing w:line="360" w:lineRule="auto"/>
      <w:ind w:firstLine="709"/>
    </w:pPr>
    <w:rPr>
      <w:rFonts w:eastAsia="Times New Roman"/>
      <w:sz w:val="24"/>
      <w:szCs w:val="24"/>
      <w:lang w:val="x-none" w:eastAsia="x-none"/>
    </w:rPr>
  </w:style>
  <w:style w:type="character" w:customStyle="1" w:styleId="Sf1">
    <w:name w:val="S_Обычный Знак Знак Знак Знак Знак"/>
    <w:link w:val="Sf0"/>
    <w:rsid w:val="003F21B6"/>
    <w:rPr>
      <w:rFonts w:ascii="Times New Roman" w:eastAsia="Times New Roman" w:hAnsi="Times New Roman" w:cs="Times New Roman"/>
      <w:sz w:val="24"/>
      <w:szCs w:val="24"/>
      <w:lang w:val="x-none" w:eastAsia="x-none"/>
    </w:rPr>
  </w:style>
  <w:style w:type="paragraph" w:customStyle="1" w:styleId="Sf2">
    <w:name w:val="Стиль S_Маркированный+Обычный + Междустр.интервал:  полуторный"/>
    <w:basedOn w:val="Sf"/>
    <w:autoRedefine/>
    <w:rsid w:val="003F21B6"/>
    <w:pPr>
      <w:tabs>
        <w:tab w:val="num" w:pos="851"/>
      </w:tabs>
      <w:ind w:firstLine="284"/>
      <w:jc w:val="left"/>
    </w:pPr>
    <w:rPr>
      <w:w w:val="100"/>
      <w:szCs w:val="20"/>
    </w:rPr>
  </w:style>
  <w:style w:type="paragraph" w:customStyle="1" w:styleId="Sf3">
    <w:name w:val="S_Обычный_Жирный"/>
    <w:basedOn w:val="a5"/>
    <w:rsid w:val="003F21B6"/>
    <w:pPr>
      <w:spacing w:line="360" w:lineRule="auto"/>
      <w:ind w:firstLine="1259"/>
    </w:pPr>
    <w:rPr>
      <w:rFonts w:eastAsia="Times New Roman"/>
      <w:sz w:val="24"/>
      <w:szCs w:val="24"/>
    </w:rPr>
  </w:style>
  <w:style w:type="paragraph" w:customStyle="1" w:styleId="S21">
    <w:name w:val="Стиль S_Заголовок 2 + не полужирный"/>
    <w:basedOn w:val="S2"/>
    <w:autoRedefine/>
    <w:rsid w:val="003F21B6"/>
    <w:pPr>
      <w:numPr>
        <w:ilvl w:val="0"/>
        <w:numId w:val="0"/>
      </w:numPr>
    </w:pPr>
  </w:style>
  <w:style w:type="paragraph" w:customStyle="1" w:styleId="S5">
    <w:name w:val="S_Маркированный+Обычеый"/>
    <w:basedOn w:val="aff1"/>
    <w:autoRedefine/>
    <w:rsid w:val="003F21B6"/>
    <w:pPr>
      <w:numPr>
        <w:numId w:val="17"/>
      </w:numPr>
      <w:spacing w:line="360" w:lineRule="auto"/>
      <w:jc w:val="both"/>
    </w:pPr>
    <w:rPr>
      <w:rFonts w:ascii="Times New Roman" w:hAnsi="Times New Roman" w:cs="Times New Roman"/>
      <w:w w:val="109"/>
    </w:rPr>
  </w:style>
  <w:style w:type="paragraph" w:customStyle="1" w:styleId="1fa">
    <w:name w:val="Заголовок оглавления1"/>
    <w:basedOn w:val="12"/>
    <w:next w:val="a5"/>
    <w:uiPriority w:val="39"/>
    <w:qFormat/>
    <w:rsid w:val="003F21B6"/>
    <w:pPr>
      <w:keepLines/>
      <w:tabs>
        <w:tab w:val="num" w:pos="935"/>
      </w:tabs>
      <w:spacing w:before="480" w:after="0"/>
      <w:ind w:left="935"/>
      <w:outlineLvl w:val="9"/>
    </w:pPr>
    <w:rPr>
      <w:rFonts w:ascii="Cambria" w:hAnsi="Cambria"/>
      <w:color w:val="365F91"/>
      <w:kern w:val="0"/>
      <w:szCs w:val="28"/>
      <w:lang w:val="x-none" w:eastAsia="x-none"/>
    </w:rPr>
  </w:style>
  <w:style w:type="paragraph" w:customStyle="1" w:styleId="afffffff">
    <w:name w:val="Табличный_справа"/>
    <w:basedOn w:val="a5"/>
    <w:rsid w:val="003F21B6"/>
    <w:pPr>
      <w:ind w:firstLine="0"/>
      <w:jc w:val="right"/>
    </w:pPr>
    <w:rPr>
      <w:rFonts w:eastAsia="Times New Roman"/>
    </w:rPr>
  </w:style>
  <w:style w:type="paragraph" w:customStyle="1" w:styleId="Style50">
    <w:name w:val="Style50"/>
    <w:basedOn w:val="a5"/>
    <w:uiPriority w:val="99"/>
    <w:rsid w:val="003F21B6"/>
    <w:pPr>
      <w:widowControl w:val="0"/>
      <w:autoSpaceDE w:val="0"/>
      <w:autoSpaceDN w:val="0"/>
      <w:adjustRightInd w:val="0"/>
      <w:spacing w:line="264" w:lineRule="exact"/>
      <w:ind w:firstLine="706"/>
    </w:pPr>
    <w:rPr>
      <w:rFonts w:ascii="Arial Narrow" w:eastAsia="Times New Roman" w:hAnsi="Arial Narrow"/>
      <w:sz w:val="24"/>
      <w:szCs w:val="24"/>
    </w:rPr>
  </w:style>
  <w:style w:type="paragraph" w:customStyle="1" w:styleId="afffffff0">
    <w:name w:val="Основной текст продолжение"/>
    <w:basedOn w:val="a5"/>
    <w:next w:val="afd"/>
    <w:link w:val="1fb"/>
    <w:rsid w:val="003F21B6"/>
    <w:pPr>
      <w:spacing w:before="120"/>
      <w:ind w:firstLine="709"/>
    </w:pPr>
    <w:rPr>
      <w:rFonts w:eastAsia="Times New Roman"/>
      <w:sz w:val="24"/>
      <w:szCs w:val="20"/>
      <w:lang w:val="x-none" w:eastAsia="x-none"/>
    </w:rPr>
  </w:style>
  <w:style w:type="paragraph" w:customStyle="1" w:styleId="afffffff1">
    <w:name w:val="табл_строка"/>
    <w:basedOn w:val="a5"/>
    <w:link w:val="afffffff2"/>
    <w:rsid w:val="003F21B6"/>
    <w:pPr>
      <w:spacing w:before="120"/>
      <w:ind w:firstLine="0"/>
      <w:jc w:val="center"/>
    </w:pPr>
    <w:rPr>
      <w:rFonts w:eastAsia="Times New Roman"/>
      <w:sz w:val="24"/>
      <w:szCs w:val="20"/>
      <w:lang w:val="x-none" w:eastAsia="x-none"/>
    </w:rPr>
  </w:style>
  <w:style w:type="paragraph" w:customStyle="1" w:styleId="afffffff3">
    <w:name w:val="табл_заголовок"/>
    <w:link w:val="afffffff4"/>
    <w:rsid w:val="003F21B6"/>
    <w:pPr>
      <w:keepNext/>
      <w:keepLines/>
      <w:spacing w:after="0" w:line="240" w:lineRule="auto"/>
      <w:jc w:val="center"/>
    </w:pPr>
    <w:rPr>
      <w:rFonts w:ascii="Times New Roman" w:eastAsia="Times New Roman" w:hAnsi="Times New Roman" w:cs="Times New Roman"/>
      <w:noProof/>
      <w:sz w:val="24"/>
      <w:szCs w:val="20"/>
      <w:lang w:eastAsia="ru-RU"/>
    </w:rPr>
  </w:style>
  <w:style w:type="numbering" w:customStyle="1" w:styleId="2010">
    <w:name w:val="Перечисление 2010"/>
    <w:rsid w:val="003F21B6"/>
    <w:pPr>
      <w:numPr>
        <w:numId w:val="18"/>
      </w:numPr>
    </w:pPr>
  </w:style>
  <w:style w:type="character" w:customStyle="1" w:styleId="2c">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5"/>
    <w:locked/>
    <w:rsid w:val="003F21B6"/>
    <w:rPr>
      <w:rFonts w:ascii="Times New Roman" w:eastAsia="Times New Roman" w:hAnsi="Times New Roman" w:cs="Times New Roman"/>
      <w:b/>
      <w:bCs/>
      <w:sz w:val="24"/>
      <w:szCs w:val="24"/>
      <w:lang w:val="x-none" w:eastAsia="x-none"/>
    </w:rPr>
  </w:style>
  <w:style w:type="character" w:customStyle="1" w:styleId="1fb">
    <w:name w:val="Основной текст продолжение Знак1"/>
    <w:link w:val="afffffff0"/>
    <w:rsid w:val="003F21B6"/>
    <w:rPr>
      <w:rFonts w:ascii="Times New Roman" w:eastAsia="Times New Roman" w:hAnsi="Times New Roman" w:cs="Times New Roman"/>
      <w:sz w:val="24"/>
      <w:szCs w:val="20"/>
      <w:lang w:val="x-none" w:eastAsia="x-none"/>
    </w:rPr>
  </w:style>
  <w:style w:type="character" w:customStyle="1" w:styleId="afffffff4">
    <w:name w:val="табл_заголовок Знак"/>
    <w:link w:val="afffffff3"/>
    <w:rsid w:val="003F21B6"/>
    <w:rPr>
      <w:rFonts w:ascii="Times New Roman" w:eastAsia="Times New Roman" w:hAnsi="Times New Roman" w:cs="Times New Roman"/>
      <w:noProof/>
      <w:sz w:val="24"/>
      <w:szCs w:val="20"/>
      <w:lang w:eastAsia="ru-RU"/>
    </w:rPr>
  </w:style>
  <w:style w:type="character" w:customStyle="1" w:styleId="afffffff2">
    <w:name w:val="табл_строка Знак"/>
    <w:link w:val="afffffff1"/>
    <w:rsid w:val="003F21B6"/>
    <w:rPr>
      <w:rFonts w:ascii="Times New Roman" w:eastAsia="Times New Roman" w:hAnsi="Times New Roman" w:cs="Times New Roman"/>
      <w:sz w:val="24"/>
      <w:szCs w:val="20"/>
      <w:lang w:val="x-none" w:eastAsia="x-none"/>
    </w:rPr>
  </w:style>
  <w:style w:type="character" w:customStyle="1" w:styleId="FontStyle77">
    <w:name w:val="Font Style77"/>
    <w:uiPriority w:val="99"/>
    <w:rsid w:val="003F21B6"/>
    <w:rPr>
      <w:rFonts w:ascii="Times New Roman" w:hAnsi="Times New Roman" w:cs="Times New Roman"/>
      <w:b/>
      <w:bCs/>
      <w:sz w:val="20"/>
      <w:szCs w:val="20"/>
    </w:rPr>
  </w:style>
  <w:style w:type="paragraph" w:customStyle="1" w:styleId="CharChar1CharChar1CharChar">
    <w:name w:val="Char Char Знак Знак1 Char Char1 Знак Знак Char Char"/>
    <w:basedOn w:val="a5"/>
    <w:uiPriority w:val="99"/>
    <w:rsid w:val="003F21B6"/>
    <w:pPr>
      <w:spacing w:before="100" w:beforeAutospacing="1" w:after="100" w:afterAutospacing="1"/>
      <w:ind w:firstLine="0"/>
      <w:jc w:val="left"/>
    </w:pPr>
    <w:rPr>
      <w:rFonts w:ascii="Tahoma" w:eastAsia="Times New Roman" w:hAnsi="Tahoma" w:cs="Tahoma"/>
      <w:sz w:val="20"/>
      <w:szCs w:val="20"/>
      <w:lang w:val="en-US" w:eastAsia="en-US"/>
    </w:rPr>
  </w:style>
  <w:style w:type="numbering" w:customStyle="1" w:styleId="1111111">
    <w:name w:val="1 / 1.1 / 1.1.11"/>
    <w:basedOn w:val="a9"/>
    <w:next w:val="111111"/>
    <w:rsid w:val="003F21B6"/>
    <w:pPr>
      <w:numPr>
        <w:numId w:val="12"/>
      </w:numPr>
    </w:pPr>
  </w:style>
  <w:style w:type="numbering" w:customStyle="1" w:styleId="1ai1">
    <w:name w:val="1 / a / i1"/>
    <w:basedOn w:val="a9"/>
    <w:next w:val="1ai"/>
    <w:rsid w:val="003F21B6"/>
  </w:style>
  <w:style w:type="numbering" w:customStyle="1" w:styleId="1">
    <w:name w:val="Статья / Раздел1"/>
    <w:basedOn w:val="a9"/>
    <w:next w:val="a2"/>
    <w:rsid w:val="003F21B6"/>
    <w:pPr>
      <w:numPr>
        <w:numId w:val="19"/>
      </w:numPr>
    </w:pPr>
  </w:style>
  <w:style w:type="table" w:customStyle="1" w:styleId="2-51">
    <w:name w:val="Средняя заливка 2 - Акцент 51"/>
    <w:basedOn w:val="a8"/>
    <w:next w:val="2-5"/>
    <w:uiPriority w:val="64"/>
    <w:rsid w:val="003F21B6"/>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ConsPlusDocList">
    <w:name w:val="ConsPlusDocList"/>
    <w:uiPriority w:val="99"/>
    <w:rsid w:val="003F21B6"/>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f4">
    <w:name w:val="S_Маркированный Знак"/>
    <w:rsid w:val="003F21B6"/>
    <w:rPr>
      <w:b/>
      <w:caps/>
      <w:w w:val="109"/>
    </w:rPr>
  </w:style>
  <w:style w:type="numbering" w:customStyle="1" w:styleId="20101">
    <w:name w:val="Перечисление 20101"/>
    <w:rsid w:val="003F21B6"/>
    <w:pPr>
      <w:numPr>
        <w:numId w:val="20"/>
      </w:numPr>
    </w:pPr>
  </w:style>
  <w:style w:type="paragraph" w:customStyle="1" w:styleId="afffffff5">
    <w:name w:val="ГРАД Табличный текст (ширина)"/>
    <w:basedOn w:val="a5"/>
    <w:autoRedefine/>
    <w:rsid w:val="003F21B6"/>
    <w:pPr>
      <w:tabs>
        <w:tab w:val="left" w:pos="540"/>
      </w:tabs>
      <w:ind w:firstLine="0"/>
    </w:pPr>
    <w:rPr>
      <w:rFonts w:eastAsia="Times New Roman"/>
      <w:b/>
      <w:bCs/>
      <w:color w:val="000000"/>
      <w:spacing w:val="4"/>
      <w:sz w:val="20"/>
      <w:szCs w:val="28"/>
    </w:rPr>
  </w:style>
  <w:style w:type="paragraph" w:customStyle="1" w:styleId="Default">
    <w:name w:val="Default"/>
    <w:rsid w:val="003F21B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ffa">
    <w:name w:val="Абзац списка Знак"/>
    <w:link w:val="aff9"/>
    <w:uiPriority w:val="34"/>
    <w:locked/>
    <w:rsid w:val="003F21B6"/>
    <w:rPr>
      <w:rFonts w:ascii="Times New Roman" w:eastAsia="Calibri" w:hAnsi="Times New Roman" w:cs="Times New Roman"/>
      <w:lang w:eastAsia="ru-RU"/>
    </w:rPr>
  </w:style>
  <w:style w:type="paragraph" w:customStyle="1" w:styleId="afffffff6">
    <w:name w:val="_абзац"/>
    <w:basedOn w:val="a5"/>
    <w:link w:val="afffffff7"/>
    <w:qFormat/>
    <w:rsid w:val="003F21B6"/>
    <w:pPr>
      <w:spacing w:line="276" w:lineRule="auto"/>
      <w:ind w:firstLine="709"/>
    </w:pPr>
    <w:rPr>
      <w:rFonts w:eastAsia="Times New Roman"/>
      <w:sz w:val="24"/>
      <w:szCs w:val="24"/>
      <w:lang w:val="x-none" w:eastAsia="x-none"/>
    </w:rPr>
  </w:style>
  <w:style w:type="character" w:customStyle="1" w:styleId="afffffff7">
    <w:name w:val="_абзац Знак"/>
    <w:link w:val="afffffff6"/>
    <w:rsid w:val="003F21B6"/>
    <w:rPr>
      <w:rFonts w:ascii="Times New Roman" w:eastAsia="Times New Roman" w:hAnsi="Times New Roman" w:cs="Times New Roman"/>
      <w:sz w:val="24"/>
      <w:szCs w:val="24"/>
      <w:lang w:val="x-none" w:eastAsia="x-none"/>
    </w:rPr>
  </w:style>
  <w:style w:type="character" w:customStyle="1" w:styleId="ConsPlusNormal0">
    <w:name w:val="ConsPlusNormal Знак"/>
    <w:link w:val="ConsPlusNormal"/>
    <w:locked/>
    <w:rsid w:val="003F21B6"/>
    <w:rPr>
      <w:rFonts w:ascii="Arial" w:eastAsia="Times New Roman" w:hAnsi="Arial" w:cs="Arial"/>
      <w:lang w:eastAsia="ru-RU"/>
    </w:rPr>
  </w:style>
  <w:style w:type="paragraph" w:customStyle="1" w:styleId="afffffff8">
    <w:name w:val="_список"/>
    <w:basedOn w:val="a5"/>
    <w:link w:val="afffffff9"/>
    <w:qFormat/>
    <w:rsid w:val="003F21B6"/>
    <w:pPr>
      <w:tabs>
        <w:tab w:val="left" w:pos="993"/>
      </w:tabs>
      <w:spacing w:line="276" w:lineRule="auto"/>
      <w:ind w:firstLine="0"/>
    </w:pPr>
    <w:rPr>
      <w:sz w:val="24"/>
      <w:szCs w:val="24"/>
      <w:lang w:val="x-none" w:eastAsia="en-US"/>
    </w:rPr>
  </w:style>
  <w:style w:type="character" w:customStyle="1" w:styleId="afffffff9">
    <w:name w:val="_список Знак"/>
    <w:link w:val="afffffff8"/>
    <w:rsid w:val="003F21B6"/>
    <w:rPr>
      <w:rFonts w:ascii="Times New Roman" w:eastAsia="Calibri" w:hAnsi="Times New Roman" w:cs="Times New Roman"/>
      <w:sz w:val="24"/>
      <w:szCs w:val="24"/>
      <w:lang w:val="x-none"/>
    </w:rPr>
  </w:style>
  <w:style w:type="paragraph" w:customStyle="1" w:styleId="afffffffa">
    <w:name w:val="ГРАД Табличный текст (центр)"/>
    <w:basedOn w:val="a5"/>
    <w:autoRedefine/>
    <w:rsid w:val="003F21B6"/>
    <w:pPr>
      <w:spacing w:before="120" w:after="120"/>
      <w:ind w:firstLine="0"/>
      <w:jc w:val="left"/>
    </w:pPr>
    <w:rPr>
      <w:bCs/>
      <w:spacing w:val="4"/>
      <w:sz w:val="20"/>
      <w:szCs w:val="20"/>
      <w:lang w:val="en-US" w:eastAsia="en-US"/>
    </w:rPr>
  </w:style>
  <w:style w:type="numbering" w:customStyle="1" w:styleId="1111112">
    <w:name w:val="1 / 1.1 / 1.1.12"/>
    <w:basedOn w:val="a9"/>
    <w:next w:val="111111"/>
    <w:rsid w:val="003F21B6"/>
    <w:pPr>
      <w:numPr>
        <w:numId w:val="3"/>
      </w:numPr>
    </w:pPr>
  </w:style>
  <w:style w:type="numbering" w:customStyle="1" w:styleId="1ai2">
    <w:name w:val="1 / a / i2"/>
    <w:basedOn w:val="a9"/>
    <w:next w:val="1ai"/>
    <w:rsid w:val="003F21B6"/>
    <w:pPr>
      <w:numPr>
        <w:numId w:val="14"/>
      </w:numPr>
    </w:pPr>
  </w:style>
  <w:style w:type="numbering" w:customStyle="1" w:styleId="2fa">
    <w:name w:val="Статья / Раздел2"/>
    <w:basedOn w:val="a9"/>
    <w:next w:val="a2"/>
    <w:rsid w:val="003F21B6"/>
  </w:style>
  <w:style w:type="table" w:customStyle="1" w:styleId="2-52">
    <w:name w:val="Средняя заливка 2 - Акцент 52"/>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f5">
    <w:name w:val="S_Обложка_проект"/>
    <w:basedOn w:val="a5"/>
    <w:rsid w:val="003F21B6"/>
    <w:pPr>
      <w:spacing w:line="360" w:lineRule="auto"/>
      <w:ind w:left="3240" w:firstLine="0"/>
      <w:jc w:val="right"/>
    </w:pPr>
    <w:rPr>
      <w:rFonts w:eastAsia="Times New Roman"/>
      <w:caps/>
      <w:sz w:val="24"/>
      <w:szCs w:val="24"/>
    </w:rPr>
  </w:style>
  <w:style w:type="paragraph" w:customStyle="1" w:styleId="S22">
    <w:name w:val="S_Титульный 2"/>
    <w:basedOn w:val="a5"/>
    <w:rsid w:val="003F21B6"/>
    <w:pPr>
      <w:shd w:val="clear" w:color="auto" w:fill="FFFFFF"/>
      <w:snapToGrid w:val="0"/>
      <w:ind w:firstLine="0"/>
      <w:jc w:val="center"/>
    </w:pPr>
    <w:rPr>
      <w:sz w:val="24"/>
      <w:szCs w:val="24"/>
      <w:lang w:eastAsia="ar-SA"/>
    </w:rPr>
  </w:style>
  <w:style w:type="paragraph" w:customStyle="1" w:styleId="afffffffb">
    <w:name w:val="ГРАД Основной текст"/>
    <w:basedOn w:val="a5"/>
    <w:link w:val="afffffffc"/>
    <w:autoRedefine/>
    <w:rsid w:val="003F21B6"/>
    <w:pPr>
      <w:tabs>
        <w:tab w:val="left" w:pos="540"/>
        <w:tab w:val="left" w:pos="1260"/>
        <w:tab w:val="left" w:pos="1620"/>
      </w:tabs>
      <w:ind w:firstLine="709"/>
    </w:pPr>
    <w:rPr>
      <w:bCs/>
      <w:spacing w:val="4"/>
      <w:w w:val="109"/>
      <w:sz w:val="24"/>
      <w:szCs w:val="28"/>
      <w:lang w:val="x-none" w:eastAsia="en-US" w:bidi="en-US"/>
    </w:rPr>
  </w:style>
  <w:style w:type="character" w:customStyle="1" w:styleId="afffffffc">
    <w:name w:val="ГРАД Основной текст Знак Знак"/>
    <w:link w:val="afffffffb"/>
    <w:rsid w:val="003F21B6"/>
    <w:rPr>
      <w:rFonts w:ascii="Times New Roman" w:eastAsia="Calibri" w:hAnsi="Times New Roman" w:cs="Times New Roman"/>
      <w:bCs/>
      <w:spacing w:val="4"/>
      <w:w w:val="109"/>
      <w:sz w:val="24"/>
      <w:szCs w:val="28"/>
      <w:lang w:val="x-none" w:bidi="en-US"/>
    </w:rPr>
  </w:style>
  <w:style w:type="paragraph" w:customStyle="1" w:styleId="afffffffd">
    <w:name w:val="ГРАД Список маркированный"/>
    <w:basedOn w:val="aff1"/>
    <w:autoRedefine/>
    <w:rsid w:val="003F21B6"/>
    <w:pPr>
      <w:tabs>
        <w:tab w:val="left" w:pos="900"/>
        <w:tab w:val="num" w:pos="1135"/>
      </w:tabs>
      <w:ind w:left="0" w:firstLine="709"/>
      <w:jc w:val="both"/>
    </w:pPr>
    <w:rPr>
      <w:rFonts w:ascii="Times New Roman" w:eastAsia="Calibri" w:hAnsi="Times New Roman" w:cs="Times New Roman"/>
      <w:spacing w:val="-1"/>
      <w:w w:val="109"/>
      <w:lang w:eastAsia="en-US" w:bidi="en-US"/>
    </w:rPr>
  </w:style>
  <w:style w:type="paragraph" w:customStyle="1" w:styleId="S">
    <w:name w:val="S_Нумерованный"/>
    <w:basedOn w:val="a5"/>
    <w:link w:val="Sf6"/>
    <w:autoRedefine/>
    <w:rsid w:val="003F21B6"/>
    <w:pPr>
      <w:numPr>
        <w:numId w:val="21"/>
      </w:numPr>
      <w:tabs>
        <w:tab w:val="left" w:pos="992"/>
      </w:tabs>
      <w:spacing w:line="360" w:lineRule="auto"/>
      <w:ind w:left="0" w:firstLine="709"/>
    </w:pPr>
    <w:rPr>
      <w:rFonts w:eastAsia="Times New Roman"/>
      <w:sz w:val="24"/>
      <w:szCs w:val="24"/>
      <w:lang w:val="x-none" w:eastAsia="x-none"/>
    </w:rPr>
  </w:style>
  <w:style w:type="character" w:customStyle="1" w:styleId="Sf6">
    <w:name w:val="S_Нумерованный Знак Знак"/>
    <w:link w:val="S"/>
    <w:locked/>
    <w:rsid w:val="003F21B6"/>
    <w:rPr>
      <w:rFonts w:ascii="Times New Roman" w:eastAsia="Times New Roman" w:hAnsi="Times New Roman" w:cs="Times New Roman"/>
      <w:sz w:val="24"/>
      <w:szCs w:val="24"/>
      <w:lang w:val="x-none" w:eastAsia="x-none"/>
    </w:rPr>
  </w:style>
  <w:style w:type="character" w:customStyle="1" w:styleId="FontStyle20">
    <w:name w:val="Font Style20"/>
    <w:rsid w:val="003F21B6"/>
    <w:rPr>
      <w:rFonts w:ascii="Times New Roman" w:hAnsi="Times New Roman" w:cs="Times New Roman"/>
      <w:sz w:val="22"/>
      <w:szCs w:val="22"/>
    </w:rPr>
  </w:style>
  <w:style w:type="character" w:customStyle="1" w:styleId="afffffffe">
    <w:name w:val="Символ сноски"/>
    <w:rsid w:val="003F21B6"/>
  </w:style>
  <w:style w:type="paragraph" w:customStyle="1" w:styleId="affffffff">
    <w:name w:val="Раздел МНГП"/>
    <w:basedOn w:val="12"/>
    <w:qFormat/>
    <w:rsid w:val="003F21B6"/>
    <w:pPr>
      <w:keepLines/>
      <w:spacing w:before="480" w:after="0"/>
      <w:jc w:val="center"/>
    </w:pPr>
    <w:rPr>
      <w:caps/>
      <w:kern w:val="0"/>
      <w:sz w:val="24"/>
      <w:szCs w:val="28"/>
      <w:lang w:val="x-none" w:eastAsia="en-US"/>
    </w:rPr>
  </w:style>
  <w:style w:type="paragraph" w:customStyle="1" w:styleId="affffffff0">
    <w:name w:val="раздел МНГП"/>
    <w:basedOn w:val="12"/>
    <w:qFormat/>
    <w:rsid w:val="003F21B6"/>
    <w:pPr>
      <w:keepLines/>
      <w:spacing w:before="480" w:after="0"/>
      <w:jc w:val="center"/>
    </w:pPr>
    <w:rPr>
      <w:caps/>
      <w:color w:val="000000"/>
      <w:kern w:val="0"/>
      <w:sz w:val="24"/>
      <w:szCs w:val="28"/>
      <w:lang w:val="x-none" w:eastAsia="en-US"/>
    </w:rPr>
  </w:style>
  <w:style w:type="paragraph" w:customStyle="1" w:styleId="a3">
    <w:name w:val="глава МНГП"/>
    <w:basedOn w:val="20"/>
    <w:qFormat/>
    <w:rsid w:val="003F21B6"/>
    <w:pPr>
      <w:keepLines/>
      <w:numPr>
        <w:ilvl w:val="1"/>
        <w:numId w:val="22"/>
      </w:numPr>
      <w:spacing w:before="200" w:after="0" w:line="276" w:lineRule="auto"/>
      <w:jc w:val="both"/>
    </w:pPr>
    <w:rPr>
      <w:rFonts w:ascii="Times New Roman" w:hAnsi="Times New Roman" w:cs="Times New Roman"/>
      <w:i w:val="0"/>
      <w:iCs w:val="0"/>
      <w:sz w:val="24"/>
      <w:szCs w:val="24"/>
      <w:lang w:eastAsia="en-US"/>
    </w:rPr>
  </w:style>
  <w:style w:type="paragraph" w:customStyle="1" w:styleId="2fb">
    <w:name w:val="Стиль2"/>
    <w:basedOn w:val="6"/>
    <w:qFormat/>
    <w:rsid w:val="003F21B6"/>
    <w:pPr>
      <w:spacing w:line="276" w:lineRule="auto"/>
      <w:ind w:left="714" w:hanging="357"/>
    </w:pPr>
    <w:rPr>
      <w:sz w:val="24"/>
      <w:lang w:eastAsia="en-US"/>
    </w:rPr>
  </w:style>
  <w:style w:type="paragraph" w:customStyle="1" w:styleId="1466">
    <w:name w:val="1466"/>
    <w:basedOn w:val="a5"/>
    <w:rsid w:val="003F21B6"/>
    <w:pPr>
      <w:autoSpaceDE w:val="0"/>
      <w:autoSpaceDN w:val="0"/>
      <w:spacing w:before="120" w:after="120"/>
      <w:ind w:firstLine="0"/>
      <w:jc w:val="center"/>
    </w:pPr>
    <w:rPr>
      <w:rFonts w:eastAsia="Times New Roman"/>
      <w:b/>
      <w:bCs/>
      <w:sz w:val="28"/>
      <w:szCs w:val="28"/>
    </w:rPr>
  </w:style>
  <w:style w:type="character" w:customStyle="1" w:styleId="submenu-table">
    <w:name w:val="submenu-table"/>
    <w:rsid w:val="003F21B6"/>
  </w:style>
  <w:style w:type="character" w:customStyle="1" w:styleId="affffffff1">
    <w:name w:val="Основной текст_"/>
    <w:link w:val="2fc"/>
    <w:rsid w:val="003F21B6"/>
    <w:rPr>
      <w:shd w:val="clear" w:color="auto" w:fill="FFFFFF"/>
    </w:rPr>
  </w:style>
  <w:style w:type="paragraph" w:customStyle="1" w:styleId="2fc">
    <w:name w:val="Основной текст2"/>
    <w:basedOn w:val="a5"/>
    <w:link w:val="affffffff1"/>
    <w:rsid w:val="003F21B6"/>
    <w:pPr>
      <w:shd w:val="clear" w:color="auto" w:fill="FFFFFF"/>
      <w:spacing w:before="360" w:after="60" w:line="274" w:lineRule="exact"/>
      <w:ind w:firstLine="0"/>
    </w:pPr>
    <w:rPr>
      <w:rFonts w:asciiTheme="minorHAnsi" w:eastAsiaTheme="minorHAnsi" w:hAnsiTheme="minorHAnsi" w:cstheme="minorBidi"/>
      <w:lang w:eastAsia="en-US"/>
    </w:rPr>
  </w:style>
  <w:style w:type="character" w:customStyle="1" w:styleId="130">
    <w:name w:val="Основной текст (13)_"/>
    <w:link w:val="131"/>
    <w:rsid w:val="003F21B6"/>
    <w:rPr>
      <w:sz w:val="17"/>
      <w:szCs w:val="17"/>
      <w:shd w:val="clear" w:color="auto" w:fill="FFFFFF"/>
    </w:rPr>
  </w:style>
  <w:style w:type="paragraph" w:customStyle="1" w:styleId="131">
    <w:name w:val="Основной текст (13)"/>
    <w:basedOn w:val="a5"/>
    <w:link w:val="130"/>
    <w:rsid w:val="003F21B6"/>
    <w:pPr>
      <w:shd w:val="clear" w:color="auto" w:fill="FFFFFF"/>
      <w:spacing w:after="120" w:line="206" w:lineRule="exact"/>
      <w:ind w:hanging="260"/>
    </w:pPr>
    <w:rPr>
      <w:rFonts w:asciiTheme="minorHAnsi" w:eastAsiaTheme="minorHAnsi" w:hAnsiTheme="minorHAnsi" w:cstheme="minorBidi"/>
      <w:sz w:val="17"/>
      <w:szCs w:val="17"/>
      <w:lang w:eastAsia="en-US"/>
    </w:rPr>
  </w:style>
  <w:style w:type="character" w:customStyle="1" w:styleId="150">
    <w:name w:val="Основной текст (15)_"/>
    <w:link w:val="151"/>
    <w:rsid w:val="003F21B6"/>
    <w:rPr>
      <w:sz w:val="19"/>
      <w:szCs w:val="19"/>
      <w:shd w:val="clear" w:color="auto" w:fill="FFFFFF"/>
    </w:rPr>
  </w:style>
  <w:style w:type="character" w:customStyle="1" w:styleId="affffffff2">
    <w:name w:val="Оглавление_"/>
    <w:link w:val="affffffff3"/>
    <w:rsid w:val="003F21B6"/>
    <w:rPr>
      <w:sz w:val="19"/>
      <w:szCs w:val="19"/>
      <w:shd w:val="clear" w:color="auto" w:fill="FFFFFF"/>
    </w:rPr>
  </w:style>
  <w:style w:type="paragraph" w:customStyle="1" w:styleId="151">
    <w:name w:val="Основной текст (15)"/>
    <w:basedOn w:val="a5"/>
    <w:link w:val="150"/>
    <w:rsid w:val="003F21B6"/>
    <w:pPr>
      <w:shd w:val="clear" w:color="auto" w:fill="FFFFFF"/>
      <w:spacing w:line="0" w:lineRule="atLeast"/>
      <w:ind w:hanging="520"/>
      <w:jc w:val="left"/>
    </w:pPr>
    <w:rPr>
      <w:rFonts w:asciiTheme="minorHAnsi" w:eastAsiaTheme="minorHAnsi" w:hAnsiTheme="minorHAnsi" w:cstheme="minorBidi"/>
      <w:sz w:val="19"/>
      <w:szCs w:val="19"/>
      <w:lang w:eastAsia="en-US"/>
    </w:rPr>
  </w:style>
  <w:style w:type="paragraph" w:customStyle="1" w:styleId="affffffff3">
    <w:name w:val="Оглавление"/>
    <w:basedOn w:val="a5"/>
    <w:link w:val="affffffff2"/>
    <w:rsid w:val="003F21B6"/>
    <w:pPr>
      <w:shd w:val="clear" w:color="auto" w:fill="FFFFFF"/>
      <w:spacing w:before="120" w:line="230" w:lineRule="exact"/>
      <w:ind w:firstLine="0"/>
      <w:jc w:val="left"/>
    </w:pPr>
    <w:rPr>
      <w:rFonts w:asciiTheme="minorHAnsi" w:eastAsiaTheme="minorHAnsi" w:hAnsiTheme="minorHAnsi" w:cstheme="minorBidi"/>
      <w:sz w:val="19"/>
      <w:szCs w:val="19"/>
      <w:lang w:eastAsia="en-US"/>
    </w:rPr>
  </w:style>
  <w:style w:type="paragraph" w:customStyle="1" w:styleId="Sf7">
    <w:name w:val="S_Отступ"/>
    <w:basedOn w:val="a5"/>
    <w:rsid w:val="003F21B6"/>
    <w:pPr>
      <w:spacing w:line="360" w:lineRule="auto"/>
      <w:ind w:firstLine="709"/>
    </w:pPr>
    <w:rPr>
      <w:rFonts w:eastAsia="Times New Roman"/>
      <w:bCs/>
      <w:sz w:val="24"/>
      <w:szCs w:val="32"/>
      <w:lang w:eastAsia="ar-SA"/>
    </w:rPr>
  </w:style>
  <w:style w:type="character" w:customStyle="1" w:styleId="ConsNonformat0">
    <w:name w:val="ConsNonformat Знак"/>
    <w:link w:val="ConsNonformat"/>
    <w:locked/>
    <w:rsid w:val="003F21B6"/>
    <w:rPr>
      <w:rFonts w:ascii="Courier New" w:eastAsia="Times New Roman" w:hAnsi="Courier New" w:cs="Courier New"/>
      <w:lang w:eastAsia="ru-RU"/>
    </w:rPr>
  </w:style>
  <w:style w:type="paragraph" w:customStyle="1" w:styleId="BinomialTheorem">
    <w:name w:val="Binomial Theorem"/>
    <w:rsid w:val="003F21B6"/>
    <w:rPr>
      <w:rFonts w:ascii="Calibri" w:eastAsia="Times New Roman" w:hAnsi="Calibri" w:cs="Times New Roman"/>
      <w:lang w:eastAsia="ru-RU"/>
    </w:rPr>
  </w:style>
  <w:style w:type="character" w:customStyle="1" w:styleId="ConsNormal0">
    <w:name w:val="ConsNormal Знак"/>
    <w:link w:val="ConsNormal"/>
    <w:locked/>
    <w:rsid w:val="003F21B6"/>
    <w:rPr>
      <w:rFonts w:ascii="Arial" w:eastAsia="Times New Roman" w:hAnsi="Arial" w:cs="Arial"/>
      <w:lang w:eastAsia="ru-RU"/>
    </w:rPr>
  </w:style>
  <w:style w:type="paragraph" w:customStyle="1" w:styleId="Sf8">
    <w:name w:val="S_Список литературы"/>
    <w:basedOn w:val="S7"/>
    <w:autoRedefine/>
    <w:rsid w:val="003F21B6"/>
    <w:pPr>
      <w:spacing w:line="240" w:lineRule="auto"/>
      <w:ind w:left="1418" w:firstLine="0"/>
    </w:pPr>
    <w:rPr>
      <w:rFonts w:ascii="Times New Roman" w:eastAsia="Calibri" w:hAnsi="Times New Roman"/>
      <w:sz w:val="20"/>
      <w:lang w:eastAsia="en-US"/>
    </w:rPr>
  </w:style>
  <w:style w:type="paragraph" w:customStyle="1" w:styleId="S50">
    <w:name w:val="S_Заголовок 5"/>
    <w:basedOn w:val="a5"/>
    <w:autoRedefine/>
    <w:qFormat/>
    <w:rsid w:val="003F21B6"/>
    <w:pPr>
      <w:spacing w:line="276" w:lineRule="auto"/>
      <w:ind w:firstLine="567"/>
    </w:pPr>
    <w:rPr>
      <w:rFonts w:eastAsia="Times New Roman"/>
      <w:b/>
      <w:sz w:val="24"/>
      <w:szCs w:val="24"/>
    </w:rPr>
  </w:style>
  <w:style w:type="paragraph" w:customStyle="1" w:styleId="s00">
    <w:name w:val="s0"/>
    <w:basedOn w:val="a5"/>
    <w:rsid w:val="003F21B6"/>
    <w:pPr>
      <w:spacing w:before="100" w:beforeAutospacing="1" w:after="100" w:afterAutospacing="1"/>
      <w:ind w:firstLine="0"/>
      <w:jc w:val="left"/>
    </w:pPr>
    <w:rPr>
      <w:rFonts w:eastAsia="Times New Roman"/>
      <w:sz w:val="24"/>
      <w:szCs w:val="24"/>
    </w:rPr>
  </w:style>
  <w:style w:type="paragraph" w:customStyle="1" w:styleId="affffffff4">
    <w:name w:val="Список нумерованный Знак"/>
    <w:basedOn w:val="a5"/>
    <w:semiHidden/>
    <w:rsid w:val="003F21B6"/>
    <w:pPr>
      <w:tabs>
        <w:tab w:val="num" w:pos="153"/>
        <w:tab w:val="left" w:pos="1260"/>
      </w:tabs>
      <w:spacing w:line="360" w:lineRule="auto"/>
      <w:ind w:left="153" w:hanging="153"/>
    </w:pPr>
    <w:rPr>
      <w:rFonts w:eastAsia="Times New Roman"/>
      <w:sz w:val="24"/>
      <w:szCs w:val="24"/>
    </w:rPr>
  </w:style>
  <w:style w:type="paragraph" w:styleId="affffffff5">
    <w:name w:val="table of figures"/>
    <w:basedOn w:val="a5"/>
    <w:next w:val="a5"/>
    <w:rsid w:val="003F21B6"/>
    <w:pPr>
      <w:ind w:firstLine="0"/>
      <w:jc w:val="left"/>
    </w:pPr>
    <w:rPr>
      <w:rFonts w:eastAsia="Times New Roman"/>
      <w:sz w:val="24"/>
      <w:szCs w:val="24"/>
    </w:rPr>
  </w:style>
  <w:style w:type="paragraph" w:styleId="affffffff6">
    <w:name w:val="Bibliography"/>
    <w:basedOn w:val="a5"/>
    <w:next w:val="a5"/>
    <w:uiPriority w:val="37"/>
    <w:semiHidden/>
    <w:unhideWhenUsed/>
    <w:rsid w:val="003F21B6"/>
    <w:pPr>
      <w:ind w:firstLine="0"/>
      <w:jc w:val="left"/>
    </w:pPr>
    <w:rPr>
      <w:rFonts w:eastAsia="Times New Roman"/>
      <w:sz w:val="24"/>
      <w:szCs w:val="24"/>
    </w:rPr>
  </w:style>
  <w:style w:type="paragraph" w:styleId="affffffff7">
    <w:name w:val="table of authorities"/>
    <w:basedOn w:val="a5"/>
    <w:next w:val="a5"/>
    <w:rsid w:val="003F21B6"/>
    <w:pPr>
      <w:ind w:left="240" w:hanging="240"/>
      <w:jc w:val="left"/>
    </w:pPr>
    <w:rPr>
      <w:rFonts w:eastAsia="Times New Roman"/>
      <w:sz w:val="24"/>
      <w:szCs w:val="24"/>
    </w:rPr>
  </w:style>
  <w:style w:type="paragraph" w:styleId="affffffff8">
    <w:name w:val="macro"/>
    <w:link w:val="affffffff9"/>
    <w:rsid w:val="003F21B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fff9">
    <w:name w:val="Текст макроса Знак"/>
    <w:basedOn w:val="a7"/>
    <w:link w:val="affffffff8"/>
    <w:rsid w:val="003F21B6"/>
    <w:rPr>
      <w:rFonts w:ascii="Courier New" w:eastAsia="Times New Roman" w:hAnsi="Courier New" w:cs="Courier New"/>
      <w:sz w:val="20"/>
      <w:szCs w:val="20"/>
      <w:lang w:eastAsia="ru-RU"/>
    </w:rPr>
  </w:style>
  <w:style w:type="paragraph" w:styleId="1fc">
    <w:name w:val="index 1"/>
    <w:basedOn w:val="a5"/>
    <w:next w:val="a5"/>
    <w:autoRedefine/>
    <w:rsid w:val="003F21B6"/>
    <w:pPr>
      <w:ind w:left="240" w:hanging="240"/>
      <w:jc w:val="left"/>
    </w:pPr>
    <w:rPr>
      <w:rFonts w:eastAsia="Times New Roman"/>
      <w:sz w:val="24"/>
      <w:szCs w:val="24"/>
    </w:rPr>
  </w:style>
  <w:style w:type="paragraph" w:styleId="affffffffa">
    <w:name w:val="index heading"/>
    <w:basedOn w:val="a5"/>
    <w:next w:val="1fc"/>
    <w:rsid w:val="003F21B6"/>
    <w:pPr>
      <w:ind w:firstLine="0"/>
      <w:jc w:val="left"/>
    </w:pPr>
    <w:rPr>
      <w:rFonts w:ascii="Cambria" w:eastAsia="Times New Roman" w:hAnsi="Cambria"/>
      <w:b/>
      <w:bCs/>
      <w:sz w:val="24"/>
      <w:szCs w:val="24"/>
    </w:rPr>
  </w:style>
  <w:style w:type="paragraph" w:styleId="2fd">
    <w:name w:val="index 2"/>
    <w:basedOn w:val="a5"/>
    <w:next w:val="a5"/>
    <w:autoRedefine/>
    <w:rsid w:val="003F21B6"/>
    <w:pPr>
      <w:ind w:left="480" w:hanging="240"/>
      <w:jc w:val="left"/>
    </w:pPr>
    <w:rPr>
      <w:rFonts w:eastAsia="Times New Roman"/>
      <w:sz w:val="24"/>
      <w:szCs w:val="24"/>
    </w:rPr>
  </w:style>
  <w:style w:type="paragraph" w:styleId="3f2">
    <w:name w:val="index 3"/>
    <w:basedOn w:val="a5"/>
    <w:next w:val="a5"/>
    <w:autoRedefine/>
    <w:rsid w:val="003F21B6"/>
    <w:pPr>
      <w:ind w:left="720" w:hanging="240"/>
      <w:jc w:val="left"/>
    </w:pPr>
    <w:rPr>
      <w:rFonts w:eastAsia="Times New Roman"/>
      <w:sz w:val="24"/>
      <w:szCs w:val="24"/>
    </w:rPr>
  </w:style>
  <w:style w:type="paragraph" w:styleId="4b">
    <w:name w:val="index 4"/>
    <w:basedOn w:val="a5"/>
    <w:next w:val="a5"/>
    <w:autoRedefine/>
    <w:rsid w:val="003F21B6"/>
    <w:pPr>
      <w:ind w:left="960" w:hanging="240"/>
      <w:jc w:val="left"/>
    </w:pPr>
    <w:rPr>
      <w:rFonts w:eastAsia="Times New Roman"/>
      <w:sz w:val="24"/>
      <w:szCs w:val="24"/>
    </w:rPr>
  </w:style>
  <w:style w:type="paragraph" w:styleId="5a">
    <w:name w:val="index 5"/>
    <w:basedOn w:val="a5"/>
    <w:next w:val="a5"/>
    <w:autoRedefine/>
    <w:rsid w:val="003F21B6"/>
    <w:pPr>
      <w:ind w:left="1200" w:hanging="240"/>
      <w:jc w:val="left"/>
    </w:pPr>
    <w:rPr>
      <w:rFonts w:eastAsia="Times New Roman"/>
      <w:sz w:val="24"/>
      <w:szCs w:val="24"/>
    </w:rPr>
  </w:style>
  <w:style w:type="paragraph" w:styleId="64">
    <w:name w:val="index 6"/>
    <w:basedOn w:val="a5"/>
    <w:next w:val="a5"/>
    <w:autoRedefine/>
    <w:rsid w:val="003F21B6"/>
    <w:pPr>
      <w:ind w:left="1440" w:hanging="240"/>
      <w:jc w:val="left"/>
    </w:pPr>
    <w:rPr>
      <w:rFonts w:eastAsia="Times New Roman"/>
      <w:sz w:val="24"/>
      <w:szCs w:val="24"/>
    </w:rPr>
  </w:style>
  <w:style w:type="paragraph" w:styleId="74">
    <w:name w:val="index 7"/>
    <w:basedOn w:val="a5"/>
    <w:next w:val="a5"/>
    <w:autoRedefine/>
    <w:rsid w:val="003F21B6"/>
    <w:pPr>
      <w:ind w:left="1680" w:hanging="240"/>
      <w:jc w:val="left"/>
    </w:pPr>
    <w:rPr>
      <w:rFonts w:eastAsia="Times New Roman"/>
      <w:sz w:val="24"/>
      <w:szCs w:val="24"/>
    </w:rPr>
  </w:style>
  <w:style w:type="paragraph" w:styleId="84">
    <w:name w:val="index 8"/>
    <w:basedOn w:val="a5"/>
    <w:next w:val="a5"/>
    <w:autoRedefine/>
    <w:rsid w:val="003F21B6"/>
    <w:pPr>
      <w:ind w:left="1920" w:hanging="240"/>
      <w:jc w:val="left"/>
    </w:pPr>
    <w:rPr>
      <w:rFonts w:eastAsia="Times New Roman"/>
      <w:sz w:val="24"/>
      <w:szCs w:val="24"/>
    </w:rPr>
  </w:style>
  <w:style w:type="paragraph" w:styleId="94">
    <w:name w:val="index 9"/>
    <w:basedOn w:val="a5"/>
    <w:next w:val="a5"/>
    <w:autoRedefine/>
    <w:rsid w:val="003F21B6"/>
    <w:pPr>
      <w:ind w:left="2160" w:hanging="240"/>
      <w:jc w:val="left"/>
    </w:pPr>
    <w:rPr>
      <w:rFonts w:eastAsia="Times New Roman"/>
      <w:sz w:val="24"/>
      <w:szCs w:val="24"/>
    </w:rPr>
  </w:style>
  <w:style w:type="character" w:customStyle="1" w:styleId="fts-hit">
    <w:name w:val="fts-hit"/>
    <w:rsid w:val="003F21B6"/>
  </w:style>
  <w:style w:type="paragraph" w:customStyle="1" w:styleId="1fd">
    <w:name w:val="Маркированный_1"/>
    <w:basedOn w:val="a5"/>
    <w:semiHidden/>
    <w:rsid w:val="003F21B6"/>
    <w:pPr>
      <w:tabs>
        <w:tab w:val="left" w:pos="900"/>
      </w:tabs>
      <w:spacing w:line="360" w:lineRule="auto"/>
      <w:ind w:firstLine="720"/>
    </w:pPr>
    <w:rPr>
      <w:sz w:val="24"/>
      <w:szCs w:val="24"/>
      <w:lang w:val="x-none" w:eastAsia="en-US"/>
    </w:rPr>
  </w:style>
  <w:style w:type="paragraph" w:customStyle="1" w:styleId="affffffffb">
    <w:name w:val="Закладка"/>
    <w:basedOn w:val="12"/>
    <w:link w:val="affffffffc"/>
    <w:qFormat/>
    <w:rsid w:val="003F21B6"/>
    <w:pPr>
      <w:autoSpaceDE w:val="0"/>
      <w:autoSpaceDN w:val="0"/>
      <w:adjustRightInd w:val="0"/>
      <w:spacing w:before="0" w:after="0"/>
      <w:ind w:firstLine="540"/>
      <w:jc w:val="both"/>
    </w:pPr>
    <w:rPr>
      <w:color w:val="365F91"/>
      <w:sz w:val="24"/>
      <w:lang w:val="x-none" w:eastAsia="x-none"/>
    </w:rPr>
  </w:style>
  <w:style w:type="character" w:customStyle="1" w:styleId="affffffffc">
    <w:name w:val="Закладка Знак"/>
    <w:link w:val="affffffffb"/>
    <w:rsid w:val="003F21B6"/>
    <w:rPr>
      <w:rFonts w:ascii="Times New Roman" w:eastAsia="Times New Roman" w:hAnsi="Times New Roman" w:cs="Times New Roman"/>
      <w:b/>
      <w:bCs/>
      <w:color w:val="365F91"/>
      <w:kern w:val="32"/>
      <w:sz w:val="24"/>
      <w:szCs w:val="32"/>
      <w:lang w:val="x-none" w:eastAsia="x-none"/>
    </w:rPr>
  </w:style>
  <w:style w:type="paragraph" w:customStyle="1" w:styleId="1fe">
    <w:name w:val="Абзац списка1"/>
    <w:basedOn w:val="a5"/>
    <w:rsid w:val="003F21B6"/>
    <w:pPr>
      <w:spacing w:after="200" w:line="276" w:lineRule="auto"/>
      <w:ind w:left="720" w:firstLine="0"/>
      <w:contextualSpacing/>
      <w:jc w:val="left"/>
    </w:pPr>
    <w:rPr>
      <w:rFonts w:ascii="Calibri" w:hAnsi="Calibri"/>
      <w:lang w:eastAsia="en-US"/>
    </w:rPr>
  </w:style>
  <w:style w:type="paragraph" w:customStyle="1" w:styleId="affffffffd">
    <w:name w:val="Основной"/>
    <w:basedOn w:val="afa"/>
    <w:rsid w:val="003F21B6"/>
    <w:pPr>
      <w:spacing w:after="0"/>
      <w:ind w:left="0" w:firstLine="680"/>
      <w:jc w:val="both"/>
    </w:pPr>
    <w:rPr>
      <w:rFonts w:ascii="Times New Roman" w:hAnsi="Times New Roman" w:cs="Times New Roman"/>
      <w:sz w:val="28"/>
      <w:lang w:val="x-none"/>
    </w:rPr>
  </w:style>
  <w:style w:type="paragraph" w:customStyle="1" w:styleId="65">
    <w:name w:val="заголовок 6"/>
    <w:basedOn w:val="a5"/>
    <w:next w:val="a5"/>
    <w:rsid w:val="003F21B6"/>
    <w:pPr>
      <w:keepNext/>
      <w:autoSpaceDE w:val="0"/>
      <w:autoSpaceDN w:val="0"/>
      <w:ind w:firstLine="0"/>
      <w:jc w:val="center"/>
    </w:pPr>
    <w:rPr>
      <w:rFonts w:ascii="Courier New" w:eastAsia="Times New Roman" w:hAnsi="Courier New" w:cs="Courier New"/>
      <w:sz w:val="24"/>
      <w:szCs w:val="24"/>
    </w:rPr>
  </w:style>
  <w:style w:type="numbering" w:customStyle="1" w:styleId="11111111">
    <w:name w:val="1 / 1.1 / 1.1.111"/>
    <w:basedOn w:val="a9"/>
    <w:next w:val="111111"/>
    <w:rsid w:val="003F21B6"/>
  </w:style>
  <w:style w:type="numbering" w:customStyle="1" w:styleId="1ai11">
    <w:name w:val="1 / a / i11"/>
    <w:basedOn w:val="a9"/>
    <w:next w:val="1ai"/>
    <w:rsid w:val="003F21B6"/>
  </w:style>
  <w:style w:type="numbering" w:customStyle="1" w:styleId="212">
    <w:name w:val="Нет списка21"/>
    <w:next w:val="a9"/>
    <w:uiPriority w:val="99"/>
    <w:semiHidden/>
    <w:unhideWhenUsed/>
    <w:rsid w:val="003F21B6"/>
  </w:style>
  <w:style w:type="character" w:customStyle="1" w:styleId="ep">
    <w:name w:val="ep"/>
    <w:rsid w:val="003F21B6"/>
  </w:style>
  <w:style w:type="paragraph" w:customStyle="1" w:styleId="S20">
    <w:name w:val="S_Нумерованный 2"/>
    <w:basedOn w:val="a5"/>
    <w:autoRedefine/>
    <w:rsid w:val="003F21B6"/>
    <w:pPr>
      <w:numPr>
        <w:numId w:val="24"/>
      </w:numPr>
      <w:tabs>
        <w:tab w:val="left" w:pos="680"/>
      </w:tabs>
      <w:spacing w:line="360" w:lineRule="auto"/>
      <w:ind w:firstLine="0"/>
    </w:pPr>
    <w:rPr>
      <w:rFonts w:eastAsia="Times New Roman"/>
      <w:sz w:val="24"/>
      <w:szCs w:val="24"/>
    </w:rPr>
  </w:style>
  <w:style w:type="numbering" w:customStyle="1" w:styleId="111111111">
    <w:name w:val="1 / 1.1 / 1.1.1111"/>
    <w:basedOn w:val="a9"/>
    <w:next w:val="111111"/>
    <w:rsid w:val="003F21B6"/>
    <w:pPr>
      <w:numPr>
        <w:numId w:val="23"/>
      </w:numPr>
    </w:pPr>
  </w:style>
  <w:style w:type="numbering" w:customStyle="1" w:styleId="1ai111">
    <w:name w:val="1 / a / i111"/>
    <w:basedOn w:val="a9"/>
    <w:next w:val="1ai"/>
    <w:rsid w:val="003F21B6"/>
    <w:pPr>
      <w:numPr>
        <w:numId w:val="13"/>
      </w:numPr>
    </w:pPr>
  </w:style>
  <w:style w:type="table" w:customStyle="1" w:styleId="2-511">
    <w:name w:val="Средняя заливка 2 - Акцент 511"/>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0">
    <w:name w:val="S_Заголовок 4 Знак"/>
    <w:link w:val="S4"/>
    <w:locked/>
    <w:rsid w:val="003F21B6"/>
    <w:rPr>
      <w:rFonts w:ascii="Times New Roman" w:eastAsia="Times New Roman" w:hAnsi="Times New Roman" w:cs="Times New Roman"/>
      <w:i/>
      <w:sz w:val="24"/>
      <w:szCs w:val="24"/>
      <w:lang w:val="x-none" w:eastAsia="x-none"/>
    </w:rPr>
  </w:style>
  <w:style w:type="paragraph" w:customStyle="1" w:styleId="S31">
    <w:name w:val="S_Нумерованный_3.1"/>
    <w:basedOn w:val="S7"/>
    <w:autoRedefine/>
    <w:rsid w:val="003F21B6"/>
    <w:pPr>
      <w:numPr>
        <w:numId w:val="25"/>
      </w:numPr>
      <w:ind w:firstLine="567"/>
    </w:pPr>
    <w:rPr>
      <w:rFonts w:ascii="Times New Roman" w:hAnsi="Times New Roman" w:cs="Times New Roman"/>
      <w:color w:val="FF0000"/>
      <w:lang w:val="x-none" w:eastAsia="en-US"/>
    </w:rPr>
  </w:style>
  <w:style w:type="numbering" w:customStyle="1" w:styleId="1111115">
    <w:name w:val="1 / 1.1 / 1.1.15"/>
    <w:basedOn w:val="a9"/>
    <w:next w:val="111111"/>
    <w:rsid w:val="003F21B6"/>
    <w:pPr>
      <w:numPr>
        <w:numId w:val="7"/>
      </w:numPr>
    </w:pPr>
  </w:style>
  <w:style w:type="paragraph" w:customStyle="1" w:styleId="3f3">
    <w:name w:val="Основной текст3"/>
    <w:basedOn w:val="a5"/>
    <w:rsid w:val="003F21B6"/>
    <w:pPr>
      <w:widowControl w:val="0"/>
      <w:shd w:val="clear" w:color="auto" w:fill="FFFFFF"/>
      <w:spacing w:after="60" w:line="240" w:lineRule="exact"/>
      <w:ind w:hanging="2020"/>
      <w:jc w:val="center"/>
    </w:pPr>
    <w:rPr>
      <w:rFonts w:ascii="Bookman Old Style" w:eastAsia="Bookman Old Style" w:hAnsi="Bookman Old Style" w:cs="Bookman Old Style"/>
      <w:sz w:val="18"/>
      <w:szCs w:val="18"/>
    </w:rPr>
  </w:style>
  <w:style w:type="paragraph" w:customStyle="1" w:styleId="3f4">
    <w:name w:val="Стиль3"/>
    <w:basedOn w:val="2fb"/>
    <w:rsid w:val="003F21B6"/>
    <w:pPr>
      <w:spacing w:before="0" w:after="0" w:line="288" w:lineRule="auto"/>
      <w:ind w:left="0" w:firstLine="720"/>
      <w:jc w:val="both"/>
      <w:outlineLvl w:val="9"/>
    </w:pPr>
    <w:rPr>
      <w:b w:val="0"/>
      <w:bCs w:val="0"/>
      <w:sz w:val="26"/>
      <w:szCs w:val="20"/>
      <w:lang w:val="ru-RU" w:eastAsia="ru-RU"/>
    </w:rPr>
  </w:style>
  <w:style w:type="character" w:customStyle="1" w:styleId="blk">
    <w:name w:val="blk"/>
    <w:rsid w:val="003F21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5910">
      <w:bodyDiv w:val="1"/>
      <w:marLeft w:val="0"/>
      <w:marRight w:val="0"/>
      <w:marTop w:val="0"/>
      <w:marBottom w:val="0"/>
      <w:divBdr>
        <w:top w:val="none" w:sz="0" w:space="0" w:color="auto"/>
        <w:left w:val="none" w:sz="0" w:space="0" w:color="auto"/>
        <w:bottom w:val="none" w:sz="0" w:space="0" w:color="auto"/>
        <w:right w:val="none" w:sz="0" w:space="0" w:color="auto"/>
      </w:divBdr>
    </w:div>
    <w:div w:id="232785400">
      <w:bodyDiv w:val="1"/>
      <w:marLeft w:val="0"/>
      <w:marRight w:val="0"/>
      <w:marTop w:val="0"/>
      <w:marBottom w:val="0"/>
      <w:divBdr>
        <w:top w:val="none" w:sz="0" w:space="0" w:color="auto"/>
        <w:left w:val="none" w:sz="0" w:space="0" w:color="auto"/>
        <w:bottom w:val="none" w:sz="0" w:space="0" w:color="auto"/>
        <w:right w:val="none" w:sz="0" w:space="0" w:color="auto"/>
      </w:divBdr>
    </w:div>
    <w:div w:id="246039107">
      <w:bodyDiv w:val="1"/>
      <w:marLeft w:val="0"/>
      <w:marRight w:val="0"/>
      <w:marTop w:val="0"/>
      <w:marBottom w:val="0"/>
      <w:divBdr>
        <w:top w:val="none" w:sz="0" w:space="0" w:color="auto"/>
        <w:left w:val="none" w:sz="0" w:space="0" w:color="auto"/>
        <w:bottom w:val="none" w:sz="0" w:space="0" w:color="auto"/>
        <w:right w:val="none" w:sz="0" w:space="0" w:color="auto"/>
      </w:divBdr>
    </w:div>
    <w:div w:id="313415830">
      <w:bodyDiv w:val="1"/>
      <w:marLeft w:val="0"/>
      <w:marRight w:val="0"/>
      <w:marTop w:val="0"/>
      <w:marBottom w:val="0"/>
      <w:divBdr>
        <w:top w:val="none" w:sz="0" w:space="0" w:color="auto"/>
        <w:left w:val="none" w:sz="0" w:space="0" w:color="auto"/>
        <w:bottom w:val="none" w:sz="0" w:space="0" w:color="auto"/>
        <w:right w:val="none" w:sz="0" w:space="0" w:color="auto"/>
      </w:divBdr>
    </w:div>
    <w:div w:id="343678404">
      <w:bodyDiv w:val="1"/>
      <w:marLeft w:val="0"/>
      <w:marRight w:val="0"/>
      <w:marTop w:val="0"/>
      <w:marBottom w:val="0"/>
      <w:divBdr>
        <w:top w:val="none" w:sz="0" w:space="0" w:color="auto"/>
        <w:left w:val="none" w:sz="0" w:space="0" w:color="auto"/>
        <w:bottom w:val="none" w:sz="0" w:space="0" w:color="auto"/>
        <w:right w:val="none" w:sz="0" w:space="0" w:color="auto"/>
      </w:divBdr>
    </w:div>
    <w:div w:id="548759210">
      <w:bodyDiv w:val="1"/>
      <w:marLeft w:val="0"/>
      <w:marRight w:val="0"/>
      <w:marTop w:val="0"/>
      <w:marBottom w:val="0"/>
      <w:divBdr>
        <w:top w:val="none" w:sz="0" w:space="0" w:color="auto"/>
        <w:left w:val="none" w:sz="0" w:space="0" w:color="auto"/>
        <w:bottom w:val="none" w:sz="0" w:space="0" w:color="auto"/>
        <w:right w:val="none" w:sz="0" w:space="0" w:color="auto"/>
      </w:divBdr>
    </w:div>
    <w:div w:id="550581585">
      <w:bodyDiv w:val="1"/>
      <w:marLeft w:val="0"/>
      <w:marRight w:val="0"/>
      <w:marTop w:val="0"/>
      <w:marBottom w:val="0"/>
      <w:divBdr>
        <w:top w:val="none" w:sz="0" w:space="0" w:color="auto"/>
        <w:left w:val="none" w:sz="0" w:space="0" w:color="auto"/>
        <w:bottom w:val="none" w:sz="0" w:space="0" w:color="auto"/>
        <w:right w:val="none" w:sz="0" w:space="0" w:color="auto"/>
      </w:divBdr>
    </w:div>
    <w:div w:id="687026332">
      <w:bodyDiv w:val="1"/>
      <w:marLeft w:val="0"/>
      <w:marRight w:val="0"/>
      <w:marTop w:val="0"/>
      <w:marBottom w:val="0"/>
      <w:divBdr>
        <w:top w:val="none" w:sz="0" w:space="0" w:color="auto"/>
        <w:left w:val="none" w:sz="0" w:space="0" w:color="auto"/>
        <w:bottom w:val="none" w:sz="0" w:space="0" w:color="auto"/>
        <w:right w:val="none" w:sz="0" w:space="0" w:color="auto"/>
      </w:divBdr>
      <w:divsChild>
        <w:div w:id="999315039">
          <w:marLeft w:val="0"/>
          <w:marRight w:val="0"/>
          <w:marTop w:val="0"/>
          <w:marBottom w:val="0"/>
          <w:divBdr>
            <w:top w:val="none" w:sz="0" w:space="0" w:color="auto"/>
            <w:left w:val="none" w:sz="0" w:space="0" w:color="auto"/>
            <w:bottom w:val="none" w:sz="0" w:space="0" w:color="auto"/>
            <w:right w:val="none" w:sz="0" w:space="0" w:color="auto"/>
          </w:divBdr>
          <w:divsChild>
            <w:div w:id="1175026088">
              <w:marLeft w:val="0"/>
              <w:marRight w:val="0"/>
              <w:marTop w:val="0"/>
              <w:marBottom w:val="0"/>
              <w:divBdr>
                <w:top w:val="none" w:sz="0" w:space="0" w:color="auto"/>
                <w:left w:val="none" w:sz="0" w:space="0" w:color="auto"/>
                <w:bottom w:val="none" w:sz="0" w:space="0" w:color="auto"/>
                <w:right w:val="none" w:sz="0" w:space="0" w:color="auto"/>
              </w:divBdr>
              <w:divsChild>
                <w:div w:id="65649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677267">
      <w:bodyDiv w:val="1"/>
      <w:marLeft w:val="0"/>
      <w:marRight w:val="0"/>
      <w:marTop w:val="0"/>
      <w:marBottom w:val="0"/>
      <w:divBdr>
        <w:top w:val="none" w:sz="0" w:space="0" w:color="auto"/>
        <w:left w:val="none" w:sz="0" w:space="0" w:color="auto"/>
        <w:bottom w:val="none" w:sz="0" w:space="0" w:color="auto"/>
        <w:right w:val="none" w:sz="0" w:space="0" w:color="auto"/>
      </w:divBdr>
    </w:div>
    <w:div w:id="926890925">
      <w:bodyDiv w:val="1"/>
      <w:marLeft w:val="0"/>
      <w:marRight w:val="0"/>
      <w:marTop w:val="0"/>
      <w:marBottom w:val="0"/>
      <w:divBdr>
        <w:top w:val="none" w:sz="0" w:space="0" w:color="auto"/>
        <w:left w:val="none" w:sz="0" w:space="0" w:color="auto"/>
        <w:bottom w:val="none" w:sz="0" w:space="0" w:color="auto"/>
        <w:right w:val="none" w:sz="0" w:space="0" w:color="auto"/>
      </w:divBdr>
    </w:div>
    <w:div w:id="1143697470">
      <w:bodyDiv w:val="1"/>
      <w:marLeft w:val="0"/>
      <w:marRight w:val="0"/>
      <w:marTop w:val="0"/>
      <w:marBottom w:val="0"/>
      <w:divBdr>
        <w:top w:val="none" w:sz="0" w:space="0" w:color="auto"/>
        <w:left w:val="none" w:sz="0" w:space="0" w:color="auto"/>
        <w:bottom w:val="none" w:sz="0" w:space="0" w:color="auto"/>
        <w:right w:val="none" w:sz="0" w:space="0" w:color="auto"/>
      </w:divBdr>
    </w:div>
    <w:div w:id="1181704655">
      <w:bodyDiv w:val="1"/>
      <w:marLeft w:val="0"/>
      <w:marRight w:val="0"/>
      <w:marTop w:val="0"/>
      <w:marBottom w:val="0"/>
      <w:divBdr>
        <w:top w:val="none" w:sz="0" w:space="0" w:color="auto"/>
        <w:left w:val="none" w:sz="0" w:space="0" w:color="auto"/>
        <w:bottom w:val="none" w:sz="0" w:space="0" w:color="auto"/>
        <w:right w:val="none" w:sz="0" w:space="0" w:color="auto"/>
      </w:divBdr>
    </w:div>
    <w:div w:id="1218666609">
      <w:bodyDiv w:val="1"/>
      <w:marLeft w:val="0"/>
      <w:marRight w:val="0"/>
      <w:marTop w:val="0"/>
      <w:marBottom w:val="0"/>
      <w:divBdr>
        <w:top w:val="none" w:sz="0" w:space="0" w:color="auto"/>
        <w:left w:val="none" w:sz="0" w:space="0" w:color="auto"/>
        <w:bottom w:val="none" w:sz="0" w:space="0" w:color="auto"/>
        <w:right w:val="none" w:sz="0" w:space="0" w:color="auto"/>
      </w:divBdr>
    </w:div>
    <w:div w:id="1672954257">
      <w:bodyDiv w:val="1"/>
      <w:marLeft w:val="0"/>
      <w:marRight w:val="0"/>
      <w:marTop w:val="0"/>
      <w:marBottom w:val="0"/>
      <w:divBdr>
        <w:top w:val="none" w:sz="0" w:space="0" w:color="auto"/>
        <w:left w:val="none" w:sz="0" w:space="0" w:color="auto"/>
        <w:bottom w:val="none" w:sz="0" w:space="0" w:color="auto"/>
        <w:right w:val="none" w:sz="0" w:space="0" w:color="auto"/>
      </w:divBdr>
      <w:divsChild>
        <w:div w:id="752431957">
          <w:blockQuote w:val="1"/>
          <w:marLeft w:val="0"/>
          <w:marRight w:val="-150"/>
          <w:marTop w:val="312"/>
          <w:marBottom w:val="0"/>
          <w:divBdr>
            <w:top w:val="none" w:sz="0" w:space="0" w:color="auto"/>
            <w:left w:val="none" w:sz="0" w:space="0" w:color="auto"/>
            <w:bottom w:val="none" w:sz="0" w:space="0" w:color="auto"/>
            <w:right w:val="none" w:sz="0" w:space="0" w:color="auto"/>
          </w:divBdr>
          <w:divsChild>
            <w:div w:id="1683435267">
              <w:marLeft w:val="0"/>
              <w:marRight w:val="0"/>
              <w:marTop w:val="0"/>
              <w:marBottom w:val="0"/>
              <w:divBdr>
                <w:top w:val="none" w:sz="0" w:space="0" w:color="auto"/>
                <w:left w:val="single" w:sz="6" w:space="8" w:color="auto"/>
                <w:bottom w:val="none" w:sz="0" w:space="0" w:color="auto"/>
                <w:right w:val="single" w:sz="6" w:space="8" w:color="auto"/>
              </w:divBdr>
              <w:divsChild>
                <w:div w:id="1746370191">
                  <w:marLeft w:val="0"/>
                  <w:marRight w:val="0"/>
                  <w:marTop w:val="0"/>
                  <w:marBottom w:val="0"/>
                  <w:divBdr>
                    <w:top w:val="none" w:sz="0" w:space="0" w:color="auto"/>
                    <w:left w:val="none" w:sz="0" w:space="0" w:color="auto"/>
                    <w:bottom w:val="none" w:sz="0" w:space="0" w:color="auto"/>
                    <w:right w:val="none" w:sz="0" w:space="0" w:color="auto"/>
                  </w:divBdr>
                  <w:divsChild>
                    <w:div w:id="207076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069442">
      <w:bodyDiv w:val="1"/>
      <w:marLeft w:val="0"/>
      <w:marRight w:val="0"/>
      <w:marTop w:val="0"/>
      <w:marBottom w:val="0"/>
      <w:divBdr>
        <w:top w:val="none" w:sz="0" w:space="0" w:color="auto"/>
        <w:left w:val="none" w:sz="0" w:space="0" w:color="auto"/>
        <w:bottom w:val="none" w:sz="0" w:space="0" w:color="auto"/>
        <w:right w:val="none" w:sz="0" w:space="0" w:color="auto"/>
      </w:divBdr>
    </w:div>
    <w:div w:id="2019117651">
      <w:bodyDiv w:val="1"/>
      <w:marLeft w:val="0"/>
      <w:marRight w:val="0"/>
      <w:marTop w:val="0"/>
      <w:marBottom w:val="0"/>
      <w:divBdr>
        <w:top w:val="none" w:sz="0" w:space="0" w:color="auto"/>
        <w:left w:val="none" w:sz="0" w:space="0" w:color="auto"/>
        <w:bottom w:val="none" w:sz="0" w:space="0" w:color="auto"/>
        <w:right w:val="none" w:sz="0" w:space="0" w:color="auto"/>
      </w:divBdr>
    </w:div>
    <w:div w:id="2038851603">
      <w:bodyDiv w:val="1"/>
      <w:marLeft w:val="0"/>
      <w:marRight w:val="0"/>
      <w:marTop w:val="0"/>
      <w:marBottom w:val="0"/>
      <w:divBdr>
        <w:top w:val="none" w:sz="0" w:space="0" w:color="auto"/>
        <w:left w:val="none" w:sz="0" w:space="0" w:color="auto"/>
        <w:bottom w:val="none" w:sz="0" w:space="0" w:color="auto"/>
        <w:right w:val="none" w:sz="0" w:space="0" w:color="auto"/>
      </w:divBdr>
    </w:div>
    <w:div w:id="2062896442">
      <w:bodyDiv w:val="1"/>
      <w:marLeft w:val="0"/>
      <w:marRight w:val="0"/>
      <w:marTop w:val="0"/>
      <w:marBottom w:val="0"/>
      <w:divBdr>
        <w:top w:val="none" w:sz="0" w:space="0" w:color="auto"/>
        <w:left w:val="none" w:sz="0" w:space="0" w:color="auto"/>
        <w:bottom w:val="none" w:sz="0" w:space="0" w:color="auto"/>
        <w:right w:val="none" w:sz="0" w:space="0" w:color="auto"/>
      </w:divBdr>
    </w:div>
    <w:div w:id="210102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E7517F706E49D8F0507558A68962DF7A2EFD8C659DB1A25C4B44B99a0H9I"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hyperlink" Target="consultantplus://offline/ref=8F10C197789C5638EBA2C46468E38E41A310FAD3B3766083C2CED6FFuCX2I%20" TargetMode="External"/><Relationship Id="rId2" Type="http://schemas.openxmlformats.org/officeDocument/2006/relationships/numbering" Target="numbering.xml"/><Relationship Id="rId16" Type="http://schemas.openxmlformats.org/officeDocument/2006/relationships/hyperlink" Target="consultantplus://offline/ref=ABB6B23E8C7CD01E755F9B7812A2C30D77D48305A68092F91766B5889ACC050C78B22C2EJAC4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yperlink" Target="consultantplus://offline/ref=7FEDFDC0A46FA91BCF13AD6C094E0D09958C1ED19E20481A05F742426AE3QBI" TargetMode="External"/><Relationship Id="rId10" Type="http://schemas.openxmlformats.org/officeDocument/2006/relationships/chart" Target="charts/chart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1352375972080592E-2"/>
          <c:y val="0.1202577592356131"/>
          <c:w val="0.92687733759842517"/>
          <c:h val="0.76748672690165309"/>
        </c:manualLayout>
      </c:layout>
      <c:barChart>
        <c:barDir val="col"/>
        <c:grouping val="clustered"/>
        <c:varyColors val="0"/>
        <c:ser>
          <c:idx val="0"/>
          <c:order val="0"/>
          <c:tx>
            <c:strRef>
              <c:f>Лист1!$B$1</c:f>
              <c:strCache>
                <c:ptCount val="1"/>
                <c:pt idx="0">
                  <c:v>2013</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 </c:v>
                </c:pt>
              </c:strCache>
            </c:strRef>
          </c:cat>
          <c:val>
            <c:numRef>
              <c:f>Лист1!$B$2</c:f>
              <c:numCache>
                <c:formatCode>General</c:formatCode>
                <c:ptCount val="1"/>
                <c:pt idx="0">
                  <c:v>91.5</c:v>
                </c:pt>
              </c:numCache>
            </c:numRef>
          </c:val>
        </c:ser>
        <c:ser>
          <c:idx val="1"/>
          <c:order val="1"/>
          <c:tx>
            <c:strRef>
              <c:f>Лист1!$C$1</c:f>
              <c:strCache>
                <c:ptCount val="1"/>
                <c:pt idx="0">
                  <c:v>2014</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 </c:v>
                </c:pt>
              </c:strCache>
            </c:strRef>
          </c:cat>
          <c:val>
            <c:numRef>
              <c:f>Лист1!$C$2</c:f>
              <c:numCache>
                <c:formatCode>General</c:formatCode>
                <c:ptCount val="1"/>
                <c:pt idx="0">
                  <c:v>91.1</c:v>
                </c:pt>
              </c:numCache>
            </c:numRef>
          </c:val>
        </c:ser>
        <c:ser>
          <c:idx val="2"/>
          <c:order val="2"/>
          <c:tx>
            <c:strRef>
              <c:f>Лист1!$D$1</c:f>
              <c:strCache>
                <c:ptCount val="1"/>
                <c:pt idx="0">
                  <c:v>2015</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 </c:v>
                </c:pt>
              </c:strCache>
            </c:strRef>
          </c:cat>
          <c:val>
            <c:numRef>
              <c:f>Лист1!$D$2</c:f>
              <c:numCache>
                <c:formatCode>General</c:formatCode>
                <c:ptCount val="1"/>
                <c:pt idx="0">
                  <c:v>90.7</c:v>
                </c:pt>
              </c:numCache>
            </c:numRef>
          </c:val>
        </c:ser>
        <c:ser>
          <c:idx val="3"/>
          <c:order val="3"/>
          <c:tx>
            <c:strRef>
              <c:f>Лист1!$E$1</c:f>
              <c:strCache>
                <c:ptCount val="1"/>
                <c:pt idx="0">
                  <c:v>2016</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 </c:v>
                </c:pt>
              </c:strCache>
            </c:strRef>
          </c:cat>
          <c:val>
            <c:numRef>
              <c:f>Лист1!$E$2</c:f>
              <c:numCache>
                <c:formatCode>General</c:formatCode>
                <c:ptCount val="1"/>
                <c:pt idx="0">
                  <c:v>90.1</c:v>
                </c:pt>
              </c:numCache>
            </c:numRef>
          </c:val>
        </c:ser>
        <c:ser>
          <c:idx val="4"/>
          <c:order val="4"/>
          <c:tx>
            <c:strRef>
              <c:f>Лист1!$F$1</c:f>
              <c:strCache>
                <c:ptCount val="1"/>
                <c:pt idx="0">
                  <c:v>2017</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 </c:v>
                </c:pt>
              </c:strCache>
            </c:strRef>
          </c:cat>
          <c:val>
            <c:numRef>
              <c:f>Лист1!$F$2</c:f>
              <c:numCache>
                <c:formatCode>General</c:formatCode>
                <c:ptCount val="1"/>
                <c:pt idx="0">
                  <c:v>89.1</c:v>
                </c:pt>
              </c:numCache>
            </c:numRef>
          </c:val>
        </c:ser>
        <c:dLbls>
          <c:dLblPos val="outEnd"/>
          <c:showLegendKey val="0"/>
          <c:showVal val="1"/>
          <c:showCatName val="0"/>
          <c:showSerName val="0"/>
          <c:showPercent val="0"/>
          <c:showBubbleSize val="0"/>
        </c:dLbls>
        <c:gapWidth val="219"/>
        <c:overlap val="-27"/>
        <c:axId val="186742272"/>
        <c:axId val="190294272"/>
      </c:barChart>
      <c:catAx>
        <c:axId val="186742272"/>
        <c:scaling>
          <c:orientation val="minMax"/>
        </c:scaling>
        <c:delete val="1"/>
        <c:axPos val="b"/>
        <c:numFmt formatCode="General" sourceLinked="1"/>
        <c:majorTickMark val="none"/>
        <c:minorTickMark val="none"/>
        <c:tickLblPos val="nextTo"/>
        <c:crossAx val="190294272"/>
        <c:crosses val="autoZero"/>
        <c:auto val="1"/>
        <c:lblAlgn val="ctr"/>
        <c:lblOffset val="100"/>
        <c:noMultiLvlLbl val="0"/>
      </c:catAx>
      <c:valAx>
        <c:axId val="1902942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ru-RU"/>
          </a:p>
        </c:txPr>
        <c:crossAx val="186742272"/>
        <c:crosses val="autoZero"/>
        <c:crossBetween val="between"/>
      </c:valAx>
      <c:spPr>
        <a:noFill/>
        <a:ln>
          <a:noFill/>
        </a:ln>
        <a:effectLst/>
      </c:spPr>
    </c:plotArea>
    <c:legend>
      <c:legendPos val="b"/>
      <c:layout>
        <c:manualLayout>
          <c:xMode val="edge"/>
          <c:yMode val="edge"/>
          <c:x val="9.3954361177411988E-2"/>
          <c:y val="0.93748678235266214"/>
          <c:w val="0.84295227223542524"/>
          <c:h val="4.8339993694589342E-2"/>
        </c:manualLayout>
      </c:layout>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3910109062454163E-2"/>
          <c:y val="4.0583552055993011E-2"/>
          <c:w val="0.88296359694168669"/>
          <c:h val="0.74958880139982498"/>
        </c:manualLayout>
      </c:layout>
      <c:barChart>
        <c:barDir val="col"/>
        <c:grouping val="clustered"/>
        <c:varyColors val="0"/>
        <c:ser>
          <c:idx val="0"/>
          <c:order val="0"/>
          <c:tx>
            <c:strRef>
              <c:f>Лист1!$B$1</c:f>
              <c:strCache>
                <c:ptCount val="1"/>
                <c:pt idx="0">
                  <c:v>родившихся</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2013</c:v>
                </c:pt>
                <c:pt idx="1">
                  <c:v>2014</c:v>
                </c:pt>
                <c:pt idx="2">
                  <c:v>2015</c:v>
                </c:pt>
                <c:pt idx="3">
                  <c:v>2016</c:v>
                </c:pt>
                <c:pt idx="4">
                  <c:v>2017</c:v>
                </c:pt>
              </c:numCache>
            </c:numRef>
          </c:cat>
          <c:val>
            <c:numRef>
              <c:f>Лист1!$B$2:$B$6</c:f>
              <c:numCache>
                <c:formatCode>General</c:formatCode>
                <c:ptCount val="5"/>
                <c:pt idx="0">
                  <c:v>943</c:v>
                </c:pt>
                <c:pt idx="1">
                  <c:v>949</c:v>
                </c:pt>
                <c:pt idx="2">
                  <c:v>984</c:v>
                </c:pt>
                <c:pt idx="3">
                  <c:v>909</c:v>
                </c:pt>
                <c:pt idx="4">
                  <c:v>811</c:v>
                </c:pt>
              </c:numCache>
            </c:numRef>
          </c:val>
        </c:ser>
        <c:ser>
          <c:idx val="1"/>
          <c:order val="1"/>
          <c:tx>
            <c:strRef>
              <c:f>Лист1!$C$1</c:f>
              <c:strCache>
                <c:ptCount val="1"/>
                <c:pt idx="0">
                  <c:v>умерших</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2013</c:v>
                </c:pt>
                <c:pt idx="1">
                  <c:v>2014</c:v>
                </c:pt>
                <c:pt idx="2">
                  <c:v>2015</c:v>
                </c:pt>
                <c:pt idx="3">
                  <c:v>2016</c:v>
                </c:pt>
                <c:pt idx="4">
                  <c:v>2017</c:v>
                </c:pt>
              </c:numCache>
            </c:numRef>
          </c:cat>
          <c:val>
            <c:numRef>
              <c:f>Лист1!$C$2:$C$6</c:f>
              <c:numCache>
                <c:formatCode>General</c:formatCode>
                <c:ptCount val="5"/>
                <c:pt idx="0">
                  <c:v>1434</c:v>
                </c:pt>
                <c:pt idx="1">
                  <c:v>1487</c:v>
                </c:pt>
                <c:pt idx="2">
                  <c:v>1445</c:v>
                </c:pt>
                <c:pt idx="3">
                  <c:v>1462</c:v>
                </c:pt>
                <c:pt idx="4">
                  <c:v>1326</c:v>
                </c:pt>
              </c:numCache>
            </c:numRef>
          </c:val>
        </c:ser>
        <c:ser>
          <c:idx val="2"/>
          <c:order val="2"/>
          <c:tx>
            <c:strRef>
              <c:f>Лист1!$D$1</c:f>
              <c:strCache>
                <c:ptCount val="1"/>
                <c:pt idx="0">
                  <c:v>прирост</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2013</c:v>
                </c:pt>
                <c:pt idx="1">
                  <c:v>2014</c:v>
                </c:pt>
                <c:pt idx="2">
                  <c:v>2015</c:v>
                </c:pt>
                <c:pt idx="3">
                  <c:v>2016</c:v>
                </c:pt>
                <c:pt idx="4">
                  <c:v>2017</c:v>
                </c:pt>
              </c:numCache>
            </c:numRef>
          </c:cat>
          <c:val>
            <c:numRef>
              <c:f>Лист1!$D$2:$D$6</c:f>
              <c:numCache>
                <c:formatCode>General</c:formatCode>
                <c:ptCount val="5"/>
                <c:pt idx="0">
                  <c:v>-491</c:v>
                </c:pt>
                <c:pt idx="1">
                  <c:v>-538</c:v>
                </c:pt>
                <c:pt idx="2">
                  <c:v>-461</c:v>
                </c:pt>
                <c:pt idx="3">
                  <c:v>-553</c:v>
                </c:pt>
                <c:pt idx="4">
                  <c:v>-515</c:v>
                </c:pt>
              </c:numCache>
            </c:numRef>
          </c:val>
        </c:ser>
        <c:dLbls>
          <c:dLblPos val="outEnd"/>
          <c:showLegendKey val="0"/>
          <c:showVal val="1"/>
          <c:showCatName val="0"/>
          <c:showSerName val="0"/>
          <c:showPercent val="0"/>
          <c:showBubbleSize val="0"/>
        </c:dLbls>
        <c:gapWidth val="219"/>
        <c:overlap val="-27"/>
        <c:axId val="165851136"/>
        <c:axId val="190296000"/>
      </c:barChart>
      <c:catAx>
        <c:axId val="1658511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ru-RU"/>
          </a:p>
        </c:txPr>
        <c:crossAx val="190296000"/>
        <c:crosses val="autoZero"/>
        <c:auto val="1"/>
        <c:lblAlgn val="ctr"/>
        <c:lblOffset val="100"/>
        <c:noMultiLvlLbl val="0"/>
      </c:catAx>
      <c:valAx>
        <c:axId val="1902960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ru-RU"/>
          </a:p>
        </c:txPr>
        <c:crossAx val="1658511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прибыло</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2013</c:v>
                </c:pt>
                <c:pt idx="1">
                  <c:v>2014</c:v>
                </c:pt>
                <c:pt idx="2">
                  <c:v>2015</c:v>
                </c:pt>
                <c:pt idx="3">
                  <c:v>2016</c:v>
                </c:pt>
                <c:pt idx="4">
                  <c:v>2017</c:v>
                </c:pt>
              </c:numCache>
            </c:numRef>
          </c:cat>
          <c:val>
            <c:numRef>
              <c:f>Лист1!$B$2:$B$6</c:f>
              <c:numCache>
                <c:formatCode>General</c:formatCode>
                <c:ptCount val="5"/>
                <c:pt idx="0">
                  <c:v>3070</c:v>
                </c:pt>
                <c:pt idx="1">
                  <c:v>2588</c:v>
                </c:pt>
                <c:pt idx="2">
                  <c:v>2377</c:v>
                </c:pt>
                <c:pt idx="3">
                  <c:v>2246</c:v>
                </c:pt>
                <c:pt idx="4">
                  <c:v>2054</c:v>
                </c:pt>
              </c:numCache>
            </c:numRef>
          </c:val>
        </c:ser>
        <c:ser>
          <c:idx val="1"/>
          <c:order val="1"/>
          <c:tx>
            <c:strRef>
              <c:f>Лист1!$C$1</c:f>
              <c:strCache>
                <c:ptCount val="1"/>
                <c:pt idx="0">
                  <c:v>выбыло</c:v>
                </c:pt>
              </c:strCache>
            </c:strRef>
          </c:tx>
          <c:spPr>
            <a:solidFill>
              <a:schemeClr val="accent2"/>
            </a:solidFill>
            <a:ln>
              <a:noFill/>
            </a:ln>
            <a:effectLst/>
          </c:spPr>
          <c:invertIfNegative val="0"/>
          <c:dLbls>
            <c:dLbl>
              <c:idx val="0"/>
              <c:layout>
                <c:manualLayout>
                  <c:x val="2.0703933747412008E-2"/>
                  <c:y val="8.8888888888888889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4844720496894374E-2"/>
                  <c:y val="4.4444444444444444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6915113871635536E-2"/>
                  <c:y val="-4.0740270105663978E-1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1055900621118012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5548654244306264E-2"/>
                  <c:y val="8.8888888888888889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2013</c:v>
                </c:pt>
                <c:pt idx="1">
                  <c:v>2014</c:v>
                </c:pt>
                <c:pt idx="2">
                  <c:v>2015</c:v>
                </c:pt>
                <c:pt idx="3">
                  <c:v>2016</c:v>
                </c:pt>
                <c:pt idx="4">
                  <c:v>2017</c:v>
                </c:pt>
              </c:numCache>
            </c:numRef>
          </c:cat>
          <c:val>
            <c:numRef>
              <c:f>Лист1!$C$2:$C$6</c:f>
              <c:numCache>
                <c:formatCode>General</c:formatCode>
                <c:ptCount val="5"/>
                <c:pt idx="0">
                  <c:v>2648</c:v>
                </c:pt>
                <c:pt idx="1">
                  <c:v>2433</c:v>
                </c:pt>
                <c:pt idx="2">
                  <c:v>2349</c:v>
                </c:pt>
                <c:pt idx="3">
                  <c:v>2347</c:v>
                </c:pt>
                <c:pt idx="4">
                  <c:v>2496</c:v>
                </c:pt>
              </c:numCache>
            </c:numRef>
          </c:val>
        </c:ser>
        <c:ser>
          <c:idx val="2"/>
          <c:order val="2"/>
          <c:tx>
            <c:strRef>
              <c:f>Лист1!$D$1</c:f>
              <c:strCache>
                <c:ptCount val="1"/>
                <c:pt idx="0">
                  <c:v>миграционный прирост (убыль)</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2013</c:v>
                </c:pt>
                <c:pt idx="1">
                  <c:v>2014</c:v>
                </c:pt>
                <c:pt idx="2">
                  <c:v>2015</c:v>
                </c:pt>
                <c:pt idx="3">
                  <c:v>2016</c:v>
                </c:pt>
                <c:pt idx="4">
                  <c:v>2017</c:v>
                </c:pt>
              </c:numCache>
            </c:numRef>
          </c:cat>
          <c:val>
            <c:numRef>
              <c:f>Лист1!$D$2:$D$6</c:f>
              <c:numCache>
                <c:formatCode>General</c:formatCode>
                <c:ptCount val="5"/>
                <c:pt idx="0">
                  <c:v>422</c:v>
                </c:pt>
                <c:pt idx="1">
                  <c:v>155</c:v>
                </c:pt>
                <c:pt idx="2">
                  <c:v>28</c:v>
                </c:pt>
                <c:pt idx="3">
                  <c:v>-101</c:v>
                </c:pt>
                <c:pt idx="4">
                  <c:v>-442</c:v>
                </c:pt>
              </c:numCache>
            </c:numRef>
          </c:val>
        </c:ser>
        <c:dLbls>
          <c:dLblPos val="outEnd"/>
          <c:showLegendKey val="0"/>
          <c:showVal val="1"/>
          <c:showCatName val="0"/>
          <c:showSerName val="0"/>
          <c:showPercent val="0"/>
          <c:showBubbleSize val="0"/>
        </c:dLbls>
        <c:gapWidth val="219"/>
        <c:overlap val="-27"/>
        <c:axId val="167979008"/>
        <c:axId val="190297728"/>
      </c:barChart>
      <c:catAx>
        <c:axId val="167979008"/>
        <c:scaling>
          <c:orientation val="minMax"/>
        </c:scaling>
        <c:delete val="1"/>
        <c:axPos val="b"/>
        <c:numFmt formatCode="General" sourceLinked="1"/>
        <c:majorTickMark val="none"/>
        <c:minorTickMark val="none"/>
        <c:tickLblPos val="nextTo"/>
        <c:crossAx val="190297728"/>
        <c:crosses val="autoZero"/>
        <c:auto val="1"/>
        <c:lblAlgn val="ctr"/>
        <c:lblOffset val="100"/>
        <c:noMultiLvlLbl val="0"/>
      </c:catAx>
      <c:valAx>
        <c:axId val="190297728"/>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1679790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9E317-4457-4614-B458-FAC99AF55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1354</TotalTime>
  <Pages>35</Pages>
  <Words>14127</Words>
  <Characters>80527</Characters>
  <Application>Microsoft Office Word</Application>
  <DocSecurity>0</DocSecurity>
  <Lines>671</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Колобова</dc:creator>
  <cp:lastModifiedBy>Веселкова Анна</cp:lastModifiedBy>
  <cp:revision>22</cp:revision>
  <cp:lastPrinted>2021-03-04T08:57:00Z</cp:lastPrinted>
  <dcterms:created xsi:type="dcterms:W3CDTF">2021-03-10T10:12:00Z</dcterms:created>
  <dcterms:modified xsi:type="dcterms:W3CDTF">2022-09-06T08:18:00Z</dcterms:modified>
</cp:coreProperties>
</file>